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64" w:rsidRPr="00851210" w:rsidRDefault="009A1C64" w:rsidP="00955B7E">
      <w:pPr>
        <w:ind w:left="2625"/>
        <w:rPr>
          <w:rFonts w:ascii="Arial" w:hAnsi="Arial" w:cs="Arial"/>
          <w:sz w:val="72"/>
          <w:szCs w:val="72"/>
        </w:rPr>
      </w:pPr>
    </w:p>
    <w:p w:rsidR="005000AB" w:rsidRPr="00851210" w:rsidRDefault="003B3F52" w:rsidP="004A0ED0">
      <w:pPr>
        <w:pStyle w:val="af0"/>
        <w:rPr>
          <w:sz w:val="72"/>
          <w:szCs w:val="72"/>
        </w:rPr>
      </w:pPr>
      <w:r w:rsidRPr="00851210">
        <w:rPr>
          <w:sz w:val="72"/>
          <w:szCs w:val="72"/>
        </w:rPr>
        <w:t>Remote Control Manual</w:t>
      </w:r>
    </w:p>
    <w:p w:rsidR="005000AB" w:rsidRPr="00851210" w:rsidRDefault="004A0ED0" w:rsidP="004A0ED0">
      <w:pPr>
        <w:pStyle w:val="af0"/>
        <w:ind w:left="2625"/>
      </w:pPr>
      <w:r w:rsidRPr="00851210">
        <w:t xml:space="preserve">   </w:t>
      </w:r>
    </w:p>
    <w:p w:rsidR="00682F2D" w:rsidRPr="00851210" w:rsidRDefault="004A0ED0" w:rsidP="004A0ED0">
      <w:pPr>
        <w:pStyle w:val="af0"/>
        <w:ind w:left="2625"/>
        <w:rPr>
          <w:sz w:val="52"/>
          <w:szCs w:val="52"/>
        </w:rPr>
      </w:pPr>
      <w:r w:rsidRPr="00851210">
        <w:rPr>
          <w:sz w:val="52"/>
          <w:szCs w:val="52"/>
        </w:rPr>
        <w:t xml:space="preserve">     </w:t>
      </w:r>
    </w:p>
    <w:p w:rsidR="00682F2D" w:rsidRPr="00851210" w:rsidRDefault="004A0ED0" w:rsidP="004A0ED0">
      <w:pPr>
        <w:pStyle w:val="af0"/>
        <w:ind w:left="2625"/>
        <w:rPr>
          <w:sz w:val="52"/>
          <w:szCs w:val="52"/>
        </w:rPr>
      </w:pPr>
      <w:r w:rsidRPr="00851210">
        <w:rPr>
          <w:sz w:val="52"/>
          <w:szCs w:val="52"/>
        </w:rPr>
        <w:t xml:space="preserve">     </w:t>
      </w:r>
    </w:p>
    <w:p w:rsidR="00682F2D" w:rsidRPr="00851210" w:rsidRDefault="004A0ED0" w:rsidP="004A0ED0">
      <w:pPr>
        <w:pStyle w:val="af0"/>
        <w:ind w:left="2625"/>
        <w:rPr>
          <w:sz w:val="52"/>
          <w:szCs w:val="52"/>
        </w:rPr>
      </w:pPr>
      <w:r w:rsidRPr="00851210">
        <w:rPr>
          <w:sz w:val="52"/>
          <w:szCs w:val="52"/>
        </w:rPr>
        <w:t xml:space="preserve">     </w:t>
      </w:r>
    </w:p>
    <w:p w:rsidR="00682F2D" w:rsidRPr="00851210" w:rsidRDefault="004A0ED0" w:rsidP="004A0ED0">
      <w:pPr>
        <w:pStyle w:val="af0"/>
        <w:ind w:left="2625"/>
        <w:rPr>
          <w:sz w:val="52"/>
          <w:szCs w:val="52"/>
        </w:rPr>
      </w:pPr>
      <w:r w:rsidRPr="00851210">
        <w:rPr>
          <w:sz w:val="52"/>
          <w:szCs w:val="52"/>
        </w:rPr>
        <w:t xml:space="preserve">     </w:t>
      </w:r>
    </w:p>
    <w:p w:rsidR="00682F2D" w:rsidRPr="00851210" w:rsidRDefault="004A0ED0" w:rsidP="004A0ED0">
      <w:pPr>
        <w:pStyle w:val="af0"/>
        <w:ind w:left="2625"/>
        <w:rPr>
          <w:sz w:val="52"/>
          <w:szCs w:val="52"/>
        </w:rPr>
      </w:pPr>
      <w:r w:rsidRPr="00851210">
        <w:rPr>
          <w:sz w:val="52"/>
          <w:szCs w:val="52"/>
        </w:rPr>
        <w:t xml:space="preserve">     </w:t>
      </w:r>
    </w:p>
    <w:p w:rsidR="00262285" w:rsidRPr="00851210" w:rsidRDefault="00B231D0" w:rsidP="00B231D0">
      <w:pPr>
        <w:pStyle w:val="af0"/>
        <w:ind w:leftChars="1200" w:left="2520" w:firstLineChars="50" w:firstLine="261"/>
        <w:rPr>
          <w:ins w:id="0" w:author="123" w:date="2015-06-17T09:01:00Z"/>
          <w:sz w:val="52"/>
          <w:szCs w:val="52"/>
        </w:rPr>
      </w:pPr>
      <w:r w:rsidRPr="00851210">
        <w:rPr>
          <w:sz w:val="52"/>
          <w:szCs w:val="52"/>
        </w:rPr>
        <w:t>SDG Series</w:t>
      </w:r>
    </w:p>
    <w:p w:rsidR="004D250E" w:rsidRPr="00851210" w:rsidRDefault="003B3F52">
      <w:pPr>
        <w:pStyle w:val="af0"/>
        <w:jc w:val="center"/>
        <w:rPr>
          <w:sz w:val="52"/>
          <w:szCs w:val="52"/>
        </w:rPr>
      </w:pPr>
      <w:r w:rsidRPr="00851210">
        <w:rPr>
          <w:sz w:val="52"/>
          <w:szCs w:val="52"/>
        </w:rPr>
        <w:t>Function/Arbitrary</w:t>
      </w:r>
    </w:p>
    <w:p w:rsidR="005000AB" w:rsidRPr="00851210" w:rsidRDefault="003B3F52" w:rsidP="004A0ED0">
      <w:pPr>
        <w:pStyle w:val="af0"/>
        <w:ind w:firstLineChars="300" w:firstLine="1566"/>
        <w:rPr>
          <w:sz w:val="52"/>
          <w:szCs w:val="52"/>
        </w:rPr>
      </w:pPr>
      <w:r w:rsidRPr="00851210">
        <w:rPr>
          <w:sz w:val="52"/>
          <w:szCs w:val="52"/>
        </w:rPr>
        <w:t>Waveform</w:t>
      </w:r>
      <w:r w:rsidR="00682F2D" w:rsidRPr="00851210">
        <w:rPr>
          <w:sz w:val="52"/>
          <w:szCs w:val="52"/>
        </w:rPr>
        <w:t xml:space="preserve"> </w:t>
      </w:r>
      <w:r w:rsidRPr="00851210">
        <w:rPr>
          <w:sz w:val="52"/>
          <w:szCs w:val="52"/>
        </w:rPr>
        <w:t>Generator</w:t>
      </w: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955B7E">
      <w:pPr>
        <w:ind w:left="2625"/>
        <w:rPr>
          <w:rFonts w:ascii="Arial" w:hAnsi="Arial" w:cs="Arial"/>
        </w:rPr>
      </w:pPr>
    </w:p>
    <w:p w:rsidR="004876BA" w:rsidRPr="00851210" w:rsidRDefault="004876BA" w:rsidP="00B80213">
      <w:pPr>
        <w:pStyle w:val="af3"/>
        <w:ind w:leftChars="0" w:left="0"/>
      </w:pPr>
    </w:p>
    <w:p w:rsidR="00955D36" w:rsidRPr="00851210" w:rsidRDefault="00955D36" w:rsidP="00955B7E">
      <w:pPr>
        <w:ind w:left="2625"/>
        <w:rPr>
          <w:rFonts w:ascii="Arial" w:hAnsi="Arial" w:cs="Arial"/>
        </w:rPr>
      </w:pPr>
    </w:p>
    <w:sdt>
      <w:sdtPr>
        <w:rPr>
          <w:rFonts w:ascii="Arial" w:hAnsi="Arial" w:cs="Arial"/>
          <w:b w:val="0"/>
          <w:bCs w:val="0"/>
          <w:color w:val="auto"/>
          <w:kern w:val="2"/>
          <w:sz w:val="21"/>
          <w:szCs w:val="24"/>
          <w:lang w:val="zh-CN"/>
        </w:rPr>
        <w:id w:val="7497813"/>
        <w:docPartObj>
          <w:docPartGallery w:val="Table of Contents"/>
          <w:docPartUnique/>
        </w:docPartObj>
      </w:sdtPr>
      <w:sdtEndPr>
        <w:rPr>
          <w:lang w:val="en-US"/>
        </w:rPr>
      </w:sdtEndPr>
      <w:sdtContent>
        <w:p w:rsidR="00E40AC1" w:rsidRPr="00851210" w:rsidRDefault="00E40AC1" w:rsidP="00711813">
          <w:pPr>
            <w:pStyle w:val="TOC"/>
            <w:jc w:val="center"/>
            <w:rPr>
              <w:ins w:id="1" w:author="RD-TE-袁蓉" w:date="2015-06-06T15:33:00Z"/>
              <w:rFonts w:ascii="Arial" w:hAnsi="Arial" w:cs="Arial"/>
              <w:lang w:val="zh-CN"/>
            </w:rPr>
          </w:pPr>
          <w:r w:rsidRPr="00851210">
            <w:rPr>
              <w:rFonts w:ascii="Arial" w:cs="Arial"/>
              <w:lang w:val="zh-CN"/>
            </w:rPr>
            <w:t>目录</w:t>
          </w:r>
        </w:p>
        <w:p w:rsidR="00EA2457" w:rsidRPr="00851210" w:rsidRDefault="00EA2457">
          <w:pPr>
            <w:rPr>
              <w:rFonts w:ascii="Arial" w:hAnsi="Arial" w:cs="Arial"/>
              <w:lang w:val="zh-CN"/>
            </w:rPr>
          </w:pPr>
        </w:p>
        <w:p w:rsidR="007F1D40" w:rsidRPr="00851210" w:rsidRDefault="00BD42E7">
          <w:pPr>
            <w:pStyle w:val="22"/>
            <w:tabs>
              <w:tab w:val="right" w:leader="dot" w:pos="8302"/>
            </w:tabs>
            <w:rPr>
              <w:rFonts w:ascii="Arial" w:eastAsiaTheme="minorEastAsia" w:hAnsi="Arial" w:cs="Arial"/>
              <w:smallCaps w:val="0"/>
              <w:noProof/>
              <w:sz w:val="21"/>
              <w:szCs w:val="22"/>
            </w:rPr>
          </w:pPr>
          <w:r w:rsidRPr="00851210">
            <w:rPr>
              <w:rFonts w:ascii="Arial" w:hAnsi="Arial" w:cs="Arial"/>
            </w:rPr>
            <w:fldChar w:fldCharType="begin"/>
          </w:r>
          <w:r w:rsidR="00E40AC1" w:rsidRPr="00851210">
            <w:rPr>
              <w:rFonts w:ascii="Arial" w:hAnsi="Arial" w:cs="Arial"/>
            </w:rPr>
            <w:instrText xml:space="preserve"> TOC \o "1-3" \h \z \u </w:instrText>
          </w:r>
          <w:r w:rsidRPr="00851210">
            <w:rPr>
              <w:rFonts w:ascii="Arial" w:hAnsi="Arial" w:cs="Arial"/>
            </w:rPr>
            <w:fldChar w:fldCharType="separate"/>
          </w:r>
          <w:hyperlink w:anchor="_Toc422919341" w:history="1">
            <w:r w:rsidR="007F1D40" w:rsidRPr="00851210">
              <w:rPr>
                <w:rStyle w:val="a6"/>
                <w:rFonts w:ascii="Arial" w:hAnsi="Arial" w:cs="Arial"/>
                <w:noProof/>
                <w:lang w:val="pt-BR"/>
              </w:rPr>
              <w:t>1.1 About Commands &amp; Queries</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_Toc422919341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42" w:history="1">
            <w:r w:rsidR="007F1D40" w:rsidRPr="00851210">
              <w:rPr>
                <w:rStyle w:val="a6"/>
                <w:rFonts w:ascii="Arial" w:hAnsi="Arial" w:cs="Arial"/>
                <w:noProof/>
                <w:lang w:val="pt-BR"/>
              </w:rPr>
              <w:t>1.1.1</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lang w:val="pt-BR"/>
              </w:rPr>
              <w:t>How They are Listed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_Toc422919342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43" w:history="1">
            <w:r w:rsidR="007F1D40" w:rsidRPr="00851210">
              <w:rPr>
                <w:rStyle w:val="a6"/>
                <w:rFonts w:ascii="Arial" w:hAnsi="Arial" w:cs="Arial"/>
                <w:noProof/>
                <w:lang w:val="pt-BR"/>
              </w:rPr>
              <w:t>1.1.2</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lang w:val="pt-BR"/>
              </w:rPr>
              <w:t>How They are Described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_Toc422919343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44" w:history="1">
            <w:r w:rsidR="007F1D40" w:rsidRPr="00851210">
              <w:rPr>
                <w:rStyle w:val="a6"/>
                <w:rFonts w:ascii="Arial" w:hAnsi="Arial" w:cs="Arial"/>
                <w:noProof/>
                <w:lang w:val="pt-BR"/>
              </w:rPr>
              <w:t>1.1.3</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lang w:val="pt-BR"/>
              </w:rPr>
              <w:t>When can They be Used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_Toc422919344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45" w:history="1">
            <w:r w:rsidR="007F1D40" w:rsidRPr="00851210">
              <w:rPr>
                <w:rStyle w:val="a6"/>
                <w:rFonts w:ascii="Arial" w:hAnsi="Arial" w:cs="Arial"/>
                <w:noProof/>
                <w:lang w:val="pt-BR"/>
              </w:rPr>
              <w:t>1.1.4</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lang w:val="pt-BR"/>
              </w:rPr>
              <w:t>Command Notation</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_Toc422919345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46" w:history="1">
            <w:r w:rsidR="007F1D40" w:rsidRPr="00851210">
              <w:rPr>
                <w:rStyle w:val="a6"/>
                <w:rFonts w:ascii="Arial" w:hAnsi="Arial" w:cs="Arial"/>
                <w:noProof/>
              </w:rPr>
              <w:t>1.2.</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Table of Commands &amp; Queries</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_Toc422919346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47" w:history="1">
            <w:r w:rsidR="007F1D40" w:rsidRPr="00851210">
              <w:rPr>
                <w:rStyle w:val="a6"/>
                <w:rFonts w:ascii="Arial" w:hAnsi="Arial" w:cs="Arial"/>
                <w:noProof/>
              </w:rPr>
              <w:t>1.3.</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IEEE 488.2 Common Command Introduction</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_Toc422919347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50" w:history="1">
            <w:r w:rsidR="007F1D40" w:rsidRPr="00851210">
              <w:rPr>
                <w:rStyle w:val="a6"/>
                <w:rFonts w:ascii="Arial" w:hAnsi="Arial" w:cs="Arial"/>
                <w:noProof/>
              </w:rPr>
              <w:t>1.3.1</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IDN</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_Toc422919350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51" w:history="1">
            <w:r w:rsidR="007F1D40" w:rsidRPr="00851210">
              <w:rPr>
                <w:rStyle w:val="a6"/>
                <w:rFonts w:ascii="Arial" w:hAnsi="Arial" w:cs="Arial"/>
                <w:noProof/>
              </w:rPr>
              <w:t>1.3.2</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OPC</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_Toc422919351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4</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52" w:history="1">
            <w:r w:rsidR="007F1D40" w:rsidRPr="00851210">
              <w:rPr>
                <w:rStyle w:val="a6"/>
                <w:rFonts w:ascii="Arial" w:hAnsi="Arial" w:cs="Arial"/>
                <w:noProof/>
              </w:rPr>
              <w:t>1.3.3</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CLS</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_Toc422919352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5</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53" w:history="1">
            <w:r w:rsidR="007F1D40" w:rsidRPr="00851210">
              <w:rPr>
                <w:rStyle w:val="a6"/>
                <w:rFonts w:ascii="Arial" w:hAnsi="Arial" w:cs="Arial"/>
                <w:noProof/>
              </w:rPr>
              <w:t>1.3.4</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ESE</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_Toc422919353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5</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54" w:history="1">
            <w:r w:rsidR="007F1D40" w:rsidRPr="00851210">
              <w:rPr>
                <w:rStyle w:val="a6"/>
                <w:rFonts w:ascii="Arial" w:hAnsi="Arial" w:cs="Arial"/>
                <w:noProof/>
              </w:rPr>
              <w:t>1.3.5</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ESR</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_Toc422919354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6</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55" w:history="1">
            <w:r w:rsidR="007F1D40" w:rsidRPr="00851210">
              <w:rPr>
                <w:rStyle w:val="a6"/>
                <w:rFonts w:ascii="Arial" w:hAnsi="Arial" w:cs="Arial"/>
                <w:noProof/>
              </w:rPr>
              <w:t>1.3.6</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RST</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_Toc422919355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6</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56" w:history="1">
            <w:r w:rsidR="007F1D40" w:rsidRPr="00851210">
              <w:rPr>
                <w:rStyle w:val="a6"/>
                <w:rFonts w:ascii="Arial" w:hAnsi="Arial" w:cs="Arial"/>
                <w:noProof/>
              </w:rPr>
              <w:t>1.3.7</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SRE</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_Toc422919356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6</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57" w:history="1">
            <w:r w:rsidR="007F1D40" w:rsidRPr="00851210">
              <w:rPr>
                <w:rStyle w:val="a6"/>
                <w:rFonts w:ascii="Arial" w:hAnsi="Arial" w:cs="Arial"/>
                <w:noProof/>
              </w:rPr>
              <w:t>1.3.8</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STB</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_Toc422919357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7</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58" w:history="1">
            <w:r w:rsidR="007F1D40" w:rsidRPr="00851210">
              <w:rPr>
                <w:rStyle w:val="a6"/>
                <w:rFonts w:ascii="Arial" w:hAnsi="Arial" w:cs="Arial"/>
                <w:noProof/>
              </w:rPr>
              <w:t>1.3.9</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TST</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_Toc422919358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8</w:t>
            </w:r>
            <w:r w:rsidRPr="00851210">
              <w:rPr>
                <w:rFonts w:ascii="Arial" w:hAnsi="Arial" w:cs="Arial"/>
                <w:noProof/>
                <w:webHidden/>
              </w:rPr>
              <w:fldChar w:fldCharType="end"/>
            </w:r>
          </w:hyperlink>
        </w:p>
        <w:p w:rsidR="007F1D40" w:rsidRPr="00851210" w:rsidRDefault="00BD42E7">
          <w:pPr>
            <w:pStyle w:val="32"/>
            <w:tabs>
              <w:tab w:val="left" w:pos="1260"/>
              <w:tab w:val="right" w:leader="dot" w:pos="8302"/>
            </w:tabs>
            <w:rPr>
              <w:rFonts w:ascii="Arial" w:eastAsiaTheme="minorEastAsia" w:hAnsi="Arial" w:cs="Arial"/>
              <w:i w:val="0"/>
              <w:iCs w:val="0"/>
              <w:noProof/>
              <w:sz w:val="21"/>
              <w:szCs w:val="22"/>
            </w:rPr>
          </w:pPr>
          <w:hyperlink w:anchor="_Toc422919359" w:history="1">
            <w:r w:rsidR="007F1D40" w:rsidRPr="00851210">
              <w:rPr>
                <w:rStyle w:val="a6"/>
                <w:rFonts w:ascii="Arial" w:hAnsi="Arial" w:cs="Arial"/>
                <w:noProof/>
              </w:rPr>
              <w:t>1.3.10</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WAI</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_Toc422919359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8</w:t>
            </w:r>
            <w:r w:rsidRPr="00851210">
              <w:rPr>
                <w:rFonts w:ascii="Arial" w:hAnsi="Arial" w:cs="Arial"/>
                <w:noProof/>
                <w:webHidden/>
              </w:rPr>
              <w:fldChar w:fldCharType="end"/>
            </w:r>
          </w:hyperlink>
        </w:p>
        <w:p w:rsidR="007F1D40" w:rsidRPr="00851210" w:rsidRDefault="00BD42E7">
          <w:pPr>
            <w:pStyle w:val="32"/>
            <w:tabs>
              <w:tab w:val="left" w:pos="1260"/>
              <w:tab w:val="right" w:leader="dot" w:pos="8302"/>
            </w:tabs>
            <w:rPr>
              <w:rFonts w:ascii="Arial" w:eastAsiaTheme="minorEastAsia" w:hAnsi="Arial" w:cs="Arial"/>
              <w:i w:val="0"/>
              <w:iCs w:val="0"/>
              <w:noProof/>
              <w:sz w:val="21"/>
              <w:szCs w:val="22"/>
            </w:rPr>
          </w:pPr>
          <w:hyperlink w:anchor="_Toc422919360" w:history="1">
            <w:r w:rsidR="007F1D40" w:rsidRPr="00851210">
              <w:rPr>
                <w:rStyle w:val="a6"/>
                <w:rFonts w:ascii="Arial" w:hAnsi="Arial" w:cs="Arial"/>
                <w:noProof/>
              </w:rPr>
              <w:t>1.3.11</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DDR</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_Toc422919360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8</w:t>
            </w:r>
            <w:r w:rsidRPr="00851210">
              <w:rPr>
                <w:rFonts w:ascii="Arial" w:hAnsi="Arial" w:cs="Arial"/>
                <w:noProof/>
                <w:webHidden/>
              </w:rPr>
              <w:fldChar w:fldCharType="end"/>
            </w:r>
          </w:hyperlink>
        </w:p>
        <w:p w:rsidR="007F1D40" w:rsidRPr="00851210" w:rsidRDefault="00BD42E7">
          <w:pPr>
            <w:pStyle w:val="32"/>
            <w:tabs>
              <w:tab w:val="left" w:pos="1260"/>
              <w:tab w:val="right" w:leader="dot" w:pos="8302"/>
            </w:tabs>
            <w:rPr>
              <w:rFonts w:ascii="Arial" w:eastAsiaTheme="minorEastAsia" w:hAnsi="Arial" w:cs="Arial"/>
              <w:i w:val="0"/>
              <w:iCs w:val="0"/>
              <w:noProof/>
              <w:sz w:val="21"/>
              <w:szCs w:val="22"/>
            </w:rPr>
          </w:pPr>
          <w:hyperlink w:anchor="_Toc422919361" w:history="1">
            <w:r w:rsidR="007F1D40" w:rsidRPr="00851210">
              <w:rPr>
                <w:rStyle w:val="a6"/>
                <w:rFonts w:ascii="Arial" w:hAnsi="Arial" w:cs="Arial"/>
                <w:noProof/>
              </w:rPr>
              <w:t>1.3.12</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CMR</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_Toc422919361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9</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62" w:history="1">
            <w:r w:rsidR="007F1D40" w:rsidRPr="00851210">
              <w:rPr>
                <w:rStyle w:val="a6"/>
                <w:rFonts w:ascii="Arial" w:hAnsi="Arial" w:cs="Arial"/>
                <w:noProof/>
                <w:lang w:val="pt-BR"/>
              </w:rPr>
              <w:t>1.4.</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lang w:val="pt-BR"/>
              </w:rPr>
              <w:t>Comm_Header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_Toc422919362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10</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63" w:history="1">
            <w:r w:rsidR="007F1D40" w:rsidRPr="00851210">
              <w:rPr>
                <w:rStyle w:val="a6"/>
                <w:rFonts w:ascii="Arial" w:hAnsi="Arial" w:cs="Arial"/>
                <w:noProof/>
                <w:lang w:val="pt-BR"/>
              </w:rPr>
              <w:t>1.5.</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lang w:val="pt-BR"/>
              </w:rPr>
              <w:t>Output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_Toc422919363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11</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64" w:history="1">
            <w:r w:rsidR="007F1D40" w:rsidRPr="00851210">
              <w:rPr>
                <w:rStyle w:val="a6"/>
                <w:rFonts w:ascii="Arial" w:hAnsi="Arial" w:cs="Arial"/>
                <w:noProof/>
                <w:lang w:val="pt-BR"/>
              </w:rPr>
              <w:t>1.6.</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lang w:val="pt-BR"/>
              </w:rPr>
              <w:t>Basic Wave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_Toc422919364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12</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65" w:history="1">
            <w:r w:rsidR="007F1D40" w:rsidRPr="00851210">
              <w:rPr>
                <w:rStyle w:val="a6"/>
                <w:rFonts w:ascii="Arial" w:hAnsi="Arial" w:cs="Arial"/>
                <w:noProof/>
                <w:lang w:val="pt-BR"/>
              </w:rPr>
              <w:t>1.7.</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lang w:val="pt-BR"/>
              </w:rPr>
              <w:t>Modulate Wave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_Toc422919365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14</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66" w:history="1">
            <w:r w:rsidR="007F1D40" w:rsidRPr="00851210">
              <w:rPr>
                <w:rStyle w:val="a6"/>
                <w:rFonts w:ascii="Arial" w:hAnsi="Arial" w:cs="Arial"/>
                <w:noProof/>
              </w:rPr>
              <w:t>1.8.</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Sweep Wave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_Toc422919366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17</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67" w:history="1">
            <w:r w:rsidR="007F1D40" w:rsidRPr="00851210">
              <w:rPr>
                <w:rStyle w:val="a6"/>
                <w:rFonts w:ascii="Arial" w:hAnsi="Arial" w:cs="Arial"/>
                <w:noProof/>
              </w:rPr>
              <w:t>1.9.</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Burst Wave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_Toc422919367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20</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68" w:history="1">
            <w:r w:rsidR="007F1D40" w:rsidRPr="00851210">
              <w:rPr>
                <w:rStyle w:val="a6"/>
                <w:rFonts w:ascii="Arial" w:hAnsi="Arial" w:cs="Arial"/>
                <w:noProof/>
              </w:rPr>
              <w:t>1.10.</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Parameter Copy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_Toc422919368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23</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69" w:history="1">
            <w:r w:rsidR="007F1D40" w:rsidRPr="00851210">
              <w:rPr>
                <w:rStyle w:val="a6"/>
                <w:rFonts w:ascii="Arial" w:hAnsi="Arial" w:cs="Arial"/>
                <w:noProof/>
              </w:rPr>
              <w:t>1.11.</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Arbitrary Wave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_Toc422919369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23</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0" w:history="1">
            <w:r w:rsidR="007F1D40" w:rsidRPr="00851210">
              <w:rPr>
                <w:rStyle w:val="a6"/>
                <w:rFonts w:ascii="Arial" w:hAnsi="Arial" w:cs="Arial"/>
                <w:noProof/>
              </w:rPr>
              <w:t>1.12.</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Sync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_Toc422919370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24</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1" w:history="1">
            <w:r w:rsidR="007F1D40" w:rsidRPr="00851210">
              <w:rPr>
                <w:rStyle w:val="a6"/>
                <w:rFonts w:ascii="Arial" w:hAnsi="Arial" w:cs="Arial"/>
                <w:noProof/>
              </w:rPr>
              <w:t>1.13.</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Number Format Commend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_Toc422919371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25</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2" w:history="1">
            <w:r w:rsidR="007F1D40" w:rsidRPr="00851210">
              <w:rPr>
                <w:rStyle w:val="a6"/>
                <w:rFonts w:ascii="Arial" w:hAnsi="Arial" w:cs="Arial"/>
                <w:noProof/>
              </w:rPr>
              <w:t>1.14.</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Language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_Toc422919372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25</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3" w:history="1">
            <w:r w:rsidR="007F1D40" w:rsidRPr="00851210">
              <w:rPr>
                <w:rStyle w:val="a6"/>
                <w:rFonts w:ascii="Arial" w:hAnsi="Arial" w:cs="Arial"/>
                <w:noProof/>
              </w:rPr>
              <w:t>1.15.</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Configuration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_Toc422919373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26</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4" w:history="1">
            <w:r w:rsidR="007F1D40" w:rsidRPr="00851210">
              <w:rPr>
                <w:rStyle w:val="a6"/>
                <w:rFonts w:ascii="Arial" w:hAnsi="Arial" w:cs="Arial"/>
                <w:noProof/>
              </w:rPr>
              <w:t>1.16.</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Buzzer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_Toc422919374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26</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5" w:history="1">
            <w:r w:rsidR="007F1D40" w:rsidRPr="00851210">
              <w:rPr>
                <w:rStyle w:val="a6"/>
                <w:rFonts w:ascii="Arial" w:hAnsi="Arial" w:cs="Arial"/>
                <w:noProof/>
              </w:rPr>
              <w:t>1.17.</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Screen Save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_Toc422919375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27</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6" w:history="1">
            <w:r w:rsidR="007F1D40" w:rsidRPr="00851210">
              <w:rPr>
                <w:rStyle w:val="a6"/>
                <w:rFonts w:ascii="Arial" w:hAnsi="Arial" w:cs="Arial"/>
                <w:noProof/>
              </w:rPr>
              <w:t>1.18.</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Clock Source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_Toc422919376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27</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7" w:history="1">
            <w:r w:rsidR="007F1D40" w:rsidRPr="00851210">
              <w:rPr>
                <w:rStyle w:val="a6"/>
                <w:rFonts w:ascii="Arial" w:hAnsi="Arial" w:cs="Arial"/>
                <w:noProof/>
              </w:rPr>
              <w:t>1.19.</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Frequency Counter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_Toc422919377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28</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8" w:history="1">
            <w:r w:rsidR="007F1D40" w:rsidRPr="00851210">
              <w:rPr>
                <w:rStyle w:val="a6"/>
                <w:rFonts w:ascii="Arial" w:hAnsi="Arial" w:cs="Arial"/>
                <w:noProof/>
              </w:rPr>
              <w:t>1.20.</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Invert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_Toc422919378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28</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79" w:history="1">
            <w:r w:rsidR="007F1D40" w:rsidRPr="00851210">
              <w:rPr>
                <w:rStyle w:val="a6"/>
                <w:rFonts w:ascii="Arial" w:hAnsi="Arial" w:cs="Arial"/>
                <w:noProof/>
              </w:rPr>
              <w:t>1.21.</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Coupling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_Toc422919379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29</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80" w:history="1">
            <w:r w:rsidR="007F1D40" w:rsidRPr="00851210">
              <w:rPr>
                <w:rStyle w:val="a6"/>
                <w:rFonts w:ascii="Arial" w:hAnsi="Arial" w:cs="Arial"/>
                <w:noProof/>
              </w:rPr>
              <w:t>1.22.</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Voltage Overload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_Toc422919380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29</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81" w:history="1">
            <w:r w:rsidR="007F1D40" w:rsidRPr="00851210">
              <w:rPr>
                <w:rStyle w:val="a6"/>
                <w:rFonts w:ascii="Arial" w:hAnsi="Arial" w:cs="Arial"/>
                <w:noProof/>
              </w:rPr>
              <w:t>1.23.</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Store list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_Toc422919381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30</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82" w:history="1">
            <w:r w:rsidR="007F1D40" w:rsidRPr="00851210">
              <w:rPr>
                <w:rStyle w:val="a6"/>
                <w:rFonts w:ascii="Arial" w:hAnsi="Arial" w:cs="Arial"/>
                <w:noProof/>
              </w:rPr>
              <w:t>1.24.</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Virtual key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_Toc422919382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31</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83" w:history="1">
            <w:r w:rsidR="007F1D40" w:rsidRPr="00851210">
              <w:rPr>
                <w:rStyle w:val="a6"/>
                <w:rFonts w:ascii="Arial" w:hAnsi="Arial" w:cs="Arial"/>
                <w:noProof/>
              </w:rPr>
              <w:t>1.25.</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IP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_Toc422919383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32</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84" w:history="1">
            <w:r w:rsidR="007F1D40" w:rsidRPr="00851210">
              <w:rPr>
                <w:rStyle w:val="a6"/>
                <w:rFonts w:ascii="Arial" w:hAnsi="Arial" w:cs="Arial"/>
                <w:noProof/>
              </w:rPr>
              <w:t>1.26.</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Subnet Mask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_Toc422919384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33</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85" w:history="1">
            <w:r w:rsidR="007F1D40" w:rsidRPr="00851210">
              <w:rPr>
                <w:rStyle w:val="a6"/>
                <w:rFonts w:ascii="Arial" w:hAnsi="Arial" w:cs="Arial"/>
                <w:noProof/>
              </w:rPr>
              <w:t>1.27.</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Gateway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_Toc422919385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33</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86" w:history="1">
            <w:r w:rsidR="007F1D40" w:rsidRPr="00851210">
              <w:rPr>
                <w:rStyle w:val="a6"/>
                <w:rFonts w:ascii="Arial" w:hAnsi="Arial" w:cs="Arial"/>
                <w:noProof/>
              </w:rPr>
              <w:t>1.28.</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Sampling Rate Command</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_Toc422919386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34</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87" w:history="1">
            <w:r w:rsidR="007F1D40" w:rsidRPr="00851210">
              <w:rPr>
                <w:rStyle w:val="a6"/>
                <w:rFonts w:ascii="Arial" w:hAnsi="Arial" w:cs="Arial"/>
                <w:noProof/>
              </w:rPr>
              <w:t>1.29.</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Index</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_Toc422919387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35</w:t>
            </w:r>
            <w:r w:rsidRPr="00851210">
              <w:rPr>
                <w:rFonts w:ascii="Arial" w:hAnsi="Arial" w:cs="Arial"/>
                <w:noProof/>
                <w:webHidden/>
              </w:rPr>
              <w:fldChar w:fldCharType="end"/>
            </w:r>
          </w:hyperlink>
        </w:p>
        <w:p w:rsidR="007F1D40" w:rsidRPr="00851210" w:rsidRDefault="00BD42E7">
          <w:pPr>
            <w:pStyle w:val="22"/>
            <w:tabs>
              <w:tab w:val="left" w:pos="840"/>
              <w:tab w:val="right" w:leader="dot" w:pos="8302"/>
            </w:tabs>
            <w:rPr>
              <w:rFonts w:ascii="Arial" w:eastAsiaTheme="minorEastAsia" w:hAnsi="Arial" w:cs="Arial"/>
              <w:smallCaps w:val="0"/>
              <w:noProof/>
              <w:sz w:val="21"/>
              <w:szCs w:val="22"/>
            </w:rPr>
          </w:pPr>
          <w:hyperlink w:anchor="_Toc422919388" w:history="1">
            <w:r w:rsidR="007F1D40" w:rsidRPr="00851210">
              <w:rPr>
                <w:rStyle w:val="a6"/>
                <w:rFonts w:ascii="Arial" w:hAnsi="Arial" w:cs="Arial"/>
                <w:noProof/>
              </w:rPr>
              <w:t>2.1</w:t>
            </w:r>
            <w:r w:rsidR="007F1D40" w:rsidRPr="00851210">
              <w:rPr>
                <w:rFonts w:ascii="Arial" w:eastAsiaTheme="minorEastAsia" w:hAnsi="Arial" w:cs="Arial"/>
                <w:smallCaps w:val="0"/>
                <w:noProof/>
                <w:sz w:val="21"/>
                <w:szCs w:val="22"/>
              </w:rPr>
              <w:tab/>
            </w:r>
            <w:r w:rsidR="007F1D40" w:rsidRPr="00851210">
              <w:rPr>
                <w:rStyle w:val="a6"/>
                <w:rFonts w:ascii="Arial" w:hAnsi="Arial" w:cs="Arial"/>
                <w:noProof/>
              </w:rPr>
              <w:t>Programming Demos</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_Toc422919388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36</w:t>
            </w:r>
            <w:r w:rsidRPr="00851210">
              <w:rPr>
                <w:rFonts w:ascii="Arial" w:hAnsi="Arial" w:cs="Arial"/>
                <w:noProof/>
                <w:webHidden/>
              </w:rPr>
              <w:fldChar w:fldCharType="end"/>
            </w:r>
          </w:hyperlink>
        </w:p>
        <w:p w:rsidR="007F1D40" w:rsidRPr="00851210" w:rsidRDefault="00BD42E7">
          <w:pPr>
            <w:pStyle w:val="32"/>
            <w:tabs>
              <w:tab w:val="left" w:pos="1050"/>
              <w:tab w:val="right" w:leader="dot" w:pos="8302"/>
            </w:tabs>
            <w:rPr>
              <w:rFonts w:ascii="Arial" w:eastAsiaTheme="minorEastAsia" w:hAnsi="Arial" w:cs="Arial"/>
              <w:i w:val="0"/>
              <w:iCs w:val="0"/>
              <w:noProof/>
              <w:sz w:val="21"/>
              <w:szCs w:val="22"/>
            </w:rPr>
          </w:pPr>
          <w:hyperlink w:anchor="_Toc422919391" w:history="1">
            <w:r w:rsidR="007F1D40" w:rsidRPr="00851210">
              <w:rPr>
                <w:rStyle w:val="a6"/>
                <w:rFonts w:ascii="Arial" w:hAnsi="Arial" w:cs="Arial"/>
                <w:noProof/>
              </w:rPr>
              <w:t>2.1.1</w:t>
            </w:r>
            <w:r w:rsidR="007F1D40" w:rsidRPr="00851210">
              <w:rPr>
                <w:rFonts w:ascii="Arial" w:eastAsiaTheme="minorEastAsia" w:hAnsi="Arial" w:cs="Arial"/>
                <w:i w:val="0"/>
                <w:iCs w:val="0"/>
                <w:noProof/>
                <w:sz w:val="21"/>
                <w:szCs w:val="22"/>
              </w:rPr>
              <w:tab/>
            </w:r>
            <w:r w:rsidR="007F1D40" w:rsidRPr="00851210">
              <w:rPr>
                <w:rStyle w:val="a6"/>
                <w:rFonts w:ascii="Arial" w:hAnsi="Arial" w:cs="Arial"/>
                <w:noProof/>
              </w:rPr>
              <w:t>Visual C++ Programming Demo</w:t>
            </w:r>
            <w:r w:rsidR="007F1D40" w:rsidRPr="00851210">
              <w:rPr>
                <w:rFonts w:ascii="Arial" w:hAnsi="Arial" w:cs="Arial"/>
                <w:noProof/>
                <w:webHidden/>
              </w:rPr>
              <w:tab/>
            </w:r>
            <w:r w:rsidRPr="00851210">
              <w:rPr>
                <w:rFonts w:ascii="Arial" w:hAnsi="Arial" w:cs="Arial"/>
                <w:noProof/>
                <w:webHidden/>
              </w:rPr>
              <w:fldChar w:fldCharType="begin"/>
            </w:r>
            <w:r w:rsidR="007F1D40" w:rsidRPr="00851210">
              <w:rPr>
                <w:rFonts w:ascii="Arial" w:hAnsi="Arial" w:cs="Arial"/>
                <w:noProof/>
                <w:webHidden/>
              </w:rPr>
              <w:instrText xml:space="preserve"> PAGEREF _Toc422919391 \h </w:instrText>
            </w:r>
            <w:r w:rsidRPr="00851210">
              <w:rPr>
                <w:rFonts w:ascii="Arial" w:hAnsi="Arial" w:cs="Arial"/>
                <w:noProof/>
                <w:webHidden/>
              </w:rPr>
            </w:r>
            <w:r w:rsidRPr="00851210">
              <w:rPr>
                <w:rFonts w:ascii="Arial" w:hAnsi="Arial" w:cs="Arial"/>
                <w:noProof/>
                <w:webHidden/>
              </w:rPr>
              <w:fldChar w:fldCharType="separate"/>
            </w:r>
            <w:r w:rsidR="007F1D40" w:rsidRPr="00851210">
              <w:rPr>
                <w:rFonts w:ascii="Arial" w:hAnsi="Arial" w:cs="Arial"/>
                <w:noProof/>
                <w:webHidden/>
              </w:rPr>
              <w:t>36</w:t>
            </w:r>
            <w:r w:rsidRPr="00851210">
              <w:rPr>
                <w:rFonts w:ascii="Arial" w:hAnsi="Arial" w:cs="Arial"/>
                <w:noProof/>
                <w:webHidden/>
              </w:rPr>
              <w:fldChar w:fldCharType="end"/>
            </w:r>
          </w:hyperlink>
        </w:p>
        <w:p w:rsidR="00021505" w:rsidRPr="00851210" w:rsidRDefault="00BD42E7" w:rsidP="00955B7E">
          <w:pPr>
            <w:ind w:left="2625"/>
            <w:rPr>
              <w:rFonts w:ascii="Arial" w:hAnsi="Arial" w:cs="Arial"/>
            </w:rPr>
            <w:sectPr w:rsidR="00021505" w:rsidRPr="00851210" w:rsidSect="00BF50B6">
              <w:headerReference w:type="even" r:id="rId8"/>
              <w:footerReference w:type="even" r:id="rId9"/>
              <w:footerReference w:type="default" r:id="rId10"/>
              <w:headerReference w:type="first" r:id="rId11"/>
              <w:pgSz w:w="11906" w:h="16838" w:code="9"/>
              <w:pgMar w:top="1440" w:right="1797" w:bottom="1440" w:left="1797" w:header="851" w:footer="992" w:gutter="0"/>
              <w:pgNumType w:start="1"/>
              <w:cols w:space="425"/>
              <w:docGrid w:type="lines" w:linePitch="312"/>
            </w:sectPr>
          </w:pPr>
          <w:r w:rsidRPr="00851210">
            <w:rPr>
              <w:rFonts w:ascii="Arial" w:hAnsi="Arial" w:cs="Arial"/>
            </w:rPr>
            <w:fldChar w:fldCharType="end"/>
          </w:r>
        </w:p>
      </w:sdtContent>
    </w:sdt>
    <w:p w:rsidR="004876BA" w:rsidRPr="00851210" w:rsidRDefault="003B3F52" w:rsidP="00EF1536">
      <w:pPr>
        <w:rPr>
          <w:rFonts w:ascii="Arial" w:hAnsi="Arial" w:cs="Arial"/>
          <w:b/>
          <w:sz w:val="44"/>
          <w:szCs w:val="44"/>
        </w:rPr>
      </w:pPr>
      <w:bookmarkStart w:id="2" w:name="_Toc295396283"/>
      <w:bookmarkStart w:id="3" w:name="_Toc314320145"/>
      <w:bookmarkStart w:id="4" w:name="_Toc353435993"/>
      <w:r w:rsidRPr="00851210">
        <w:rPr>
          <w:rFonts w:ascii="Arial" w:hAnsi="Arial" w:cs="Arial"/>
          <w:b/>
          <w:sz w:val="44"/>
          <w:szCs w:val="44"/>
          <w:lang w:val="pt-BR"/>
        </w:rPr>
        <w:lastRenderedPageBreak/>
        <w:t>Introduction</w:t>
      </w:r>
      <w:r w:rsidRPr="00851210">
        <w:rPr>
          <w:rFonts w:ascii="Arial" w:hAnsi="Arial" w:cs="Arial"/>
          <w:b/>
          <w:sz w:val="44"/>
          <w:szCs w:val="44"/>
        </w:rPr>
        <w:t xml:space="preserve"> </w:t>
      </w:r>
      <w:r w:rsidR="009028A7" w:rsidRPr="00851210">
        <w:rPr>
          <w:rFonts w:ascii="Arial" w:hAnsi="Arial" w:cs="Arial"/>
          <w:b/>
          <w:sz w:val="44"/>
          <w:szCs w:val="44"/>
        </w:rPr>
        <w:t xml:space="preserve">of </w:t>
      </w:r>
      <w:r w:rsidRPr="00851210">
        <w:rPr>
          <w:rFonts w:ascii="Arial" w:hAnsi="Arial" w:cs="Arial"/>
          <w:b/>
          <w:sz w:val="44"/>
          <w:szCs w:val="44"/>
        </w:rPr>
        <w:t xml:space="preserve">the </w:t>
      </w:r>
      <w:bookmarkStart w:id="5" w:name="_Ref212517221"/>
      <w:r w:rsidRPr="00851210">
        <w:rPr>
          <w:rFonts w:ascii="Arial" w:hAnsi="Arial" w:cs="Arial"/>
          <w:b/>
          <w:sz w:val="44"/>
          <w:szCs w:val="44"/>
          <w:lang w:val="pt-BR"/>
        </w:rPr>
        <w:t>SCP</w:t>
      </w:r>
      <w:bookmarkEnd w:id="5"/>
      <w:r w:rsidR="00D32BBB" w:rsidRPr="00851210">
        <w:rPr>
          <w:rFonts w:ascii="Arial" w:hAnsi="Arial" w:cs="Arial"/>
          <w:b/>
          <w:sz w:val="44"/>
          <w:szCs w:val="44"/>
          <w:lang w:val="pt-BR"/>
        </w:rPr>
        <w:t xml:space="preserve">I </w:t>
      </w:r>
      <w:bookmarkEnd w:id="2"/>
      <w:bookmarkEnd w:id="3"/>
      <w:bookmarkEnd w:id="4"/>
      <w:r w:rsidR="00DA45CF" w:rsidRPr="00851210">
        <w:rPr>
          <w:rFonts w:ascii="Arial" w:hAnsi="Arial" w:cs="Arial"/>
          <w:b/>
          <w:sz w:val="44"/>
          <w:szCs w:val="44"/>
        </w:rPr>
        <w:t>Language</w:t>
      </w:r>
    </w:p>
    <w:p w:rsidR="004876BA" w:rsidRPr="00851210" w:rsidRDefault="00AE3F1E" w:rsidP="00AE3F1E">
      <w:pPr>
        <w:pStyle w:val="21"/>
        <w:numPr>
          <w:ilvl w:val="0"/>
          <w:numId w:val="0"/>
        </w:numPr>
        <w:ind w:left="567" w:hanging="567"/>
        <w:rPr>
          <w:rFonts w:cs="Arial"/>
          <w:lang w:val="pt-BR"/>
        </w:rPr>
      </w:pPr>
      <w:bookmarkStart w:id="6" w:name="_Toc314320146"/>
      <w:bookmarkStart w:id="7" w:name="_Toc353435994"/>
      <w:bookmarkStart w:id="8" w:name="_Toc354040504"/>
      <w:bookmarkStart w:id="9" w:name="_Toc422919341"/>
      <w:r w:rsidRPr="00851210">
        <w:rPr>
          <w:rFonts w:cs="Arial"/>
          <w:lang w:val="pt-BR"/>
        </w:rPr>
        <w:t>1.1</w:t>
      </w:r>
      <w:r w:rsidR="00C422B6" w:rsidRPr="00851210">
        <w:rPr>
          <w:rFonts w:cs="Arial"/>
          <w:lang w:val="pt-BR"/>
        </w:rPr>
        <w:t xml:space="preserve"> </w:t>
      </w:r>
      <w:r w:rsidR="003B3F52" w:rsidRPr="00851210">
        <w:rPr>
          <w:rFonts w:cs="Arial"/>
          <w:lang w:val="pt-BR"/>
        </w:rPr>
        <w:t>About Commands &amp; Queries</w:t>
      </w:r>
      <w:bookmarkEnd w:id="6"/>
      <w:bookmarkEnd w:id="7"/>
      <w:bookmarkEnd w:id="8"/>
      <w:bookmarkEnd w:id="9"/>
    </w:p>
    <w:p w:rsidR="004876BA" w:rsidRPr="00851210" w:rsidRDefault="003B3F52" w:rsidP="00EF1536">
      <w:pPr>
        <w:pStyle w:val="a9"/>
        <w:rPr>
          <w:rFonts w:ascii="Arial" w:hAnsi="Arial" w:cs="Arial"/>
          <w:lang w:val="pt-BR"/>
        </w:rPr>
      </w:pPr>
      <w:r w:rsidRPr="00851210">
        <w:rPr>
          <w:rFonts w:ascii="Arial" w:hAnsi="Arial" w:cs="Arial"/>
          <w:lang w:val="pt-BR"/>
        </w:rPr>
        <w:t>This section lists and describes the remote control commands and queries recognized by the instrument. All commands and queries can be executed in either local or remote state.</w:t>
      </w:r>
    </w:p>
    <w:p w:rsidR="004876BA" w:rsidRPr="00851210" w:rsidRDefault="004876BA" w:rsidP="00955B7E">
      <w:pPr>
        <w:pStyle w:val="a9"/>
        <w:ind w:left="2625"/>
        <w:rPr>
          <w:rFonts w:ascii="Arial" w:hAnsi="Arial" w:cs="Arial"/>
          <w:lang w:val="pt-BR"/>
        </w:rPr>
      </w:pPr>
    </w:p>
    <w:p w:rsidR="004876BA" w:rsidRPr="00851210" w:rsidRDefault="00A60D58" w:rsidP="00EF1536">
      <w:pPr>
        <w:pStyle w:val="a9"/>
        <w:rPr>
          <w:rFonts w:ascii="Arial" w:hAnsi="Arial" w:cs="Arial"/>
          <w:lang w:val="pt-BR"/>
        </w:rPr>
      </w:pPr>
      <w:r w:rsidRPr="00851210">
        <w:rPr>
          <w:rFonts w:ascii="Arial" w:hAnsi="Arial" w:cs="Arial"/>
          <w:lang w:val="pt-BR"/>
        </w:rPr>
        <w:t>E</w:t>
      </w:r>
      <w:r w:rsidR="003B3F52" w:rsidRPr="00851210">
        <w:rPr>
          <w:rFonts w:ascii="Arial" w:hAnsi="Arial" w:cs="Arial"/>
          <w:lang w:val="pt-BR"/>
        </w:rPr>
        <w:t>ach command or query, with syntax and other information,</w:t>
      </w:r>
      <w:r w:rsidR="00653F95" w:rsidRPr="00851210">
        <w:rPr>
          <w:rFonts w:ascii="Arial" w:hAnsi="Arial" w:cs="Arial"/>
          <w:lang w:val="pt-BR"/>
        </w:rPr>
        <w:t xml:space="preserve"> </w:t>
      </w:r>
      <w:r w:rsidR="00265C81" w:rsidRPr="00851210">
        <w:rPr>
          <w:rFonts w:ascii="Arial" w:hAnsi="Arial" w:cs="Arial"/>
          <w:lang w:val="pt-BR"/>
        </w:rPr>
        <w:t>ha</w:t>
      </w:r>
      <w:r w:rsidR="006B74EF" w:rsidRPr="00851210">
        <w:rPr>
          <w:rFonts w:ascii="Arial" w:hAnsi="Arial" w:cs="Arial"/>
          <w:lang w:val="pt-BR"/>
        </w:rPr>
        <w:t>s</w:t>
      </w:r>
      <w:r w:rsidR="00265C81" w:rsidRPr="00851210">
        <w:rPr>
          <w:rFonts w:ascii="Arial" w:hAnsi="Arial" w:cs="Arial"/>
          <w:lang w:val="pt-BR"/>
        </w:rPr>
        <w:t xml:space="preserve"> some examples listed</w:t>
      </w:r>
      <w:r w:rsidR="003B3F52" w:rsidRPr="00851210">
        <w:rPr>
          <w:rFonts w:ascii="Arial" w:hAnsi="Arial" w:cs="Arial"/>
          <w:lang w:val="pt-BR"/>
        </w:rPr>
        <w:t xml:space="preserve">. The </w:t>
      </w:r>
      <w:r w:rsidR="00FC62C4" w:rsidRPr="00851210">
        <w:rPr>
          <w:rFonts w:ascii="Arial" w:hAnsi="Arial" w:cs="Arial"/>
          <w:lang w:val="pt-BR"/>
        </w:rPr>
        <w:t>command</w:t>
      </w:r>
      <w:r w:rsidR="00D1338D" w:rsidRPr="00851210">
        <w:rPr>
          <w:rFonts w:ascii="Arial" w:hAnsi="Arial" w:cs="Arial"/>
          <w:lang w:val="pt-BR"/>
        </w:rPr>
        <w:t>s</w:t>
      </w:r>
      <w:r w:rsidR="003B3F52" w:rsidRPr="00851210">
        <w:rPr>
          <w:rFonts w:ascii="Arial" w:hAnsi="Arial" w:cs="Arial"/>
          <w:lang w:val="pt-BR"/>
        </w:rPr>
        <w:t xml:space="preserve"> </w:t>
      </w:r>
      <w:r w:rsidR="00653F95" w:rsidRPr="00851210">
        <w:rPr>
          <w:rFonts w:ascii="Arial" w:hAnsi="Arial" w:cs="Arial"/>
          <w:lang w:val="pt-BR"/>
        </w:rPr>
        <w:t xml:space="preserve">are </w:t>
      </w:r>
      <w:r w:rsidR="003B3F52" w:rsidRPr="00851210">
        <w:rPr>
          <w:rFonts w:ascii="Arial" w:hAnsi="Arial" w:cs="Arial"/>
          <w:lang w:val="pt-BR"/>
        </w:rPr>
        <w:t>given in both long and short form</w:t>
      </w:r>
      <w:r w:rsidR="004F0F53" w:rsidRPr="00851210">
        <w:rPr>
          <w:rFonts w:ascii="Arial" w:hAnsi="Arial" w:cs="Arial"/>
          <w:lang w:val="pt-BR"/>
        </w:rPr>
        <w:t>at</w:t>
      </w:r>
      <w:r w:rsidR="003B3F52" w:rsidRPr="00851210">
        <w:rPr>
          <w:rFonts w:ascii="Arial" w:hAnsi="Arial" w:cs="Arial"/>
          <w:lang w:val="pt-BR"/>
        </w:rPr>
        <w:t xml:space="preserve"> at </w:t>
      </w:r>
      <w:r w:rsidR="00890382" w:rsidRPr="00851210">
        <w:rPr>
          <w:rFonts w:ascii="Arial" w:hAnsi="Arial" w:cs="Arial"/>
          <w:lang w:val="pt-BR"/>
        </w:rPr>
        <w:t>“COMMAND SYNTAX”</w:t>
      </w:r>
      <w:r w:rsidR="003B3F52" w:rsidRPr="00851210">
        <w:rPr>
          <w:rFonts w:ascii="Arial" w:hAnsi="Arial" w:cs="Arial"/>
          <w:lang w:val="pt-BR"/>
        </w:rPr>
        <w:t>, and the subject is indicated as a command or query or both. Queries perform actions such as obtaining information, and are recognized by the question mark (?) following the header.</w:t>
      </w:r>
    </w:p>
    <w:p w:rsidR="004876BA" w:rsidRPr="00851210" w:rsidRDefault="004876BA" w:rsidP="00955B7E">
      <w:pPr>
        <w:pStyle w:val="a9"/>
        <w:ind w:left="2625"/>
        <w:rPr>
          <w:rFonts w:ascii="Arial" w:hAnsi="Arial" w:cs="Arial"/>
          <w:lang w:val="pt-BR"/>
        </w:rPr>
      </w:pPr>
    </w:p>
    <w:p w:rsidR="004876BA" w:rsidRPr="00851210" w:rsidRDefault="00A60D58" w:rsidP="006B74EF">
      <w:pPr>
        <w:pStyle w:val="31"/>
        <w:rPr>
          <w:rFonts w:ascii="Arial" w:hAnsi="Arial" w:cs="Arial"/>
          <w:lang w:val="pt-BR"/>
        </w:rPr>
      </w:pPr>
      <w:bookmarkStart w:id="10" w:name="_Toc314320147"/>
      <w:bookmarkStart w:id="11" w:name="_Toc353435995"/>
      <w:bookmarkStart w:id="12" w:name="_Toc354040505"/>
      <w:bookmarkStart w:id="13" w:name="_Toc422919342"/>
      <w:r w:rsidRPr="00851210">
        <w:rPr>
          <w:rFonts w:ascii="Arial" w:hAnsi="Arial" w:cs="Arial"/>
          <w:lang w:val="pt-BR"/>
        </w:rPr>
        <w:t>How T</w:t>
      </w:r>
      <w:r w:rsidR="006C0C92" w:rsidRPr="00851210">
        <w:rPr>
          <w:rFonts w:ascii="Arial" w:hAnsi="Arial" w:cs="Arial"/>
          <w:lang w:val="pt-BR"/>
        </w:rPr>
        <w:t>hey are L</w:t>
      </w:r>
      <w:r w:rsidR="003B3F52" w:rsidRPr="00851210">
        <w:rPr>
          <w:rFonts w:ascii="Arial" w:hAnsi="Arial" w:cs="Arial"/>
          <w:lang w:val="pt-BR"/>
        </w:rPr>
        <w:t>isted</w:t>
      </w:r>
      <w:bookmarkEnd w:id="10"/>
      <w:bookmarkEnd w:id="11"/>
      <w:bookmarkEnd w:id="12"/>
      <w:bookmarkEnd w:id="13"/>
    </w:p>
    <w:p w:rsidR="004876BA" w:rsidRPr="00851210" w:rsidRDefault="003B3F52" w:rsidP="00EF1536">
      <w:pPr>
        <w:pStyle w:val="a9"/>
        <w:rPr>
          <w:rFonts w:ascii="Arial" w:hAnsi="Arial" w:cs="Arial"/>
          <w:lang w:val="pt-BR"/>
        </w:rPr>
      </w:pPr>
      <w:r w:rsidRPr="00851210">
        <w:rPr>
          <w:rFonts w:ascii="Arial" w:hAnsi="Arial" w:cs="Arial"/>
          <w:lang w:val="pt-BR"/>
        </w:rPr>
        <w:t>The descriptions are listed in alphabetical order according to their short form</w:t>
      </w:r>
      <w:r w:rsidR="005C0CBC" w:rsidRPr="00851210">
        <w:rPr>
          <w:rFonts w:ascii="Arial" w:hAnsi="Arial" w:cs="Arial"/>
          <w:lang w:val="pt-BR"/>
        </w:rPr>
        <w:t>at</w:t>
      </w:r>
      <w:r w:rsidRPr="00851210">
        <w:rPr>
          <w:rFonts w:ascii="Arial" w:hAnsi="Arial" w:cs="Arial"/>
          <w:lang w:val="pt-BR"/>
        </w:rPr>
        <w:t xml:space="preserve">. </w:t>
      </w:r>
    </w:p>
    <w:p w:rsidR="004876BA" w:rsidRPr="00851210" w:rsidRDefault="004876BA" w:rsidP="00955B7E">
      <w:pPr>
        <w:pStyle w:val="a9"/>
        <w:ind w:left="2625"/>
        <w:rPr>
          <w:rFonts w:ascii="Arial" w:hAnsi="Arial" w:cs="Arial"/>
          <w:lang w:val="pt-BR"/>
        </w:rPr>
      </w:pPr>
    </w:p>
    <w:p w:rsidR="004876BA" w:rsidRPr="00851210" w:rsidRDefault="00A37C9B" w:rsidP="006B74EF">
      <w:pPr>
        <w:pStyle w:val="31"/>
        <w:rPr>
          <w:rFonts w:ascii="Arial" w:hAnsi="Arial" w:cs="Arial"/>
          <w:lang w:val="pt-BR"/>
        </w:rPr>
      </w:pPr>
      <w:bookmarkStart w:id="14" w:name="_Toc314320148"/>
      <w:bookmarkStart w:id="15" w:name="_Toc353435996"/>
      <w:bookmarkStart w:id="16" w:name="_Toc354040506"/>
      <w:bookmarkStart w:id="17" w:name="_Toc422919343"/>
      <w:r w:rsidRPr="00851210">
        <w:rPr>
          <w:rFonts w:ascii="Arial" w:hAnsi="Arial" w:cs="Arial"/>
          <w:lang w:val="pt-BR"/>
        </w:rPr>
        <w:t>How T</w:t>
      </w:r>
      <w:r w:rsidR="00F025E4" w:rsidRPr="00851210">
        <w:rPr>
          <w:rFonts w:ascii="Arial" w:hAnsi="Arial" w:cs="Arial"/>
          <w:lang w:val="pt-BR"/>
        </w:rPr>
        <w:t>hey are D</w:t>
      </w:r>
      <w:r w:rsidR="003B3F52" w:rsidRPr="00851210">
        <w:rPr>
          <w:rFonts w:ascii="Arial" w:hAnsi="Arial" w:cs="Arial"/>
          <w:lang w:val="pt-BR"/>
        </w:rPr>
        <w:t>escribed</w:t>
      </w:r>
      <w:bookmarkEnd w:id="14"/>
      <w:bookmarkEnd w:id="15"/>
      <w:bookmarkEnd w:id="16"/>
      <w:bookmarkEnd w:id="17"/>
    </w:p>
    <w:p w:rsidR="004876BA" w:rsidRPr="00851210" w:rsidDel="00E47280" w:rsidRDefault="003B3F52" w:rsidP="00EF1536">
      <w:pPr>
        <w:pStyle w:val="a9"/>
        <w:rPr>
          <w:del w:id="18" w:author="123" w:date="2015-06-17T09:43:00Z"/>
          <w:rFonts w:ascii="Arial" w:hAnsi="Arial" w:cs="Arial"/>
          <w:lang w:val="pt-BR"/>
        </w:rPr>
      </w:pPr>
      <w:r w:rsidRPr="00851210">
        <w:rPr>
          <w:rFonts w:ascii="Arial" w:hAnsi="Arial" w:cs="Arial"/>
          <w:lang w:val="pt-BR"/>
        </w:rPr>
        <w:t>In the descriptions themselves, a brief explanation of the function performed is given. This is followed by a presentation of the formal syntax, with the header given in Upper-and-Lower-Case characters and the short form derived from it in ALL UPPER-CASE characters. Where applicable, the syntax of the query is given with the format of its response.</w:t>
      </w:r>
    </w:p>
    <w:p w:rsidR="004876BA" w:rsidRPr="00851210" w:rsidRDefault="004876BA" w:rsidP="00E47280">
      <w:pPr>
        <w:pStyle w:val="a9"/>
        <w:rPr>
          <w:rFonts w:ascii="Arial" w:hAnsi="Arial" w:cs="Arial"/>
          <w:lang w:val="pt-BR"/>
        </w:rPr>
      </w:pPr>
    </w:p>
    <w:p w:rsidR="004876BA" w:rsidRPr="00851210" w:rsidRDefault="00285FE0" w:rsidP="006B74EF">
      <w:pPr>
        <w:pStyle w:val="31"/>
        <w:rPr>
          <w:rFonts w:ascii="Arial" w:hAnsi="Arial" w:cs="Arial"/>
          <w:lang w:val="pt-BR"/>
        </w:rPr>
      </w:pPr>
      <w:bookmarkStart w:id="19" w:name="_Toc314320149"/>
      <w:bookmarkStart w:id="20" w:name="_Toc353435997"/>
      <w:bookmarkStart w:id="21" w:name="_Toc354040507"/>
      <w:bookmarkStart w:id="22" w:name="_Toc422919344"/>
      <w:r w:rsidRPr="00851210">
        <w:rPr>
          <w:rFonts w:ascii="Arial" w:hAnsi="Arial" w:cs="Arial"/>
          <w:lang w:val="pt-BR"/>
        </w:rPr>
        <w:t>When can They be U</w:t>
      </w:r>
      <w:r w:rsidR="003B3F52" w:rsidRPr="00851210">
        <w:rPr>
          <w:rFonts w:ascii="Arial" w:hAnsi="Arial" w:cs="Arial"/>
          <w:lang w:val="pt-BR"/>
        </w:rPr>
        <w:t>sed</w:t>
      </w:r>
      <w:bookmarkEnd w:id="19"/>
      <w:bookmarkEnd w:id="20"/>
      <w:bookmarkEnd w:id="21"/>
      <w:bookmarkEnd w:id="22"/>
    </w:p>
    <w:p w:rsidR="004876BA" w:rsidRPr="00851210" w:rsidRDefault="003B3F52" w:rsidP="004308E1">
      <w:pPr>
        <w:pStyle w:val="a9"/>
        <w:rPr>
          <w:rFonts w:ascii="Arial" w:hAnsi="Arial" w:cs="Arial"/>
          <w:lang w:val="pt-BR"/>
        </w:rPr>
      </w:pPr>
      <w:r w:rsidRPr="00851210">
        <w:rPr>
          <w:rFonts w:ascii="Arial" w:hAnsi="Arial" w:cs="Arial"/>
          <w:lang w:val="pt-BR"/>
        </w:rPr>
        <w:t xml:space="preserve">The commands and queries listed here can be used for SDGxxxx Series </w:t>
      </w:r>
      <w:r w:rsidR="00B17165" w:rsidRPr="00851210">
        <w:rPr>
          <w:rFonts w:ascii="Arial" w:hAnsi="Arial" w:cs="Arial"/>
          <w:lang w:val="pt-BR"/>
        </w:rPr>
        <w:t>Function/Arbitrary Waveform Generator</w:t>
      </w:r>
      <w:r w:rsidR="00CB055D" w:rsidRPr="00851210">
        <w:rPr>
          <w:rFonts w:ascii="Arial" w:hAnsi="Arial" w:cs="Arial"/>
          <w:lang w:val="pt-BR"/>
        </w:rPr>
        <w:t>s</w:t>
      </w:r>
      <w:r w:rsidRPr="00851210">
        <w:rPr>
          <w:rFonts w:ascii="Arial" w:hAnsi="Arial" w:cs="Arial"/>
          <w:lang w:val="pt-BR"/>
        </w:rPr>
        <w:t>.</w:t>
      </w:r>
    </w:p>
    <w:p w:rsidR="0085424D" w:rsidRPr="00851210" w:rsidRDefault="0085424D" w:rsidP="00E47280">
      <w:pPr>
        <w:pStyle w:val="a9"/>
        <w:rPr>
          <w:rFonts w:ascii="Arial" w:hAnsi="Arial" w:cs="Arial"/>
          <w:lang w:val="pt-BR"/>
        </w:rPr>
      </w:pPr>
    </w:p>
    <w:p w:rsidR="004876BA" w:rsidRPr="00851210" w:rsidRDefault="003B3F52" w:rsidP="006B74EF">
      <w:pPr>
        <w:pStyle w:val="31"/>
        <w:rPr>
          <w:rFonts w:ascii="Arial" w:hAnsi="Arial" w:cs="Arial"/>
          <w:lang w:val="pt-BR"/>
        </w:rPr>
      </w:pPr>
      <w:bookmarkStart w:id="23" w:name="_Toc314320150"/>
      <w:bookmarkStart w:id="24" w:name="_Toc353435998"/>
      <w:bookmarkStart w:id="25" w:name="_Toc354040508"/>
      <w:bookmarkStart w:id="26" w:name="_Toc422919345"/>
      <w:r w:rsidRPr="00851210">
        <w:rPr>
          <w:rFonts w:ascii="Arial" w:hAnsi="Arial" w:cs="Arial"/>
          <w:lang w:val="pt-BR"/>
        </w:rPr>
        <w:t>Command Notation</w:t>
      </w:r>
      <w:bookmarkEnd w:id="23"/>
      <w:bookmarkEnd w:id="24"/>
      <w:bookmarkEnd w:id="25"/>
      <w:bookmarkEnd w:id="26"/>
    </w:p>
    <w:p w:rsidR="004876BA" w:rsidRPr="00851210" w:rsidRDefault="003B3F52" w:rsidP="00EF1536">
      <w:pPr>
        <w:pStyle w:val="a9"/>
        <w:rPr>
          <w:rFonts w:ascii="Arial" w:hAnsi="Arial" w:cs="Arial"/>
          <w:lang w:val="pt-BR"/>
        </w:rPr>
      </w:pPr>
      <w:r w:rsidRPr="00851210">
        <w:rPr>
          <w:rFonts w:ascii="Arial" w:hAnsi="Arial" w:cs="Arial"/>
          <w:lang w:val="pt-BR"/>
        </w:rPr>
        <w:t>The following notation</w:t>
      </w:r>
      <w:r w:rsidR="00653F95" w:rsidRPr="00851210">
        <w:rPr>
          <w:rFonts w:ascii="Arial" w:hAnsi="Arial" w:cs="Arial"/>
          <w:lang w:val="pt-BR"/>
        </w:rPr>
        <w:t>s</w:t>
      </w:r>
      <w:r w:rsidRPr="00851210">
        <w:rPr>
          <w:rFonts w:ascii="Arial" w:hAnsi="Arial" w:cs="Arial"/>
          <w:lang w:val="pt-BR"/>
        </w:rPr>
        <w:t xml:space="preserve"> </w:t>
      </w:r>
      <w:r w:rsidR="00653F95" w:rsidRPr="00851210">
        <w:rPr>
          <w:rFonts w:ascii="Arial" w:hAnsi="Arial" w:cs="Arial"/>
          <w:lang w:val="pt-BR"/>
        </w:rPr>
        <w:t xml:space="preserve">are </w:t>
      </w:r>
      <w:r w:rsidRPr="00851210">
        <w:rPr>
          <w:rFonts w:ascii="Arial" w:hAnsi="Arial" w:cs="Arial"/>
          <w:lang w:val="pt-BR"/>
        </w:rPr>
        <w:t>used in the commands:</w:t>
      </w:r>
    </w:p>
    <w:p w:rsidR="004876BA" w:rsidRPr="00851210" w:rsidRDefault="003B3F52" w:rsidP="00A30B05">
      <w:pPr>
        <w:pStyle w:val="a9"/>
        <w:ind w:left="525" w:hangingChars="250" w:hanging="525"/>
        <w:rPr>
          <w:rFonts w:ascii="Arial" w:hAnsi="Arial" w:cs="Arial"/>
          <w:lang w:val="pt-BR"/>
        </w:rPr>
      </w:pPr>
      <w:r w:rsidRPr="00851210">
        <w:rPr>
          <w:rFonts w:ascii="Arial" w:hAnsi="Arial" w:cs="Arial"/>
          <w:lang w:val="pt-BR"/>
        </w:rPr>
        <w:t>&lt; &gt;  Angular brackets enclose words that are used</w:t>
      </w:r>
      <w:r w:rsidR="003977D5" w:rsidRPr="00851210">
        <w:rPr>
          <w:rFonts w:ascii="Arial" w:hAnsi="Arial" w:cs="Arial"/>
          <w:lang w:val="pt-BR"/>
        </w:rPr>
        <w:t xml:space="preserve"> placeholders </w:t>
      </w:r>
      <w:r w:rsidR="00C36895" w:rsidRPr="00851210">
        <w:rPr>
          <w:rFonts w:ascii="Arial" w:hAnsi="Arial" w:cs="Arial"/>
          <w:lang w:val="pt-BR"/>
        </w:rPr>
        <w:t>,of which there are two types: the header path and the data parameter of a command.</w:t>
      </w:r>
      <w:r w:rsidR="003977D5" w:rsidRPr="00851210">
        <w:rPr>
          <w:rFonts w:ascii="Arial" w:hAnsi="Arial" w:cs="Arial"/>
          <w:lang w:val="pt-BR"/>
        </w:rPr>
        <w:t xml:space="preserve">              </w:t>
      </w:r>
    </w:p>
    <w:p w:rsidR="004428AF" w:rsidRPr="00851210" w:rsidRDefault="003B3F52" w:rsidP="00A30B05">
      <w:pPr>
        <w:pStyle w:val="a9"/>
        <w:ind w:left="525" w:hangingChars="250" w:hanging="525"/>
        <w:rPr>
          <w:rFonts w:ascii="Arial" w:hAnsi="Arial" w:cs="Arial"/>
          <w:lang w:val="pt-BR"/>
        </w:rPr>
      </w:pPr>
      <w:r w:rsidRPr="00851210">
        <w:rPr>
          <w:rFonts w:ascii="Arial" w:hAnsi="Arial" w:cs="Arial"/>
          <w:lang w:val="pt-BR"/>
        </w:rPr>
        <w:t>:=   A colon followed by an equals sign separates a placeholder</w:t>
      </w:r>
      <w:r w:rsidR="00D175B5" w:rsidRPr="00851210">
        <w:rPr>
          <w:rFonts w:ascii="Arial" w:hAnsi="Arial" w:cs="Arial"/>
          <w:lang w:val="pt-BR"/>
        </w:rPr>
        <w:t>, from the description of the type and range of values that</w:t>
      </w:r>
      <w:r w:rsidR="004428AF" w:rsidRPr="00851210">
        <w:rPr>
          <w:rFonts w:ascii="Arial" w:hAnsi="Arial" w:cs="Arial"/>
          <w:lang w:val="pt-BR"/>
        </w:rPr>
        <w:t xml:space="preserve"> may be used in a command instead of the placeholder.</w:t>
      </w:r>
    </w:p>
    <w:p w:rsidR="00AB7489" w:rsidRPr="00851210" w:rsidRDefault="00F709CB" w:rsidP="00AB7489">
      <w:pPr>
        <w:pStyle w:val="a9"/>
        <w:rPr>
          <w:rFonts w:ascii="Arial" w:hAnsi="Arial" w:cs="Arial"/>
          <w:lang w:val="pt-BR"/>
        </w:rPr>
      </w:pPr>
      <w:r w:rsidRPr="00851210">
        <w:rPr>
          <w:rFonts w:ascii="Arial" w:hAnsi="Arial" w:cs="Arial"/>
          <w:lang w:val="pt-BR"/>
        </w:rPr>
        <w:lastRenderedPageBreak/>
        <w:t xml:space="preserve">{ }  </w:t>
      </w:r>
      <w:r w:rsidR="0049429A" w:rsidRPr="00851210">
        <w:rPr>
          <w:rFonts w:ascii="Arial" w:hAnsi="Arial" w:cs="Arial"/>
          <w:lang w:val="pt-BR"/>
        </w:rPr>
        <w:t xml:space="preserve"> </w:t>
      </w:r>
      <w:r w:rsidRPr="00851210">
        <w:rPr>
          <w:rFonts w:ascii="Arial" w:hAnsi="Arial" w:cs="Arial"/>
          <w:lang w:val="pt-BR"/>
        </w:rPr>
        <w:t>Braces enclose a list of choices, one of which must be</w:t>
      </w:r>
      <w:r w:rsidR="00AB7489" w:rsidRPr="00851210">
        <w:rPr>
          <w:rFonts w:ascii="Arial" w:hAnsi="Arial" w:cs="Arial"/>
          <w:lang w:val="pt-BR"/>
        </w:rPr>
        <w:t xml:space="preserve"> made.</w:t>
      </w:r>
    </w:p>
    <w:p w:rsidR="004876BA" w:rsidRPr="00851210" w:rsidRDefault="003B3F52" w:rsidP="00AE3F1E">
      <w:pPr>
        <w:pStyle w:val="a9"/>
        <w:rPr>
          <w:rFonts w:ascii="Arial" w:hAnsi="Arial" w:cs="Arial"/>
          <w:lang w:val="pt-BR"/>
        </w:rPr>
      </w:pPr>
      <w:r w:rsidRPr="00851210">
        <w:rPr>
          <w:rFonts w:ascii="Arial" w:hAnsi="Arial" w:cs="Arial"/>
          <w:lang w:val="pt-BR"/>
        </w:rPr>
        <w:t xml:space="preserve">[ ]  </w:t>
      </w:r>
      <w:r w:rsidR="0049429A" w:rsidRPr="00851210">
        <w:rPr>
          <w:rFonts w:ascii="Arial" w:hAnsi="Arial" w:cs="Arial"/>
          <w:lang w:val="pt-BR"/>
        </w:rPr>
        <w:t xml:space="preserve"> </w:t>
      </w:r>
      <w:r w:rsidRPr="00851210">
        <w:rPr>
          <w:rFonts w:ascii="Arial" w:hAnsi="Arial" w:cs="Arial"/>
          <w:lang w:val="pt-BR"/>
        </w:rPr>
        <w:t>Square brackets enclose optional items.</w:t>
      </w:r>
    </w:p>
    <w:p w:rsidR="00C12314" w:rsidRPr="00851210" w:rsidRDefault="003B3F52" w:rsidP="0049429A">
      <w:pPr>
        <w:pStyle w:val="a9"/>
        <w:ind w:left="525" w:hangingChars="250" w:hanging="525"/>
        <w:rPr>
          <w:rFonts w:ascii="Arial" w:hAnsi="Arial" w:cs="Arial"/>
          <w:lang w:val="pt-BR"/>
        </w:rPr>
      </w:pPr>
      <w:r w:rsidRPr="00851210">
        <w:rPr>
          <w:rFonts w:ascii="Arial" w:hAnsi="Arial" w:cs="Arial"/>
          <w:lang w:val="pt-BR"/>
        </w:rPr>
        <w:t xml:space="preserve">…  </w:t>
      </w:r>
      <w:r w:rsidR="0049429A" w:rsidRPr="00851210">
        <w:rPr>
          <w:rFonts w:ascii="Arial" w:hAnsi="Arial" w:cs="Arial"/>
          <w:lang w:val="pt-BR"/>
        </w:rPr>
        <w:t xml:space="preserve"> </w:t>
      </w:r>
      <w:r w:rsidRPr="00851210">
        <w:rPr>
          <w:rFonts w:ascii="Arial" w:hAnsi="Arial" w:cs="Arial"/>
          <w:lang w:val="pt-BR"/>
        </w:rPr>
        <w:t>An ellipsis indicates that the items both to its left and right</w:t>
      </w:r>
      <w:r w:rsidR="00C12314" w:rsidRPr="00851210">
        <w:rPr>
          <w:rFonts w:ascii="Arial" w:hAnsi="Arial" w:cs="Arial"/>
          <w:lang w:val="pt-BR"/>
        </w:rPr>
        <w:t xml:space="preserve"> may be repeated for a number of times.</w:t>
      </w:r>
    </w:p>
    <w:p w:rsidR="00AA3FB4" w:rsidRPr="00851210" w:rsidRDefault="00AA3FB4" w:rsidP="00C12314">
      <w:pPr>
        <w:pStyle w:val="a9"/>
        <w:rPr>
          <w:rFonts w:ascii="Arial" w:hAnsi="Arial" w:cs="Arial"/>
          <w:lang w:val="pt-BR"/>
        </w:rPr>
      </w:pPr>
    </w:p>
    <w:p w:rsidR="004876BA" w:rsidRPr="00851210" w:rsidRDefault="003B3F52" w:rsidP="00333687">
      <w:pPr>
        <w:pStyle w:val="21"/>
        <w:rPr>
          <w:rFonts w:cs="Arial"/>
        </w:rPr>
      </w:pPr>
      <w:bookmarkStart w:id="27" w:name="_Toc294185360"/>
      <w:bookmarkStart w:id="28" w:name="_Toc314320151"/>
      <w:bookmarkStart w:id="29" w:name="_Toc353435999"/>
      <w:bookmarkStart w:id="30" w:name="_Toc354040509"/>
      <w:bookmarkStart w:id="31" w:name="_Toc422919346"/>
      <w:r w:rsidRPr="00851210">
        <w:rPr>
          <w:rFonts w:cs="Arial"/>
        </w:rPr>
        <w:t>Table of Commands &amp; Queries</w:t>
      </w:r>
      <w:bookmarkEnd w:id="27"/>
      <w:bookmarkEnd w:id="28"/>
      <w:bookmarkEnd w:id="29"/>
      <w:bookmarkEnd w:id="30"/>
      <w:bookmarkEnd w:id="31"/>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7"/>
        <w:gridCol w:w="2126"/>
        <w:gridCol w:w="1276"/>
        <w:gridCol w:w="4252"/>
      </w:tblGrid>
      <w:tr w:rsidR="005E4526" w:rsidRPr="00851210" w:rsidTr="00A27A3F">
        <w:tc>
          <w:tcPr>
            <w:tcW w:w="1277" w:type="dxa"/>
          </w:tcPr>
          <w:p w:rsidR="005E4526" w:rsidRPr="00851210" w:rsidRDefault="005E4526" w:rsidP="00A27A3F">
            <w:pPr>
              <w:pStyle w:val="a9"/>
              <w:rPr>
                <w:rFonts w:ascii="Arial" w:hAnsi="Arial" w:cs="Arial"/>
              </w:rPr>
            </w:pPr>
            <w:r w:rsidRPr="00851210">
              <w:rPr>
                <w:rFonts w:ascii="Arial" w:hAnsi="Arial" w:cs="Arial"/>
              </w:rPr>
              <w:t>Short</w:t>
            </w:r>
          </w:p>
        </w:tc>
        <w:tc>
          <w:tcPr>
            <w:tcW w:w="2126" w:type="dxa"/>
          </w:tcPr>
          <w:p w:rsidR="005E4526" w:rsidRPr="00851210" w:rsidRDefault="005E4526" w:rsidP="00A27A3F">
            <w:pPr>
              <w:pStyle w:val="a9"/>
              <w:rPr>
                <w:rFonts w:ascii="Arial" w:hAnsi="Arial" w:cs="Arial"/>
              </w:rPr>
            </w:pPr>
            <w:r w:rsidRPr="00851210">
              <w:rPr>
                <w:rFonts w:ascii="Arial" w:hAnsi="Arial" w:cs="Arial"/>
              </w:rPr>
              <w:t>Long Form</w:t>
            </w:r>
          </w:p>
        </w:tc>
        <w:tc>
          <w:tcPr>
            <w:tcW w:w="1276" w:type="dxa"/>
          </w:tcPr>
          <w:p w:rsidR="005E4526" w:rsidRPr="00851210" w:rsidRDefault="005E4526" w:rsidP="00A27A3F">
            <w:pPr>
              <w:pStyle w:val="a9"/>
              <w:rPr>
                <w:rFonts w:ascii="Arial" w:hAnsi="Arial" w:cs="Arial"/>
              </w:rPr>
            </w:pPr>
            <w:r w:rsidRPr="00851210">
              <w:rPr>
                <w:rFonts w:ascii="Arial" w:hAnsi="Arial" w:cs="Arial"/>
              </w:rPr>
              <w:t>Subsystem</w:t>
            </w:r>
          </w:p>
        </w:tc>
        <w:tc>
          <w:tcPr>
            <w:tcW w:w="4252" w:type="dxa"/>
          </w:tcPr>
          <w:p w:rsidR="005E4526" w:rsidRPr="00851210" w:rsidRDefault="005E4526" w:rsidP="00A27A3F">
            <w:pPr>
              <w:pStyle w:val="a9"/>
              <w:rPr>
                <w:rFonts w:ascii="Arial" w:hAnsi="Arial" w:cs="Arial"/>
              </w:rPr>
            </w:pPr>
            <w:r w:rsidRPr="00851210">
              <w:rPr>
                <w:rFonts w:ascii="Arial" w:hAnsi="Arial" w:cs="Arial"/>
              </w:rPr>
              <w:t>What Command/Query does</w:t>
            </w:r>
          </w:p>
        </w:tc>
      </w:tr>
      <w:tr w:rsidR="005E4526" w:rsidRPr="00851210" w:rsidTr="00A27A3F">
        <w:tc>
          <w:tcPr>
            <w:tcW w:w="1277" w:type="dxa"/>
          </w:tcPr>
          <w:p w:rsidR="005E4526" w:rsidRPr="00851210" w:rsidRDefault="00BD42E7" w:rsidP="00A27A3F">
            <w:pPr>
              <w:pStyle w:val="a9"/>
              <w:rPr>
                <w:rFonts w:ascii="Arial" w:hAnsi="Arial" w:cs="Arial"/>
              </w:rPr>
            </w:pPr>
            <w:hyperlink w:anchor="_CHDR" w:history="1">
              <w:r w:rsidR="005E4526" w:rsidRPr="00851210">
                <w:rPr>
                  <w:rStyle w:val="a6"/>
                  <w:rFonts w:ascii="Arial" w:hAnsi="Arial" w:cs="Arial"/>
                </w:rPr>
                <w:t>*IDN</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*IDN</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pStyle w:val="a9"/>
              <w:rPr>
                <w:rFonts w:ascii="Arial" w:hAnsi="Arial" w:cs="Arial"/>
              </w:rPr>
            </w:pPr>
            <w:r w:rsidRPr="00851210">
              <w:rPr>
                <w:rFonts w:ascii="Arial" w:hAnsi="Arial" w:cs="Arial"/>
              </w:rPr>
              <w:t>Get</w:t>
            </w:r>
            <w:r w:rsidR="003C43FD" w:rsidRPr="00851210">
              <w:rPr>
                <w:rFonts w:ascii="Arial" w:hAnsi="Arial" w:cs="Arial"/>
              </w:rPr>
              <w:t>s</w:t>
            </w:r>
            <w:r w:rsidRPr="00851210">
              <w:rPr>
                <w:rFonts w:ascii="Arial" w:hAnsi="Arial" w:cs="Arial"/>
              </w:rPr>
              <w:t xml:space="preserve"> identification from device.</w:t>
            </w:r>
          </w:p>
        </w:tc>
      </w:tr>
      <w:tr w:rsidR="005E4526" w:rsidRPr="00851210" w:rsidTr="00A27A3F">
        <w:tc>
          <w:tcPr>
            <w:tcW w:w="1277" w:type="dxa"/>
          </w:tcPr>
          <w:p w:rsidR="005E4526" w:rsidRPr="00851210" w:rsidRDefault="00BD42E7" w:rsidP="00A27A3F">
            <w:pPr>
              <w:pStyle w:val="a9"/>
              <w:rPr>
                <w:rFonts w:ascii="Arial" w:hAnsi="Arial" w:cs="Arial"/>
              </w:rPr>
            </w:pPr>
            <w:hyperlink w:anchor="_OPC" w:history="1">
              <w:r w:rsidR="005E4526" w:rsidRPr="00851210">
                <w:rPr>
                  <w:rStyle w:val="a6"/>
                  <w:rFonts w:ascii="Arial" w:hAnsi="Arial" w:cs="Arial"/>
                </w:rPr>
                <w:t>*OPC</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*OPC</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pStyle w:val="a9"/>
              <w:rPr>
                <w:rFonts w:ascii="Arial" w:hAnsi="Arial" w:cs="Arial"/>
              </w:rPr>
            </w:pPr>
            <w:r w:rsidRPr="00851210">
              <w:rPr>
                <w:rFonts w:ascii="Arial" w:hAnsi="Arial" w:cs="Arial"/>
              </w:rPr>
              <w:t>Get</w:t>
            </w:r>
            <w:r w:rsidR="003C43FD" w:rsidRPr="00851210">
              <w:rPr>
                <w:rFonts w:ascii="Arial" w:hAnsi="Arial" w:cs="Arial"/>
              </w:rPr>
              <w:t>s</w:t>
            </w:r>
            <w:r w:rsidRPr="00851210">
              <w:rPr>
                <w:rFonts w:ascii="Arial" w:hAnsi="Arial" w:cs="Arial"/>
              </w:rPr>
              <w:t xml:space="preserve"> or set</w:t>
            </w:r>
            <w:r w:rsidR="003C43FD" w:rsidRPr="00851210">
              <w:rPr>
                <w:rFonts w:ascii="Arial" w:hAnsi="Arial" w:cs="Arial"/>
              </w:rPr>
              <w:t>s</w:t>
            </w:r>
            <w:r w:rsidRPr="00851210">
              <w:rPr>
                <w:rFonts w:ascii="Arial" w:hAnsi="Arial" w:cs="Arial"/>
              </w:rPr>
              <w:t xml:space="preserve"> the OPC bit (0) in the Event Status Register (ESR).</w:t>
            </w:r>
          </w:p>
        </w:tc>
      </w:tr>
      <w:tr w:rsidR="005E4526" w:rsidRPr="00851210" w:rsidTr="00A27A3F">
        <w:tc>
          <w:tcPr>
            <w:tcW w:w="1277" w:type="dxa"/>
          </w:tcPr>
          <w:p w:rsidR="005E4526" w:rsidRPr="00851210" w:rsidRDefault="00BD42E7" w:rsidP="00A27A3F">
            <w:pPr>
              <w:pStyle w:val="a9"/>
              <w:rPr>
                <w:rFonts w:ascii="Arial" w:hAnsi="Arial" w:cs="Arial"/>
              </w:rPr>
            </w:pPr>
            <w:hyperlink w:anchor="_CLS" w:history="1">
              <w:r w:rsidR="005E4526" w:rsidRPr="00851210">
                <w:rPr>
                  <w:rStyle w:val="a6"/>
                  <w:rFonts w:ascii="Arial" w:hAnsi="Arial" w:cs="Arial"/>
                </w:rPr>
                <w:t>*CLS</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*CLS</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autoSpaceDE w:val="0"/>
              <w:autoSpaceDN w:val="0"/>
              <w:adjustRightInd w:val="0"/>
              <w:jc w:val="left"/>
              <w:rPr>
                <w:rFonts w:ascii="Arial" w:hAnsi="Arial" w:cs="Arial"/>
                <w:szCs w:val="21"/>
              </w:rPr>
            </w:pPr>
            <w:r w:rsidRPr="00851210">
              <w:rPr>
                <w:rFonts w:ascii="Arial" w:hAnsi="Arial" w:cs="Arial"/>
                <w:szCs w:val="21"/>
              </w:rPr>
              <w:t>Clears all the status data registers.</w:t>
            </w:r>
          </w:p>
        </w:tc>
      </w:tr>
      <w:tr w:rsidR="005E4526" w:rsidRPr="00851210" w:rsidTr="00A27A3F">
        <w:tc>
          <w:tcPr>
            <w:tcW w:w="1277" w:type="dxa"/>
          </w:tcPr>
          <w:p w:rsidR="005E4526" w:rsidRPr="00851210" w:rsidRDefault="00BD42E7" w:rsidP="00A27A3F">
            <w:pPr>
              <w:pStyle w:val="a9"/>
              <w:rPr>
                <w:rFonts w:ascii="Arial" w:hAnsi="Arial" w:cs="Arial"/>
              </w:rPr>
            </w:pPr>
            <w:hyperlink w:anchor="_ESE" w:history="1">
              <w:r w:rsidR="005E4526" w:rsidRPr="00851210">
                <w:rPr>
                  <w:rStyle w:val="a6"/>
                  <w:rFonts w:ascii="Arial" w:hAnsi="Arial" w:cs="Arial"/>
                </w:rPr>
                <w:t>*ESE</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*ESE</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autoSpaceDE w:val="0"/>
              <w:autoSpaceDN w:val="0"/>
              <w:adjustRightInd w:val="0"/>
              <w:jc w:val="left"/>
              <w:rPr>
                <w:rFonts w:ascii="Arial" w:hAnsi="Arial" w:cs="Arial"/>
                <w:szCs w:val="21"/>
              </w:rPr>
            </w:pPr>
            <w:r w:rsidRPr="00851210">
              <w:rPr>
                <w:rFonts w:ascii="Arial" w:hAnsi="Arial" w:cs="Arial"/>
                <w:szCs w:val="21"/>
              </w:rPr>
              <w:t>Set</w:t>
            </w:r>
            <w:r w:rsidR="004E4FC7" w:rsidRPr="00851210">
              <w:rPr>
                <w:rFonts w:ascii="Arial" w:hAnsi="Arial" w:cs="Arial"/>
                <w:szCs w:val="21"/>
              </w:rPr>
              <w:t>s</w:t>
            </w:r>
            <w:r w:rsidRPr="00851210">
              <w:rPr>
                <w:rFonts w:ascii="Arial" w:hAnsi="Arial" w:cs="Arial"/>
                <w:szCs w:val="21"/>
              </w:rPr>
              <w:t xml:space="preserve"> or get</w:t>
            </w:r>
            <w:r w:rsidR="004E4FC7" w:rsidRPr="00851210">
              <w:rPr>
                <w:rFonts w:ascii="Arial" w:hAnsi="Arial" w:cs="Arial"/>
                <w:szCs w:val="21"/>
              </w:rPr>
              <w:t>s</w:t>
            </w:r>
            <w:r w:rsidRPr="00851210">
              <w:rPr>
                <w:rFonts w:ascii="Arial" w:hAnsi="Arial" w:cs="Arial"/>
                <w:szCs w:val="21"/>
              </w:rPr>
              <w:t xml:space="preserve"> the Standard Event Status Enable register (ESE).</w:t>
            </w:r>
          </w:p>
        </w:tc>
      </w:tr>
      <w:tr w:rsidR="005E4526" w:rsidRPr="00851210" w:rsidTr="00A27A3F">
        <w:tc>
          <w:tcPr>
            <w:tcW w:w="1277" w:type="dxa"/>
          </w:tcPr>
          <w:p w:rsidR="005E4526" w:rsidRPr="00851210" w:rsidRDefault="00BD42E7" w:rsidP="00A27A3F">
            <w:pPr>
              <w:pStyle w:val="a9"/>
              <w:rPr>
                <w:rFonts w:ascii="Arial" w:hAnsi="Arial" w:cs="Arial"/>
              </w:rPr>
            </w:pPr>
            <w:hyperlink w:anchor="_ESR" w:history="1">
              <w:r w:rsidR="005E4526" w:rsidRPr="00851210">
                <w:rPr>
                  <w:rStyle w:val="a6"/>
                  <w:rFonts w:ascii="Arial" w:hAnsi="Arial" w:cs="Arial"/>
                </w:rPr>
                <w:t>*ESR</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*ESR</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autoSpaceDE w:val="0"/>
              <w:autoSpaceDN w:val="0"/>
              <w:adjustRightInd w:val="0"/>
              <w:jc w:val="left"/>
              <w:rPr>
                <w:rFonts w:ascii="Arial" w:hAnsi="Arial" w:cs="Arial"/>
                <w:szCs w:val="21"/>
              </w:rPr>
            </w:pPr>
            <w:r w:rsidRPr="00851210">
              <w:rPr>
                <w:rFonts w:ascii="Arial" w:hAnsi="Arial" w:cs="Arial"/>
                <w:szCs w:val="21"/>
              </w:rPr>
              <w:t>Reads and clears the contents of the Event Status Register (ESR).</w:t>
            </w:r>
          </w:p>
        </w:tc>
      </w:tr>
      <w:tr w:rsidR="005E4526" w:rsidRPr="00851210" w:rsidTr="00A27A3F">
        <w:tc>
          <w:tcPr>
            <w:tcW w:w="1277" w:type="dxa"/>
          </w:tcPr>
          <w:p w:rsidR="005E4526" w:rsidRPr="00851210" w:rsidRDefault="00BD42E7" w:rsidP="00A27A3F">
            <w:pPr>
              <w:pStyle w:val="a9"/>
              <w:rPr>
                <w:rFonts w:ascii="Arial" w:hAnsi="Arial" w:cs="Arial"/>
              </w:rPr>
            </w:pPr>
            <w:hyperlink w:anchor="_RST" w:history="1">
              <w:r w:rsidR="005E4526" w:rsidRPr="00851210">
                <w:rPr>
                  <w:rStyle w:val="a6"/>
                  <w:rFonts w:ascii="Arial" w:hAnsi="Arial" w:cs="Arial"/>
                </w:rPr>
                <w:t>*RST</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*RST</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pStyle w:val="a9"/>
              <w:rPr>
                <w:rFonts w:ascii="Arial" w:hAnsi="Arial" w:cs="Arial"/>
              </w:rPr>
            </w:pPr>
            <w:r w:rsidRPr="00851210">
              <w:rPr>
                <w:rFonts w:ascii="Arial" w:hAnsi="Arial" w:cs="Arial"/>
              </w:rPr>
              <w:t>Initiates a device reset.</w:t>
            </w:r>
          </w:p>
        </w:tc>
      </w:tr>
      <w:tr w:rsidR="005E4526" w:rsidRPr="00851210" w:rsidTr="00A27A3F">
        <w:tc>
          <w:tcPr>
            <w:tcW w:w="1277" w:type="dxa"/>
          </w:tcPr>
          <w:p w:rsidR="005E4526" w:rsidRPr="00851210" w:rsidRDefault="00BD42E7" w:rsidP="00A27A3F">
            <w:pPr>
              <w:pStyle w:val="a9"/>
              <w:rPr>
                <w:rFonts w:ascii="Arial" w:hAnsi="Arial" w:cs="Arial"/>
              </w:rPr>
            </w:pPr>
            <w:hyperlink w:anchor="_SRE" w:history="1">
              <w:r w:rsidR="005E4526" w:rsidRPr="00851210">
                <w:rPr>
                  <w:rStyle w:val="a6"/>
                  <w:rFonts w:ascii="Arial" w:hAnsi="Arial" w:cs="Arial"/>
                </w:rPr>
                <w:t>*SRE</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*SRE</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pStyle w:val="a9"/>
              <w:rPr>
                <w:rFonts w:ascii="Arial" w:hAnsi="Arial" w:cs="Arial"/>
              </w:rPr>
            </w:pPr>
            <w:r w:rsidRPr="00851210">
              <w:rPr>
                <w:rFonts w:ascii="Arial" w:hAnsi="Arial" w:cs="Arial"/>
              </w:rPr>
              <w:t>Set</w:t>
            </w:r>
            <w:r w:rsidR="001F142E" w:rsidRPr="00851210">
              <w:rPr>
                <w:rFonts w:ascii="Arial" w:hAnsi="Arial" w:cs="Arial"/>
              </w:rPr>
              <w:t>s</w:t>
            </w:r>
            <w:r w:rsidRPr="00851210">
              <w:rPr>
                <w:rFonts w:ascii="Arial" w:hAnsi="Arial" w:cs="Arial"/>
              </w:rPr>
              <w:t xml:space="preserve"> the Service Request Enable register (SRE).</w:t>
            </w:r>
          </w:p>
        </w:tc>
      </w:tr>
      <w:tr w:rsidR="005E4526" w:rsidRPr="00851210" w:rsidTr="00A27A3F">
        <w:tc>
          <w:tcPr>
            <w:tcW w:w="1277" w:type="dxa"/>
          </w:tcPr>
          <w:p w:rsidR="005E4526" w:rsidRPr="00851210" w:rsidRDefault="00BD42E7" w:rsidP="00A27A3F">
            <w:pPr>
              <w:pStyle w:val="a9"/>
              <w:rPr>
                <w:rFonts w:ascii="Arial" w:hAnsi="Arial" w:cs="Arial"/>
              </w:rPr>
            </w:pPr>
            <w:hyperlink w:anchor="_STB" w:history="1">
              <w:r w:rsidR="005E4526" w:rsidRPr="00851210">
                <w:rPr>
                  <w:rStyle w:val="a6"/>
                  <w:rFonts w:ascii="Arial" w:hAnsi="Arial" w:cs="Arial"/>
                </w:rPr>
                <w:t>*STB</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*STB</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1F142E">
            <w:pPr>
              <w:pStyle w:val="a9"/>
              <w:rPr>
                <w:rFonts w:ascii="Arial" w:hAnsi="Arial" w:cs="Arial"/>
              </w:rPr>
            </w:pPr>
            <w:r w:rsidRPr="00851210">
              <w:rPr>
                <w:rFonts w:ascii="Arial" w:hAnsi="Arial" w:cs="Arial"/>
              </w:rPr>
              <w:t>Get</w:t>
            </w:r>
            <w:r w:rsidR="0004385B" w:rsidRPr="00851210">
              <w:rPr>
                <w:rFonts w:ascii="Arial" w:hAnsi="Arial" w:cs="Arial"/>
              </w:rPr>
              <w:t>s</w:t>
            </w:r>
            <w:r w:rsidRPr="00851210">
              <w:rPr>
                <w:rFonts w:ascii="Arial" w:hAnsi="Arial" w:cs="Arial"/>
              </w:rPr>
              <w:t xml:space="preserve"> the contents of the </w:t>
            </w:r>
            <w:r w:rsidR="0004385B" w:rsidRPr="00851210">
              <w:rPr>
                <w:rFonts w:ascii="Arial" w:hAnsi="Arial" w:cs="Arial"/>
              </w:rPr>
              <w:t>IEEE</w:t>
            </w:r>
            <w:r w:rsidR="00274896" w:rsidRPr="00851210">
              <w:rPr>
                <w:rFonts w:ascii="Arial" w:hAnsi="Arial" w:cs="Arial"/>
              </w:rPr>
              <w:t xml:space="preserve"> </w:t>
            </w:r>
            <w:r w:rsidRPr="00851210">
              <w:rPr>
                <w:rFonts w:ascii="Arial" w:hAnsi="Arial" w:cs="Arial"/>
              </w:rPr>
              <w:t>488.</w:t>
            </w:r>
            <w:r w:rsidR="001F142E" w:rsidRPr="00851210">
              <w:rPr>
                <w:rFonts w:ascii="Arial" w:hAnsi="Arial" w:cs="Arial"/>
              </w:rPr>
              <w:t>2</w:t>
            </w:r>
            <w:r w:rsidRPr="00851210">
              <w:rPr>
                <w:rFonts w:ascii="Arial" w:hAnsi="Arial" w:cs="Arial"/>
              </w:rPr>
              <w:t xml:space="preserve"> defined status register.</w:t>
            </w:r>
          </w:p>
        </w:tc>
      </w:tr>
      <w:tr w:rsidR="005E4526" w:rsidRPr="00851210" w:rsidTr="00A27A3F">
        <w:tc>
          <w:tcPr>
            <w:tcW w:w="1277" w:type="dxa"/>
          </w:tcPr>
          <w:p w:rsidR="005E4526" w:rsidRPr="00851210" w:rsidRDefault="00BD42E7" w:rsidP="00A27A3F">
            <w:pPr>
              <w:pStyle w:val="a9"/>
              <w:rPr>
                <w:rFonts w:ascii="Arial" w:hAnsi="Arial" w:cs="Arial"/>
              </w:rPr>
            </w:pPr>
            <w:hyperlink w:anchor="_TST" w:history="1">
              <w:r w:rsidR="005E4526" w:rsidRPr="00851210">
                <w:rPr>
                  <w:rStyle w:val="a6"/>
                  <w:rFonts w:ascii="Arial" w:hAnsi="Arial" w:cs="Arial"/>
                </w:rPr>
                <w:t>*TST</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*TST</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E82B91" w:rsidP="00A27A3F">
            <w:pPr>
              <w:pStyle w:val="a9"/>
              <w:rPr>
                <w:rFonts w:ascii="Arial" w:hAnsi="Arial" w:cs="Arial"/>
              </w:rPr>
            </w:pPr>
            <w:r w:rsidRPr="00851210">
              <w:rPr>
                <w:rFonts w:ascii="Arial" w:hAnsi="Arial" w:cs="Arial"/>
              </w:rPr>
              <w:t>P</w:t>
            </w:r>
            <w:r w:rsidR="005E4526" w:rsidRPr="00851210">
              <w:rPr>
                <w:rFonts w:ascii="Arial" w:hAnsi="Arial" w:cs="Arial"/>
              </w:rPr>
              <w:t>erforms an internal self-test.</w:t>
            </w:r>
          </w:p>
        </w:tc>
      </w:tr>
      <w:tr w:rsidR="005E4526" w:rsidRPr="00851210" w:rsidTr="00A27A3F">
        <w:tc>
          <w:tcPr>
            <w:tcW w:w="1277" w:type="dxa"/>
          </w:tcPr>
          <w:p w:rsidR="005E4526" w:rsidRPr="00851210" w:rsidRDefault="00BD42E7" w:rsidP="00A27A3F">
            <w:pPr>
              <w:pStyle w:val="a9"/>
              <w:rPr>
                <w:rFonts w:ascii="Arial" w:hAnsi="Arial" w:cs="Arial"/>
              </w:rPr>
            </w:pPr>
            <w:hyperlink w:anchor="_WAI" w:history="1">
              <w:r w:rsidR="005E4526" w:rsidRPr="00851210">
                <w:rPr>
                  <w:rStyle w:val="a6"/>
                  <w:rFonts w:ascii="Arial" w:hAnsi="Arial" w:cs="Arial"/>
                </w:rPr>
                <w:t>*WAI</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*WAI</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autoSpaceDE w:val="0"/>
              <w:autoSpaceDN w:val="0"/>
              <w:adjustRightInd w:val="0"/>
              <w:jc w:val="left"/>
              <w:rPr>
                <w:rFonts w:ascii="Arial" w:hAnsi="Arial" w:cs="Arial"/>
              </w:rPr>
            </w:pPr>
            <w:r w:rsidRPr="00851210">
              <w:rPr>
                <w:rFonts w:ascii="Arial" w:hAnsi="Arial" w:cs="Arial"/>
                <w:szCs w:val="21"/>
              </w:rPr>
              <w:t>Wait to continue command.</w:t>
            </w:r>
          </w:p>
        </w:tc>
      </w:tr>
      <w:tr w:rsidR="005E4526" w:rsidRPr="00851210" w:rsidTr="00A27A3F">
        <w:tc>
          <w:tcPr>
            <w:tcW w:w="1277" w:type="dxa"/>
          </w:tcPr>
          <w:p w:rsidR="005E4526" w:rsidRPr="00851210" w:rsidRDefault="00BD42E7" w:rsidP="00A27A3F">
            <w:pPr>
              <w:pStyle w:val="a9"/>
              <w:rPr>
                <w:rFonts w:ascii="Arial" w:hAnsi="Arial" w:cs="Arial"/>
              </w:rPr>
            </w:pPr>
            <w:hyperlink w:anchor="_DDR" w:history="1">
              <w:r w:rsidR="005E4526" w:rsidRPr="00851210">
                <w:rPr>
                  <w:rStyle w:val="a6"/>
                  <w:rFonts w:ascii="Arial" w:hAnsi="Arial" w:cs="Arial"/>
                </w:rPr>
                <w:t>DDR</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DDR</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pStyle w:val="a9"/>
              <w:rPr>
                <w:rFonts w:ascii="Arial" w:hAnsi="Arial" w:cs="Arial"/>
              </w:rPr>
            </w:pPr>
            <w:r w:rsidRPr="00851210">
              <w:rPr>
                <w:rFonts w:ascii="Arial" w:hAnsi="Arial" w:cs="Arial"/>
              </w:rPr>
              <w:t>Read</w:t>
            </w:r>
            <w:r w:rsidR="006B74EF" w:rsidRPr="00851210">
              <w:rPr>
                <w:rFonts w:ascii="Arial" w:hAnsi="Arial" w:cs="Arial"/>
              </w:rPr>
              <w:t>s</w:t>
            </w:r>
            <w:r w:rsidRPr="00851210">
              <w:rPr>
                <w:rFonts w:ascii="Arial" w:hAnsi="Arial" w:cs="Arial"/>
              </w:rPr>
              <w:t xml:space="preserve"> and clear</w:t>
            </w:r>
            <w:r w:rsidR="006B74EF" w:rsidRPr="00851210">
              <w:rPr>
                <w:rFonts w:ascii="Arial" w:hAnsi="Arial" w:cs="Arial"/>
              </w:rPr>
              <w:t>s</w:t>
            </w:r>
            <w:r w:rsidRPr="00851210">
              <w:rPr>
                <w:rFonts w:ascii="Arial" w:hAnsi="Arial" w:cs="Arial"/>
              </w:rPr>
              <w:t xml:space="preserve"> the Device Dependent Register (DDR).</w:t>
            </w:r>
          </w:p>
        </w:tc>
      </w:tr>
      <w:tr w:rsidR="005E4526" w:rsidRPr="00851210" w:rsidTr="00A27A3F">
        <w:tc>
          <w:tcPr>
            <w:tcW w:w="1277" w:type="dxa"/>
          </w:tcPr>
          <w:p w:rsidR="005E4526" w:rsidRPr="00851210" w:rsidRDefault="00BD42E7" w:rsidP="00A27A3F">
            <w:pPr>
              <w:pStyle w:val="a9"/>
              <w:rPr>
                <w:rFonts w:ascii="Arial" w:hAnsi="Arial" w:cs="Arial"/>
              </w:rPr>
            </w:pPr>
            <w:hyperlink w:anchor="_CMR" w:history="1">
              <w:r w:rsidR="005E4526" w:rsidRPr="00851210">
                <w:rPr>
                  <w:rStyle w:val="a6"/>
                  <w:rFonts w:ascii="Arial" w:hAnsi="Arial" w:cs="Arial"/>
                </w:rPr>
                <w:t>CMR</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CMR</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pStyle w:val="a9"/>
              <w:rPr>
                <w:rFonts w:ascii="Arial" w:hAnsi="Arial" w:cs="Arial"/>
              </w:rPr>
            </w:pPr>
            <w:r w:rsidRPr="00851210">
              <w:rPr>
                <w:rFonts w:ascii="Arial" w:hAnsi="Arial" w:cs="Arial"/>
              </w:rPr>
              <w:t>Read</w:t>
            </w:r>
            <w:r w:rsidR="006B74EF" w:rsidRPr="00851210">
              <w:rPr>
                <w:rFonts w:ascii="Arial" w:hAnsi="Arial" w:cs="Arial"/>
              </w:rPr>
              <w:t>s</w:t>
            </w:r>
            <w:r w:rsidRPr="00851210">
              <w:rPr>
                <w:rFonts w:ascii="Arial" w:hAnsi="Arial" w:cs="Arial"/>
              </w:rPr>
              <w:t xml:space="preserve"> and clear</w:t>
            </w:r>
            <w:r w:rsidR="006B74EF" w:rsidRPr="00851210">
              <w:rPr>
                <w:rFonts w:ascii="Arial" w:hAnsi="Arial" w:cs="Arial"/>
              </w:rPr>
              <w:t>s</w:t>
            </w:r>
            <w:r w:rsidRPr="00851210">
              <w:rPr>
                <w:rFonts w:ascii="Arial" w:hAnsi="Arial" w:cs="Arial"/>
              </w:rPr>
              <w:t xml:space="preserve"> the command error register.</w:t>
            </w:r>
          </w:p>
        </w:tc>
      </w:tr>
      <w:tr w:rsidR="00560EC4" w:rsidRPr="00851210" w:rsidTr="00A27A3F">
        <w:tc>
          <w:tcPr>
            <w:tcW w:w="1277" w:type="dxa"/>
          </w:tcPr>
          <w:p w:rsidR="00560EC4" w:rsidRPr="00851210" w:rsidRDefault="00BD42E7" w:rsidP="00560EC4">
            <w:pPr>
              <w:pStyle w:val="a9"/>
              <w:rPr>
                <w:rFonts w:ascii="Arial" w:hAnsi="Arial" w:cs="Arial"/>
              </w:rPr>
            </w:pPr>
            <w:hyperlink w:anchor="_Comm_Header_Command_1" w:tgtFrame="_top" w:history="1">
              <w:r w:rsidR="00D74416" w:rsidRPr="00851210">
                <w:rPr>
                  <w:rStyle w:val="a6"/>
                  <w:rFonts w:ascii="Arial" w:hAnsi="Arial" w:cs="Arial"/>
                </w:rPr>
                <w:t>CHDR</w:t>
              </w:r>
            </w:hyperlink>
            <w:r w:rsidR="00560EC4" w:rsidRPr="00851210">
              <w:rPr>
                <w:rFonts w:ascii="Arial" w:hAnsi="Arial" w:cs="Arial"/>
              </w:rPr>
              <w:t xml:space="preserve"> </w:t>
            </w:r>
          </w:p>
        </w:tc>
        <w:tc>
          <w:tcPr>
            <w:tcW w:w="2126" w:type="dxa"/>
          </w:tcPr>
          <w:p w:rsidR="00560EC4" w:rsidRPr="00851210" w:rsidRDefault="000C6D1C" w:rsidP="00A27A3F">
            <w:pPr>
              <w:pStyle w:val="a9"/>
              <w:rPr>
                <w:rFonts w:ascii="Arial" w:hAnsi="Arial" w:cs="Arial"/>
              </w:rPr>
            </w:pPr>
            <w:r w:rsidRPr="00851210">
              <w:rPr>
                <w:rFonts w:ascii="Arial" w:hAnsi="Arial" w:cs="Arial"/>
              </w:rPr>
              <w:t>COMM_HEADE</w:t>
            </w:r>
            <w:r w:rsidR="00560EC4" w:rsidRPr="00851210">
              <w:rPr>
                <w:rFonts w:ascii="Arial" w:hAnsi="Arial" w:cs="Arial"/>
              </w:rPr>
              <w:t>R</w:t>
            </w:r>
          </w:p>
        </w:tc>
        <w:tc>
          <w:tcPr>
            <w:tcW w:w="1276" w:type="dxa"/>
          </w:tcPr>
          <w:p w:rsidR="00560EC4" w:rsidRPr="00851210" w:rsidRDefault="0092173F" w:rsidP="00A27A3F">
            <w:pPr>
              <w:pStyle w:val="a9"/>
              <w:rPr>
                <w:rFonts w:ascii="Arial" w:hAnsi="Arial" w:cs="Arial"/>
              </w:rPr>
            </w:pPr>
            <w:r w:rsidRPr="00851210">
              <w:rPr>
                <w:rFonts w:ascii="Arial" w:hAnsi="Arial" w:cs="Arial"/>
              </w:rPr>
              <w:t>SIGNAL</w:t>
            </w:r>
          </w:p>
        </w:tc>
        <w:tc>
          <w:tcPr>
            <w:tcW w:w="4252" w:type="dxa"/>
          </w:tcPr>
          <w:p w:rsidR="00560EC4" w:rsidRPr="00851210" w:rsidRDefault="00B01A1B" w:rsidP="00A27A3F">
            <w:pPr>
              <w:pStyle w:val="a9"/>
              <w:rPr>
                <w:rFonts w:ascii="Arial" w:hAnsi="Arial" w:cs="Arial"/>
              </w:rPr>
            </w:pPr>
            <w:r w:rsidRPr="00851210">
              <w:rPr>
                <w:rFonts w:ascii="Arial" w:hAnsi="Arial" w:cs="Arial"/>
              </w:rPr>
              <w:t>Sets or gets</w:t>
            </w:r>
            <w:r w:rsidR="00B162E9" w:rsidRPr="00851210">
              <w:rPr>
                <w:rFonts w:ascii="Arial" w:hAnsi="Arial" w:cs="Arial"/>
              </w:rPr>
              <w:t xml:space="preserve"> the </w:t>
            </w:r>
            <w:r w:rsidR="006220AD" w:rsidRPr="00851210">
              <w:rPr>
                <w:rFonts w:ascii="Arial" w:hAnsi="Arial" w:cs="Arial"/>
              </w:rPr>
              <w:t xml:space="preserve">command </w:t>
            </w:r>
            <w:r w:rsidR="00B162E9" w:rsidRPr="00851210">
              <w:rPr>
                <w:rFonts w:ascii="Arial" w:hAnsi="Arial" w:cs="Arial"/>
              </w:rPr>
              <w:t>returned format</w:t>
            </w:r>
          </w:p>
        </w:tc>
      </w:tr>
      <w:tr w:rsidR="00D74416" w:rsidRPr="00851210" w:rsidTr="00A27A3F">
        <w:tc>
          <w:tcPr>
            <w:tcW w:w="1277" w:type="dxa"/>
          </w:tcPr>
          <w:p w:rsidR="00D74416" w:rsidRPr="00851210" w:rsidRDefault="00BD42E7" w:rsidP="00560EC4">
            <w:pPr>
              <w:pStyle w:val="a9"/>
              <w:rPr>
                <w:rFonts w:ascii="Arial" w:hAnsi="Arial" w:cs="Arial"/>
              </w:rPr>
            </w:pPr>
            <w:hyperlink w:anchor="_Output_Command" w:history="1">
              <w:r w:rsidR="00D74416" w:rsidRPr="00851210">
                <w:rPr>
                  <w:rStyle w:val="a6"/>
                  <w:rFonts w:ascii="Arial" w:hAnsi="Arial" w:cs="Arial"/>
                </w:rPr>
                <w:t>OUTP</w:t>
              </w:r>
            </w:hyperlink>
          </w:p>
        </w:tc>
        <w:tc>
          <w:tcPr>
            <w:tcW w:w="2126" w:type="dxa"/>
          </w:tcPr>
          <w:p w:rsidR="00D74416" w:rsidRPr="00851210" w:rsidRDefault="00D44305" w:rsidP="00A27A3F">
            <w:pPr>
              <w:pStyle w:val="a9"/>
              <w:rPr>
                <w:rFonts w:ascii="Arial" w:hAnsi="Arial" w:cs="Arial"/>
              </w:rPr>
            </w:pPr>
            <w:r w:rsidRPr="00851210">
              <w:rPr>
                <w:rFonts w:ascii="Arial" w:hAnsi="Arial" w:cs="Arial"/>
              </w:rPr>
              <w:t>OUTPUT</w:t>
            </w:r>
          </w:p>
        </w:tc>
        <w:tc>
          <w:tcPr>
            <w:tcW w:w="1276" w:type="dxa"/>
          </w:tcPr>
          <w:p w:rsidR="00D74416" w:rsidRPr="00851210" w:rsidRDefault="001643BF" w:rsidP="00A27A3F">
            <w:pPr>
              <w:pStyle w:val="a9"/>
              <w:rPr>
                <w:rFonts w:ascii="Arial" w:hAnsi="Arial" w:cs="Arial"/>
              </w:rPr>
            </w:pPr>
            <w:r w:rsidRPr="00851210">
              <w:rPr>
                <w:rFonts w:ascii="Arial" w:hAnsi="Arial" w:cs="Arial"/>
              </w:rPr>
              <w:t>SIGNAL</w:t>
            </w:r>
          </w:p>
        </w:tc>
        <w:tc>
          <w:tcPr>
            <w:tcW w:w="4252" w:type="dxa"/>
          </w:tcPr>
          <w:p w:rsidR="00D74416" w:rsidRPr="00851210" w:rsidRDefault="00570048" w:rsidP="00A27A3F">
            <w:pPr>
              <w:pStyle w:val="a9"/>
              <w:rPr>
                <w:rFonts w:ascii="Arial" w:hAnsi="Arial" w:cs="Arial"/>
              </w:rPr>
            </w:pPr>
            <w:r w:rsidRPr="00851210">
              <w:rPr>
                <w:rFonts w:ascii="Arial" w:hAnsi="Arial" w:cs="Arial"/>
              </w:rPr>
              <w:t>Sets or gets output state.</w:t>
            </w:r>
          </w:p>
        </w:tc>
      </w:tr>
      <w:tr w:rsidR="005E4526" w:rsidRPr="00851210" w:rsidTr="00A27A3F">
        <w:tc>
          <w:tcPr>
            <w:tcW w:w="1277" w:type="dxa"/>
          </w:tcPr>
          <w:p w:rsidR="005E4526" w:rsidRPr="00851210" w:rsidRDefault="00BD42E7" w:rsidP="00A27A3F">
            <w:pPr>
              <w:tabs>
                <w:tab w:val="left" w:pos="495"/>
              </w:tabs>
              <w:rPr>
                <w:rFonts w:ascii="Arial" w:hAnsi="Arial" w:cs="Arial"/>
              </w:rPr>
            </w:pPr>
            <w:hyperlink w:anchor="_Basic_Wave_Command" w:history="1">
              <w:r w:rsidR="005E4526" w:rsidRPr="00851210">
                <w:rPr>
                  <w:rStyle w:val="a6"/>
                  <w:rFonts w:ascii="Arial" w:hAnsi="Arial" w:cs="Arial"/>
                </w:rPr>
                <w:t>BSWV</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BASIC_WAVE</w:t>
            </w:r>
          </w:p>
        </w:tc>
        <w:tc>
          <w:tcPr>
            <w:tcW w:w="1276" w:type="dxa"/>
          </w:tcPr>
          <w:p w:rsidR="005E4526" w:rsidRPr="00851210" w:rsidRDefault="005E4526" w:rsidP="00A27A3F">
            <w:pPr>
              <w:pStyle w:val="a9"/>
              <w:rPr>
                <w:rFonts w:ascii="Arial" w:hAnsi="Arial" w:cs="Arial"/>
              </w:rPr>
            </w:pPr>
            <w:r w:rsidRPr="00851210">
              <w:rPr>
                <w:rFonts w:ascii="Arial" w:hAnsi="Arial" w:cs="Arial"/>
              </w:rPr>
              <w:t>SIGNAL</w:t>
            </w:r>
          </w:p>
        </w:tc>
        <w:tc>
          <w:tcPr>
            <w:tcW w:w="4252" w:type="dxa"/>
          </w:tcPr>
          <w:p w:rsidR="005E4526" w:rsidRPr="00851210" w:rsidRDefault="005E4526" w:rsidP="00A27A3F">
            <w:pPr>
              <w:pStyle w:val="a9"/>
              <w:rPr>
                <w:rFonts w:ascii="Arial" w:hAnsi="Arial" w:cs="Arial"/>
              </w:rPr>
            </w:pPr>
            <w:r w:rsidRPr="00851210">
              <w:rPr>
                <w:rFonts w:ascii="Arial" w:hAnsi="Arial" w:cs="Arial"/>
              </w:rPr>
              <w:t>Set</w:t>
            </w:r>
            <w:r w:rsidR="00CC54B7" w:rsidRPr="00851210">
              <w:rPr>
                <w:rFonts w:ascii="Arial" w:hAnsi="Arial" w:cs="Arial"/>
              </w:rPr>
              <w:t>s</w:t>
            </w:r>
            <w:r w:rsidRPr="00851210">
              <w:rPr>
                <w:rFonts w:ascii="Arial" w:hAnsi="Arial" w:cs="Arial"/>
              </w:rPr>
              <w:t xml:space="preserve"> or get</w:t>
            </w:r>
            <w:r w:rsidR="00CC54B7" w:rsidRPr="00851210">
              <w:rPr>
                <w:rFonts w:ascii="Arial" w:hAnsi="Arial" w:cs="Arial"/>
              </w:rPr>
              <w:t>s</w:t>
            </w:r>
            <w:r w:rsidRPr="00851210">
              <w:rPr>
                <w:rFonts w:ascii="Arial" w:hAnsi="Arial" w:cs="Arial"/>
              </w:rPr>
              <w:t xml:space="preserve"> basic wave parameters. </w:t>
            </w:r>
          </w:p>
        </w:tc>
      </w:tr>
      <w:tr w:rsidR="005E4526" w:rsidRPr="00851210" w:rsidTr="00A27A3F">
        <w:tc>
          <w:tcPr>
            <w:tcW w:w="1277" w:type="dxa"/>
          </w:tcPr>
          <w:p w:rsidR="005E4526" w:rsidRPr="00851210" w:rsidRDefault="00BD42E7" w:rsidP="00A27A3F">
            <w:pPr>
              <w:pStyle w:val="a9"/>
              <w:rPr>
                <w:rFonts w:ascii="Arial" w:hAnsi="Arial" w:cs="Arial"/>
              </w:rPr>
            </w:pPr>
            <w:hyperlink w:anchor="_Modulate_Wave_Command" w:history="1">
              <w:r w:rsidR="005E4526" w:rsidRPr="00851210">
                <w:rPr>
                  <w:rStyle w:val="a6"/>
                  <w:rFonts w:ascii="Arial" w:hAnsi="Arial" w:cs="Arial"/>
                </w:rPr>
                <w:t>MDWV</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MODULATEWAVE</w:t>
            </w:r>
          </w:p>
        </w:tc>
        <w:tc>
          <w:tcPr>
            <w:tcW w:w="1276" w:type="dxa"/>
          </w:tcPr>
          <w:p w:rsidR="005E4526" w:rsidRPr="00851210" w:rsidRDefault="005E4526" w:rsidP="00A27A3F">
            <w:pPr>
              <w:pStyle w:val="a9"/>
              <w:rPr>
                <w:rFonts w:ascii="Arial" w:hAnsi="Arial" w:cs="Arial"/>
              </w:rPr>
            </w:pPr>
            <w:r w:rsidRPr="00851210">
              <w:rPr>
                <w:rFonts w:ascii="Arial" w:hAnsi="Arial" w:cs="Arial"/>
              </w:rPr>
              <w:t>SIGNAL</w:t>
            </w:r>
          </w:p>
        </w:tc>
        <w:tc>
          <w:tcPr>
            <w:tcW w:w="4252" w:type="dxa"/>
          </w:tcPr>
          <w:p w:rsidR="005E4526" w:rsidRPr="00851210" w:rsidRDefault="005E4526" w:rsidP="006B74EF">
            <w:pPr>
              <w:pStyle w:val="a9"/>
              <w:rPr>
                <w:rFonts w:ascii="Arial" w:hAnsi="Arial" w:cs="Arial"/>
              </w:rPr>
            </w:pPr>
            <w:r w:rsidRPr="00851210">
              <w:rPr>
                <w:rFonts w:ascii="Arial" w:hAnsi="Arial" w:cs="Arial"/>
              </w:rPr>
              <w:t>Set</w:t>
            </w:r>
            <w:r w:rsidR="00CC54B7" w:rsidRPr="00851210">
              <w:rPr>
                <w:rFonts w:ascii="Arial" w:hAnsi="Arial" w:cs="Arial"/>
              </w:rPr>
              <w:t>s</w:t>
            </w:r>
            <w:r w:rsidRPr="00851210">
              <w:rPr>
                <w:rFonts w:ascii="Arial" w:hAnsi="Arial" w:cs="Arial"/>
              </w:rPr>
              <w:t xml:space="preserve"> or get</w:t>
            </w:r>
            <w:r w:rsidR="00CC54B7" w:rsidRPr="00851210">
              <w:rPr>
                <w:rFonts w:ascii="Arial" w:hAnsi="Arial" w:cs="Arial"/>
              </w:rPr>
              <w:t>s modulation</w:t>
            </w:r>
            <w:r w:rsidRPr="00851210">
              <w:rPr>
                <w:rFonts w:ascii="Arial" w:hAnsi="Arial" w:cs="Arial"/>
              </w:rPr>
              <w:t xml:space="preserve"> parameters.</w:t>
            </w:r>
          </w:p>
        </w:tc>
      </w:tr>
      <w:tr w:rsidR="005E4526" w:rsidRPr="00851210" w:rsidTr="00A27A3F">
        <w:tc>
          <w:tcPr>
            <w:tcW w:w="1277" w:type="dxa"/>
          </w:tcPr>
          <w:p w:rsidR="005E4526" w:rsidRPr="00851210" w:rsidRDefault="00BD42E7" w:rsidP="00A27A3F">
            <w:pPr>
              <w:pStyle w:val="a9"/>
              <w:rPr>
                <w:rFonts w:ascii="Arial" w:hAnsi="Arial" w:cs="Arial"/>
              </w:rPr>
            </w:pPr>
            <w:hyperlink w:anchor="_Sweep_Wave_Command" w:history="1">
              <w:r w:rsidR="005E4526" w:rsidRPr="00851210">
                <w:rPr>
                  <w:rStyle w:val="a6"/>
                  <w:rFonts w:ascii="Arial" w:hAnsi="Arial" w:cs="Arial"/>
                  <w:lang w:val="pt-BR"/>
                </w:rPr>
                <w:t>SWWV</w:t>
              </w:r>
            </w:hyperlink>
          </w:p>
        </w:tc>
        <w:tc>
          <w:tcPr>
            <w:tcW w:w="2126" w:type="dxa"/>
          </w:tcPr>
          <w:p w:rsidR="005E4526" w:rsidRPr="00851210" w:rsidRDefault="005E4526" w:rsidP="00A27A3F">
            <w:pPr>
              <w:pStyle w:val="a9"/>
              <w:rPr>
                <w:rFonts w:ascii="Arial" w:hAnsi="Arial" w:cs="Arial"/>
              </w:rPr>
            </w:pPr>
            <w:r w:rsidRPr="00851210">
              <w:rPr>
                <w:rFonts w:ascii="Arial" w:hAnsi="Arial" w:cs="Arial"/>
                <w:lang w:val="pt-BR"/>
              </w:rPr>
              <w:t>SWEEP</w:t>
            </w:r>
            <w:r w:rsidR="001D537E" w:rsidRPr="00851210">
              <w:rPr>
                <w:rFonts w:ascii="Arial" w:hAnsi="Arial" w:cs="Arial"/>
                <w:lang w:val="pt-BR"/>
              </w:rPr>
              <w:t>WAVE</w:t>
            </w:r>
          </w:p>
        </w:tc>
        <w:tc>
          <w:tcPr>
            <w:tcW w:w="1276" w:type="dxa"/>
          </w:tcPr>
          <w:p w:rsidR="005E4526" w:rsidRPr="00851210" w:rsidRDefault="005E4526" w:rsidP="00A27A3F">
            <w:pPr>
              <w:pStyle w:val="a9"/>
              <w:rPr>
                <w:rFonts w:ascii="Arial" w:hAnsi="Arial" w:cs="Arial"/>
              </w:rPr>
            </w:pPr>
            <w:r w:rsidRPr="00851210">
              <w:rPr>
                <w:rFonts w:ascii="Arial" w:hAnsi="Arial" w:cs="Arial"/>
              </w:rPr>
              <w:t>SIGNAL</w:t>
            </w:r>
          </w:p>
        </w:tc>
        <w:tc>
          <w:tcPr>
            <w:tcW w:w="4252" w:type="dxa"/>
          </w:tcPr>
          <w:p w:rsidR="005E4526" w:rsidRPr="00851210" w:rsidRDefault="005E4526" w:rsidP="00D35AE0">
            <w:pPr>
              <w:pStyle w:val="a9"/>
              <w:rPr>
                <w:rFonts w:ascii="Arial" w:hAnsi="Arial" w:cs="Arial"/>
              </w:rPr>
            </w:pPr>
            <w:r w:rsidRPr="00851210">
              <w:rPr>
                <w:rFonts w:ascii="Arial" w:hAnsi="Arial" w:cs="Arial"/>
              </w:rPr>
              <w:t>Set</w:t>
            </w:r>
            <w:r w:rsidR="00D35AE0" w:rsidRPr="00851210">
              <w:rPr>
                <w:rFonts w:ascii="Arial" w:hAnsi="Arial" w:cs="Arial"/>
              </w:rPr>
              <w:t>s</w:t>
            </w:r>
            <w:r w:rsidRPr="00851210">
              <w:rPr>
                <w:rFonts w:ascii="Arial" w:hAnsi="Arial" w:cs="Arial"/>
              </w:rPr>
              <w:t xml:space="preserve"> or get</w:t>
            </w:r>
            <w:r w:rsidR="00D35AE0" w:rsidRPr="00851210">
              <w:rPr>
                <w:rFonts w:ascii="Arial" w:hAnsi="Arial" w:cs="Arial"/>
              </w:rPr>
              <w:t>s</w:t>
            </w:r>
            <w:r w:rsidRPr="00851210">
              <w:rPr>
                <w:rFonts w:ascii="Arial" w:hAnsi="Arial" w:cs="Arial"/>
              </w:rPr>
              <w:t xml:space="preserve"> sweep parameters.</w:t>
            </w:r>
          </w:p>
        </w:tc>
      </w:tr>
      <w:tr w:rsidR="005E4526" w:rsidRPr="00851210" w:rsidTr="00A27A3F">
        <w:tc>
          <w:tcPr>
            <w:tcW w:w="1277" w:type="dxa"/>
          </w:tcPr>
          <w:p w:rsidR="005E4526" w:rsidRPr="00851210" w:rsidRDefault="00BD42E7" w:rsidP="00A27A3F">
            <w:pPr>
              <w:pStyle w:val="a9"/>
              <w:rPr>
                <w:rFonts w:ascii="Arial" w:hAnsi="Arial" w:cs="Arial"/>
              </w:rPr>
            </w:pPr>
            <w:hyperlink w:anchor="_Burst_Wave_Command" w:history="1">
              <w:r w:rsidR="005E4526" w:rsidRPr="00851210">
                <w:rPr>
                  <w:rStyle w:val="a6"/>
                  <w:rFonts w:ascii="Arial" w:hAnsi="Arial" w:cs="Arial"/>
                </w:rPr>
                <w:t>BTWV</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BURSTWAVE</w:t>
            </w:r>
          </w:p>
        </w:tc>
        <w:tc>
          <w:tcPr>
            <w:tcW w:w="1276" w:type="dxa"/>
          </w:tcPr>
          <w:p w:rsidR="005E4526" w:rsidRPr="00851210" w:rsidRDefault="005E4526" w:rsidP="00A27A3F">
            <w:pPr>
              <w:pStyle w:val="a9"/>
              <w:rPr>
                <w:rFonts w:ascii="Arial" w:hAnsi="Arial" w:cs="Arial"/>
              </w:rPr>
            </w:pPr>
            <w:r w:rsidRPr="00851210">
              <w:rPr>
                <w:rFonts w:ascii="Arial" w:hAnsi="Arial" w:cs="Arial"/>
              </w:rPr>
              <w:t>SIGNAL</w:t>
            </w:r>
          </w:p>
        </w:tc>
        <w:tc>
          <w:tcPr>
            <w:tcW w:w="4252" w:type="dxa"/>
          </w:tcPr>
          <w:p w:rsidR="005E4526" w:rsidRPr="00851210" w:rsidRDefault="005E4526" w:rsidP="00D35AE0">
            <w:pPr>
              <w:pStyle w:val="a9"/>
              <w:rPr>
                <w:rFonts w:ascii="Arial" w:hAnsi="Arial" w:cs="Arial"/>
              </w:rPr>
            </w:pPr>
            <w:r w:rsidRPr="00851210">
              <w:rPr>
                <w:rFonts w:ascii="Arial" w:hAnsi="Arial" w:cs="Arial"/>
              </w:rPr>
              <w:t>Set</w:t>
            </w:r>
            <w:r w:rsidR="00D35AE0" w:rsidRPr="00851210">
              <w:rPr>
                <w:rFonts w:ascii="Arial" w:hAnsi="Arial" w:cs="Arial"/>
              </w:rPr>
              <w:t>s</w:t>
            </w:r>
            <w:r w:rsidRPr="00851210">
              <w:rPr>
                <w:rFonts w:ascii="Arial" w:hAnsi="Arial" w:cs="Arial"/>
              </w:rPr>
              <w:t xml:space="preserve"> or get</w:t>
            </w:r>
            <w:r w:rsidR="00D35AE0" w:rsidRPr="00851210">
              <w:rPr>
                <w:rFonts w:ascii="Arial" w:hAnsi="Arial" w:cs="Arial"/>
              </w:rPr>
              <w:t>s</w:t>
            </w:r>
            <w:r w:rsidRPr="00851210">
              <w:rPr>
                <w:rFonts w:ascii="Arial" w:hAnsi="Arial" w:cs="Arial"/>
              </w:rPr>
              <w:t xml:space="preserve"> burst parameters.</w:t>
            </w:r>
          </w:p>
        </w:tc>
      </w:tr>
      <w:tr w:rsidR="00E61933" w:rsidRPr="00851210" w:rsidTr="00A27A3F">
        <w:tc>
          <w:tcPr>
            <w:tcW w:w="1277" w:type="dxa"/>
          </w:tcPr>
          <w:p w:rsidR="00E61933" w:rsidRPr="00851210" w:rsidRDefault="00BD42E7" w:rsidP="00A27A3F">
            <w:pPr>
              <w:pStyle w:val="a9"/>
              <w:rPr>
                <w:rFonts w:ascii="Arial" w:hAnsi="Arial" w:cs="Arial"/>
              </w:rPr>
            </w:pPr>
            <w:hyperlink w:anchor="_Parameter_Copy_Command" w:history="1">
              <w:r w:rsidR="00C771F9" w:rsidRPr="00851210">
                <w:rPr>
                  <w:rStyle w:val="a6"/>
                  <w:rFonts w:ascii="Arial" w:hAnsi="Arial" w:cs="Arial"/>
                </w:rPr>
                <w:t>PACP</w:t>
              </w:r>
            </w:hyperlink>
          </w:p>
        </w:tc>
        <w:tc>
          <w:tcPr>
            <w:tcW w:w="2126" w:type="dxa"/>
          </w:tcPr>
          <w:p w:rsidR="00E61933" w:rsidRPr="00851210" w:rsidRDefault="00060B39" w:rsidP="00A27A3F">
            <w:pPr>
              <w:pStyle w:val="a9"/>
              <w:rPr>
                <w:rFonts w:ascii="Arial" w:hAnsi="Arial" w:cs="Arial"/>
              </w:rPr>
            </w:pPr>
            <w:r w:rsidRPr="00851210">
              <w:rPr>
                <w:rFonts w:ascii="Arial" w:hAnsi="Arial" w:cs="Arial"/>
              </w:rPr>
              <w:t>PARACOPY</w:t>
            </w:r>
          </w:p>
        </w:tc>
        <w:tc>
          <w:tcPr>
            <w:tcW w:w="1276" w:type="dxa"/>
          </w:tcPr>
          <w:p w:rsidR="00E61933" w:rsidRPr="00851210" w:rsidRDefault="00FF7592" w:rsidP="00A27A3F">
            <w:pPr>
              <w:pStyle w:val="a9"/>
              <w:rPr>
                <w:rFonts w:ascii="Arial" w:hAnsi="Arial" w:cs="Arial"/>
              </w:rPr>
            </w:pPr>
            <w:r w:rsidRPr="00851210">
              <w:rPr>
                <w:rFonts w:ascii="Arial" w:hAnsi="Arial" w:cs="Arial"/>
              </w:rPr>
              <w:t>SIGNAL</w:t>
            </w:r>
          </w:p>
        </w:tc>
        <w:tc>
          <w:tcPr>
            <w:tcW w:w="4252" w:type="dxa"/>
          </w:tcPr>
          <w:p w:rsidR="00E61933" w:rsidRPr="00851210" w:rsidRDefault="0082436E" w:rsidP="00D35AE0">
            <w:pPr>
              <w:pStyle w:val="a9"/>
              <w:rPr>
                <w:rFonts w:ascii="Arial" w:hAnsi="Arial" w:cs="Arial"/>
              </w:rPr>
            </w:pPr>
            <w:r w:rsidRPr="00851210">
              <w:rPr>
                <w:rFonts w:ascii="Arial" w:hAnsi="Arial" w:cs="Arial"/>
              </w:rPr>
              <w:t>Copies parameters from one channel to the other.</w:t>
            </w:r>
          </w:p>
        </w:tc>
      </w:tr>
      <w:tr w:rsidR="005E4526" w:rsidRPr="00851210" w:rsidTr="00A27A3F">
        <w:tc>
          <w:tcPr>
            <w:tcW w:w="1277" w:type="dxa"/>
            <w:tcBorders>
              <w:bottom w:val="single" w:sz="4" w:space="0" w:color="auto"/>
            </w:tcBorders>
          </w:tcPr>
          <w:p w:rsidR="005E4526" w:rsidRPr="00851210" w:rsidRDefault="00BD42E7" w:rsidP="00A27A3F">
            <w:pPr>
              <w:pStyle w:val="a9"/>
              <w:rPr>
                <w:rFonts w:ascii="Arial" w:hAnsi="Arial" w:cs="Arial"/>
              </w:rPr>
            </w:pPr>
            <w:hyperlink w:anchor="_Arbitrary_Wave_Command" w:history="1">
              <w:r w:rsidR="005E4526" w:rsidRPr="00851210">
                <w:rPr>
                  <w:rStyle w:val="a6"/>
                  <w:rFonts w:ascii="Arial" w:hAnsi="Arial" w:cs="Arial"/>
                </w:rPr>
                <w:t>ARWV</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ARBWAVE</w:t>
            </w:r>
          </w:p>
        </w:tc>
        <w:tc>
          <w:tcPr>
            <w:tcW w:w="1276" w:type="dxa"/>
          </w:tcPr>
          <w:p w:rsidR="005E4526" w:rsidRPr="00851210" w:rsidRDefault="005E4526" w:rsidP="00A27A3F">
            <w:pPr>
              <w:pStyle w:val="a9"/>
              <w:rPr>
                <w:rFonts w:ascii="Arial" w:hAnsi="Arial" w:cs="Arial"/>
              </w:rPr>
            </w:pPr>
            <w:r w:rsidRPr="00851210">
              <w:rPr>
                <w:rFonts w:ascii="Arial" w:hAnsi="Arial" w:cs="Arial"/>
              </w:rPr>
              <w:t>DATA</w:t>
            </w:r>
          </w:p>
        </w:tc>
        <w:tc>
          <w:tcPr>
            <w:tcW w:w="4252" w:type="dxa"/>
          </w:tcPr>
          <w:p w:rsidR="005E4526" w:rsidRPr="00851210" w:rsidRDefault="005E4526" w:rsidP="00A27A3F">
            <w:pPr>
              <w:pStyle w:val="a9"/>
              <w:rPr>
                <w:rFonts w:ascii="Arial" w:hAnsi="Arial" w:cs="Arial"/>
              </w:rPr>
            </w:pPr>
            <w:r w:rsidRPr="00851210">
              <w:rPr>
                <w:rFonts w:ascii="Arial" w:hAnsi="Arial" w:cs="Arial"/>
              </w:rPr>
              <w:t>Change</w:t>
            </w:r>
            <w:r w:rsidR="006B74EF" w:rsidRPr="00851210">
              <w:rPr>
                <w:rFonts w:ascii="Arial" w:hAnsi="Arial" w:cs="Arial"/>
              </w:rPr>
              <w:t>s</w:t>
            </w:r>
            <w:r w:rsidRPr="00851210">
              <w:rPr>
                <w:rFonts w:ascii="Arial" w:hAnsi="Arial" w:cs="Arial"/>
              </w:rPr>
              <w:t xml:space="preserve"> arbitrary wave type.</w:t>
            </w:r>
          </w:p>
        </w:tc>
      </w:tr>
      <w:tr w:rsidR="00E61933" w:rsidRPr="00851210" w:rsidTr="00A27A3F">
        <w:tc>
          <w:tcPr>
            <w:tcW w:w="1277" w:type="dxa"/>
            <w:tcBorders>
              <w:bottom w:val="single" w:sz="4" w:space="0" w:color="auto"/>
            </w:tcBorders>
          </w:tcPr>
          <w:p w:rsidR="00E61933" w:rsidRPr="00851210" w:rsidRDefault="00BD42E7" w:rsidP="00A27A3F">
            <w:pPr>
              <w:pStyle w:val="a9"/>
              <w:rPr>
                <w:rFonts w:ascii="Arial" w:hAnsi="Arial" w:cs="Arial"/>
              </w:rPr>
            </w:pPr>
            <w:hyperlink w:anchor="_Sync_Comand" w:history="1">
              <w:r w:rsidR="00E23FF3" w:rsidRPr="00851210">
                <w:rPr>
                  <w:rStyle w:val="a6"/>
                  <w:rFonts w:ascii="Arial" w:hAnsi="Arial" w:cs="Arial"/>
                </w:rPr>
                <w:t>SYNC</w:t>
              </w:r>
            </w:hyperlink>
          </w:p>
        </w:tc>
        <w:tc>
          <w:tcPr>
            <w:tcW w:w="2126" w:type="dxa"/>
          </w:tcPr>
          <w:p w:rsidR="00E61933" w:rsidRPr="00851210" w:rsidRDefault="00BF32FC" w:rsidP="00A27A3F">
            <w:pPr>
              <w:pStyle w:val="a9"/>
              <w:rPr>
                <w:rFonts w:ascii="Arial" w:hAnsi="Arial" w:cs="Arial"/>
              </w:rPr>
            </w:pPr>
            <w:r w:rsidRPr="00851210">
              <w:rPr>
                <w:rFonts w:ascii="Arial" w:hAnsi="Arial" w:cs="Arial"/>
              </w:rPr>
              <w:t>SYNC</w:t>
            </w:r>
          </w:p>
        </w:tc>
        <w:tc>
          <w:tcPr>
            <w:tcW w:w="1276" w:type="dxa"/>
          </w:tcPr>
          <w:p w:rsidR="00E61933" w:rsidRPr="00851210" w:rsidRDefault="00711AEC" w:rsidP="00A27A3F">
            <w:pPr>
              <w:pStyle w:val="a9"/>
              <w:rPr>
                <w:rFonts w:ascii="Arial" w:hAnsi="Arial" w:cs="Arial"/>
              </w:rPr>
            </w:pPr>
            <w:r w:rsidRPr="00851210">
              <w:rPr>
                <w:rFonts w:ascii="Arial" w:hAnsi="Arial" w:cs="Arial"/>
              </w:rPr>
              <w:t>SIGNAL</w:t>
            </w:r>
          </w:p>
        </w:tc>
        <w:tc>
          <w:tcPr>
            <w:tcW w:w="4252" w:type="dxa"/>
          </w:tcPr>
          <w:p w:rsidR="00E61933" w:rsidRPr="00851210" w:rsidRDefault="0046675F" w:rsidP="00A27A3F">
            <w:pPr>
              <w:pStyle w:val="a9"/>
              <w:rPr>
                <w:rFonts w:ascii="Arial" w:hAnsi="Arial" w:cs="Arial"/>
              </w:rPr>
            </w:pPr>
            <w:r w:rsidRPr="00851210">
              <w:rPr>
                <w:rFonts w:ascii="Arial" w:hAnsi="Arial" w:cs="Arial"/>
              </w:rPr>
              <w:t>Sets or gets synchronization signal.</w:t>
            </w:r>
          </w:p>
        </w:tc>
      </w:tr>
      <w:tr w:rsidR="00975CC4" w:rsidRPr="00851210" w:rsidTr="00A27A3F">
        <w:tc>
          <w:tcPr>
            <w:tcW w:w="1277" w:type="dxa"/>
            <w:tcBorders>
              <w:bottom w:val="single" w:sz="4" w:space="0" w:color="auto"/>
            </w:tcBorders>
          </w:tcPr>
          <w:p w:rsidR="00975CC4" w:rsidRPr="00851210" w:rsidRDefault="00BD42E7" w:rsidP="00A27A3F">
            <w:pPr>
              <w:pStyle w:val="a9"/>
              <w:rPr>
                <w:rFonts w:ascii="Arial" w:hAnsi="Arial" w:cs="Arial"/>
              </w:rPr>
            </w:pPr>
            <w:hyperlink w:anchor="_Number_Format_Comand" w:history="1">
              <w:r w:rsidR="00D60675" w:rsidRPr="00851210">
                <w:rPr>
                  <w:rStyle w:val="a6"/>
                  <w:rFonts w:ascii="Arial" w:hAnsi="Arial" w:cs="Arial"/>
                </w:rPr>
                <w:t>NBFM</w:t>
              </w:r>
            </w:hyperlink>
          </w:p>
        </w:tc>
        <w:tc>
          <w:tcPr>
            <w:tcW w:w="2126" w:type="dxa"/>
          </w:tcPr>
          <w:p w:rsidR="00975CC4" w:rsidRPr="00851210" w:rsidRDefault="00F2592C" w:rsidP="00A27A3F">
            <w:pPr>
              <w:pStyle w:val="a9"/>
              <w:rPr>
                <w:rFonts w:ascii="Arial" w:hAnsi="Arial" w:cs="Arial"/>
              </w:rPr>
            </w:pPr>
            <w:r w:rsidRPr="00851210">
              <w:rPr>
                <w:rFonts w:ascii="Arial" w:hAnsi="Arial" w:cs="Arial"/>
              </w:rPr>
              <w:t>NUMBER_FORMAT</w:t>
            </w:r>
          </w:p>
        </w:tc>
        <w:tc>
          <w:tcPr>
            <w:tcW w:w="1276" w:type="dxa"/>
          </w:tcPr>
          <w:p w:rsidR="00975CC4" w:rsidRPr="00851210" w:rsidRDefault="00D8717E" w:rsidP="00A27A3F">
            <w:pPr>
              <w:pStyle w:val="a9"/>
              <w:rPr>
                <w:rFonts w:ascii="Arial" w:hAnsi="Arial" w:cs="Arial"/>
              </w:rPr>
            </w:pPr>
            <w:r w:rsidRPr="00851210">
              <w:rPr>
                <w:rFonts w:ascii="Arial" w:hAnsi="Arial" w:cs="Arial"/>
              </w:rPr>
              <w:t>SYSTEM</w:t>
            </w:r>
          </w:p>
        </w:tc>
        <w:tc>
          <w:tcPr>
            <w:tcW w:w="4252" w:type="dxa"/>
          </w:tcPr>
          <w:p w:rsidR="00975CC4" w:rsidRPr="00851210" w:rsidRDefault="00A23D80" w:rsidP="00A27A3F">
            <w:pPr>
              <w:pStyle w:val="a9"/>
              <w:rPr>
                <w:rFonts w:ascii="Arial" w:hAnsi="Arial" w:cs="Arial"/>
              </w:rPr>
            </w:pPr>
            <w:r w:rsidRPr="00851210">
              <w:rPr>
                <w:rFonts w:ascii="Arial" w:hAnsi="Arial" w:cs="Arial"/>
              </w:rPr>
              <w:t>Sets or gets data format.</w:t>
            </w:r>
          </w:p>
        </w:tc>
      </w:tr>
      <w:tr w:rsidR="00FB2B8F" w:rsidRPr="00851210" w:rsidTr="00A27A3F">
        <w:tc>
          <w:tcPr>
            <w:tcW w:w="1277" w:type="dxa"/>
            <w:tcBorders>
              <w:bottom w:val="single" w:sz="4" w:space="0" w:color="auto"/>
            </w:tcBorders>
          </w:tcPr>
          <w:p w:rsidR="00FB2B8F" w:rsidRPr="00851210" w:rsidRDefault="00BD42E7" w:rsidP="00A27A3F">
            <w:pPr>
              <w:pStyle w:val="a9"/>
              <w:rPr>
                <w:rFonts w:ascii="Arial" w:hAnsi="Arial" w:cs="Arial"/>
              </w:rPr>
            </w:pPr>
            <w:hyperlink w:anchor="_Language_Command" w:history="1">
              <w:r w:rsidR="00FB2B8F" w:rsidRPr="00851210">
                <w:rPr>
                  <w:rStyle w:val="a6"/>
                  <w:rFonts w:ascii="Arial" w:hAnsi="Arial" w:cs="Arial"/>
                </w:rPr>
                <w:t>LAGG</w:t>
              </w:r>
            </w:hyperlink>
          </w:p>
        </w:tc>
        <w:tc>
          <w:tcPr>
            <w:tcW w:w="2126" w:type="dxa"/>
          </w:tcPr>
          <w:p w:rsidR="00FB2B8F" w:rsidRPr="00851210" w:rsidRDefault="00BB7CE2" w:rsidP="00A27A3F">
            <w:pPr>
              <w:pStyle w:val="a9"/>
              <w:rPr>
                <w:rFonts w:ascii="Arial" w:hAnsi="Arial" w:cs="Arial"/>
              </w:rPr>
            </w:pPr>
            <w:r w:rsidRPr="00851210">
              <w:rPr>
                <w:rFonts w:ascii="Arial" w:hAnsi="Arial" w:cs="Arial"/>
              </w:rPr>
              <w:t>LANGUAGE</w:t>
            </w:r>
          </w:p>
        </w:tc>
        <w:tc>
          <w:tcPr>
            <w:tcW w:w="1276" w:type="dxa"/>
          </w:tcPr>
          <w:p w:rsidR="00FB2B8F" w:rsidRPr="00851210" w:rsidRDefault="00540CF5" w:rsidP="00A27A3F">
            <w:pPr>
              <w:pStyle w:val="a9"/>
              <w:rPr>
                <w:rFonts w:ascii="Arial" w:hAnsi="Arial" w:cs="Arial"/>
              </w:rPr>
            </w:pPr>
            <w:r w:rsidRPr="00851210">
              <w:rPr>
                <w:rFonts w:ascii="Arial" w:hAnsi="Arial" w:cs="Arial"/>
              </w:rPr>
              <w:t>SYSTEM</w:t>
            </w:r>
          </w:p>
        </w:tc>
        <w:tc>
          <w:tcPr>
            <w:tcW w:w="4252" w:type="dxa"/>
          </w:tcPr>
          <w:p w:rsidR="00FB2B8F" w:rsidRPr="00851210" w:rsidRDefault="00C94C3D" w:rsidP="00A27A3F">
            <w:pPr>
              <w:pStyle w:val="a9"/>
              <w:rPr>
                <w:rFonts w:ascii="Arial" w:hAnsi="Arial" w:cs="Arial"/>
              </w:rPr>
            </w:pPr>
            <w:r w:rsidRPr="00851210">
              <w:rPr>
                <w:rFonts w:ascii="Arial" w:hAnsi="Arial" w:cs="Arial"/>
              </w:rPr>
              <w:t>Sets or gets language.</w:t>
            </w:r>
          </w:p>
        </w:tc>
      </w:tr>
      <w:tr w:rsidR="005E4526" w:rsidRPr="00851210" w:rsidTr="00A27A3F">
        <w:tc>
          <w:tcPr>
            <w:tcW w:w="1277" w:type="dxa"/>
            <w:tcBorders>
              <w:top w:val="single" w:sz="4" w:space="0" w:color="auto"/>
            </w:tcBorders>
          </w:tcPr>
          <w:p w:rsidR="005E4526" w:rsidRPr="00851210" w:rsidRDefault="00BD42E7" w:rsidP="00A27A3F">
            <w:pPr>
              <w:pStyle w:val="a9"/>
              <w:autoSpaceDE w:val="0"/>
              <w:rPr>
                <w:rFonts w:ascii="Arial" w:hAnsi="Arial" w:cs="Arial"/>
              </w:rPr>
            </w:pPr>
            <w:hyperlink w:anchor="_Configuration_Command" w:history="1">
              <w:r w:rsidR="005E4526" w:rsidRPr="00851210">
                <w:rPr>
                  <w:rStyle w:val="a6"/>
                  <w:rFonts w:ascii="Arial" w:hAnsi="Arial" w:cs="Arial"/>
                  <w:szCs w:val="24"/>
                </w:rPr>
                <w:t>SCFG</w:t>
              </w:r>
            </w:hyperlink>
          </w:p>
        </w:tc>
        <w:tc>
          <w:tcPr>
            <w:tcW w:w="2126" w:type="dxa"/>
          </w:tcPr>
          <w:p w:rsidR="005E4526" w:rsidRPr="00851210" w:rsidRDefault="005E4526" w:rsidP="00E455B0">
            <w:pPr>
              <w:pStyle w:val="a9"/>
              <w:rPr>
                <w:rFonts w:ascii="Arial" w:hAnsi="Arial" w:cs="Arial"/>
              </w:rPr>
            </w:pPr>
            <w:r w:rsidRPr="00851210">
              <w:rPr>
                <w:rFonts w:ascii="Arial" w:hAnsi="Arial" w:cs="Arial"/>
              </w:rPr>
              <w:t>SYS_CFG</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AA6" w:rsidP="00A27A3F">
            <w:pPr>
              <w:pStyle w:val="a9"/>
              <w:rPr>
                <w:rFonts w:ascii="Arial" w:hAnsi="Arial" w:cs="Arial"/>
              </w:rPr>
            </w:pPr>
            <w:r w:rsidRPr="00851210">
              <w:rPr>
                <w:rFonts w:ascii="Arial" w:hAnsi="Arial" w:cs="Arial"/>
              </w:rPr>
              <w:t>Sets or gets the power-on system setting.</w:t>
            </w:r>
            <w:r w:rsidR="005E4526" w:rsidRPr="00851210">
              <w:rPr>
                <w:rFonts w:ascii="Arial" w:hAnsi="Arial" w:cs="Arial"/>
              </w:rPr>
              <w:t xml:space="preserve"> way.</w:t>
            </w:r>
          </w:p>
        </w:tc>
      </w:tr>
      <w:tr w:rsidR="004C76F7" w:rsidRPr="00851210" w:rsidTr="00A27A3F">
        <w:tc>
          <w:tcPr>
            <w:tcW w:w="1277" w:type="dxa"/>
            <w:tcBorders>
              <w:top w:val="single" w:sz="4" w:space="0" w:color="auto"/>
            </w:tcBorders>
          </w:tcPr>
          <w:p w:rsidR="004C76F7" w:rsidRPr="00851210" w:rsidRDefault="00BD42E7" w:rsidP="00A27A3F">
            <w:pPr>
              <w:pStyle w:val="a9"/>
              <w:autoSpaceDE w:val="0"/>
              <w:rPr>
                <w:rFonts w:ascii="Arial" w:hAnsi="Arial" w:cs="Arial"/>
              </w:rPr>
            </w:pPr>
            <w:hyperlink w:anchor="_Buzzer_Command" w:history="1">
              <w:r w:rsidR="004C76F7" w:rsidRPr="00851210">
                <w:rPr>
                  <w:rStyle w:val="a6"/>
                  <w:rFonts w:ascii="Arial" w:hAnsi="Arial" w:cs="Arial"/>
                </w:rPr>
                <w:t>BUZZ</w:t>
              </w:r>
            </w:hyperlink>
          </w:p>
        </w:tc>
        <w:tc>
          <w:tcPr>
            <w:tcW w:w="2126" w:type="dxa"/>
          </w:tcPr>
          <w:p w:rsidR="004C76F7" w:rsidRPr="00851210" w:rsidRDefault="004C76F7" w:rsidP="00E455B0">
            <w:pPr>
              <w:pStyle w:val="a9"/>
              <w:rPr>
                <w:rFonts w:ascii="Arial" w:hAnsi="Arial" w:cs="Arial"/>
              </w:rPr>
            </w:pPr>
            <w:r w:rsidRPr="00851210">
              <w:rPr>
                <w:rFonts w:ascii="Arial" w:hAnsi="Arial" w:cs="Arial"/>
              </w:rPr>
              <w:t>BUZZER</w:t>
            </w:r>
          </w:p>
        </w:tc>
        <w:tc>
          <w:tcPr>
            <w:tcW w:w="1276" w:type="dxa"/>
          </w:tcPr>
          <w:p w:rsidR="004C76F7" w:rsidRPr="00851210" w:rsidRDefault="004C76F7" w:rsidP="00A27A3F">
            <w:pPr>
              <w:pStyle w:val="a9"/>
              <w:rPr>
                <w:rFonts w:ascii="Arial" w:hAnsi="Arial" w:cs="Arial"/>
              </w:rPr>
            </w:pPr>
            <w:r w:rsidRPr="00851210">
              <w:rPr>
                <w:rFonts w:ascii="Arial" w:hAnsi="Arial" w:cs="Arial"/>
              </w:rPr>
              <w:t>SYSTEM</w:t>
            </w:r>
          </w:p>
        </w:tc>
        <w:tc>
          <w:tcPr>
            <w:tcW w:w="4252" w:type="dxa"/>
          </w:tcPr>
          <w:p w:rsidR="004C76F7" w:rsidRPr="00851210" w:rsidRDefault="00CF720E" w:rsidP="00A27A3F">
            <w:pPr>
              <w:pStyle w:val="a9"/>
              <w:rPr>
                <w:rFonts w:ascii="Arial" w:hAnsi="Arial" w:cs="Arial"/>
              </w:rPr>
            </w:pPr>
            <w:r w:rsidRPr="00851210">
              <w:rPr>
                <w:rFonts w:ascii="Arial" w:hAnsi="Arial" w:cs="Arial"/>
              </w:rPr>
              <w:t>Sets or gets buzzer state.</w:t>
            </w:r>
          </w:p>
        </w:tc>
      </w:tr>
      <w:tr w:rsidR="00597FFC" w:rsidRPr="00851210" w:rsidTr="00A27A3F">
        <w:tc>
          <w:tcPr>
            <w:tcW w:w="1277" w:type="dxa"/>
            <w:tcBorders>
              <w:top w:val="single" w:sz="4" w:space="0" w:color="auto"/>
            </w:tcBorders>
          </w:tcPr>
          <w:p w:rsidR="00597FFC" w:rsidRPr="00851210" w:rsidRDefault="00BD42E7" w:rsidP="00A27A3F">
            <w:pPr>
              <w:pStyle w:val="a9"/>
              <w:autoSpaceDE w:val="0"/>
              <w:rPr>
                <w:rFonts w:ascii="Arial" w:hAnsi="Arial" w:cs="Arial"/>
              </w:rPr>
            </w:pPr>
            <w:hyperlink w:anchor="_Screen_Save_Command" w:history="1">
              <w:r w:rsidR="00597FFC" w:rsidRPr="00851210">
                <w:rPr>
                  <w:rStyle w:val="a6"/>
                  <w:rFonts w:ascii="Arial" w:hAnsi="Arial" w:cs="Arial"/>
                </w:rPr>
                <w:t>SCSV</w:t>
              </w:r>
            </w:hyperlink>
          </w:p>
        </w:tc>
        <w:tc>
          <w:tcPr>
            <w:tcW w:w="2126" w:type="dxa"/>
          </w:tcPr>
          <w:p w:rsidR="00597FFC" w:rsidRPr="00851210" w:rsidRDefault="0008674D" w:rsidP="00E455B0">
            <w:pPr>
              <w:pStyle w:val="a9"/>
              <w:rPr>
                <w:rFonts w:ascii="Arial" w:hAnsi="Arial" w:cs="Arial"/>
              </w:rPr>
            </w:pPr>
            <w:r w:rsidRPr="00851210">
              <w:rPr>
                <w:rFonts w:ascii="Arial" w:hAnsi="Arial" w:cs="Arial"/>
              </w:rPr>
              <w:t>SCREEN_SAVE</w:t>
            </w:r>
          </w:p>
        </w:tc>
        <w:tc>
          <w:tcPr>
            <w:tcW w:w="1276" w:type="dxa"/>
          </w:tcPr>
          <w:p w:rsidR="00597FFC" w:rsidRPr="00851210" w:rsidRDefault="00B95A56" w:rsidP="00A27A3F">
            <w:pPr>
              <w:pStyle w:val="a9"/>
              <w:rPr>
                <w:rFonts w:ascii="Arial" w:hAnsi="Arial" w:cs="Arial"/>
              </w:rPr>
            </w:pPr>
            <w:r w:rsidRPr="00851210">
              <w:rPr>
                <w:rFonts w:ascii="Arial" w:hAnsi="Arial" w:cs="Arial"/>
              </w:rPr>
              <w:t>SYSTEM</w:t>
            </w:r>
          </w:p>
        </w:tc>
        <w:tc>
          <w:tcPr>
            <w:tcW w:w="4252" w:type="dxa"/>
          </w:tcPr>
          <w:p w:rsidR="00597FFC" w:rsidRPr="00851210" w:rsidRDefault="00260680" w:rsidP="00A27A3F">
            <w:pPr>
              <w:pStyle w:val="a9"/>
              <w:rPr>
                <w:rFonts w:ascii="Arial" w:hAnsi="Arial" w:cs="Arial"/>
              </w:rPr>
            </w:pPr>
            <w:r w:rsidRPr="00851210">
              <w:rPr>
                <w:rFonts w:ascii="Arial" w:hAnsi="Arial" w:cs="Arial"/>
              </w:rPr>
              <w:t>Sets or gets screen save state.</w:t>
            </w:r>
          </w:p>
        </w:tc>
      </w:tr>
      <w:tr w:rsidR="005E4526" w:rsidRPr="00851210" w:rsidTr="00A27A3F">
        <w:tc>
          <w:tcPr>
            <w:tcW w:w="1277" w:type="dxa"/>
          </w:tcPr>
          <w:p w:rsidR="005E4526" w:rsidRPr="00851210" w:rsidRDefault="00BD42E7" w:rsidP="00A27A3F">
            <w:pPr>
              <w:pStyle w:val="a9"/>
              <w:rPr>
                <w:rFonts w:ascii="Arial" w:hAnsi="Arial" w:cs="Arial"/>
              </w:rPr>
            </w:pPr>
            <w:hyperlink w:anchor="_Clock_Source_Command" w:history="1">
              <w:r w:rsidR="005E4526" w:rsidRPr="00851210">
                <w:rPr>
                  <w:rStyle w:val="a6"/>
                  <w:rFonts w:ascii="Arial" w:hAnsi="Arial" w:cs="Arial"/>
                </w:rPr>
                <w:t>ROSC</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ROSCILLATOR</w:t>
            </w:r>
          </w:p>
        </w:tc>
        <w:tc>
          <w:tcPr>
            <w:tcW w:w="1276" w:type="dxa"/>
          </w:tcPr>
          <w:p w:rsidR="005E4526" w:rsidRPr="00851210" w:rsidRDefault="005E4526" w:rsidP="00A27A3F">
            <w:pPr>
              <w:pStyle w:val="a9"/>
              <w:rPr>
                <w:rFonts w:ascii="Arial" w:hAnsi="Arial" w:cs="Arial"/>
              </w:rPr>
            </w:pPr>
            <w:r w:rsidRPr="00851210">
              <w:rPr>
                <w:rFonts w:ascii="Arial" w:hAnsi="Arial" w:cs="Arial"/>
              </w:rPr>
              <w:t>SIGNAL</w:t>
            </w:r>
          </w:p>
        </w:tc>
        <w:tc>
          <w:tcPr>
            <w:tcW w:w="4252" w:type="dxa"/>
          </w:tcPr>
          <w:p w:rsidR="005E4526" w:rsidRPr="00851210" w:rsidRDefault="005E4526" w:rsidP="00A27A3F">
            <w:pPr>
              <w:pStyle w:val="a9"/>
              <w:rPr>
                <w:rFonts w:ascii="Arial" w:hAnsi="Arial" w:cs="Arial"/>
              </w:rPr>
            </w:pPr>
            <w:r w:rsidRPr="00851210">
              <w:rPr>
                <w:rFonts w:ascii="Arial" w:hAnsi="Arial" w:cs="Arial"/>
              </w:rPr>
              <w:t>Set</w:t>
            </w:r>
            <w:r w:rsidR="00E932F3" w:rsidRPr="00851210">
              <w:rPr>
                <w:rFonts w:ascii="Arial" w:hAnsi="Arial" w:cs="Arial"/>
              </w:rPr>
              <w:t>s</w:t>
            </w:r>
            <w:r w:rsidRPr="00851210">
              <w:rPr>
                <w:rFonts w:ascii="Arial" w:hAnsi="Arial" w:cs="Arial"/>
              </w:rPr>
              <w:t xml:space="preserve"> or get</w:t>
            </w:r>
            <w:r w:rsidR="00E932F3" w:rsidRPr="00851210">
              <w:rPr>
                <w:rFonts w:ascii="Arial" w:hAnsi="Arial" w:cs="Arial"/>
              </w:rPr>
              <w:t>s state of</w:t>
            </w:r>
            <w:r w:rsidRPr="00851210">
              <w:rPr>
                <w:rFonts w:ascii="Arial" w:hAnsi="Arial" w:cs="Arial"/>
              </w:rPr>
              <w:t xml:space="preserve"> clock source.</w:t>
            </w:r>
          </w:p>
        </w:tc>
      </w:tr>
      <w:tr w:rsidR="00C12111" w:rsidRPr="00851210" w:rsidTr="00A27A3F">
        <w:tc>
          <w:tcPr>
            <w:tcW w:w="1277" w:type="dxa"/>
          </w:tcPr>
          <w:p w:rsidR="00C12111" w:rsidRPr="00851210" w:rsidRDefault="00BD42E7" w:rsidP="00A27A3F">
            <w:pPr>
              <w:pStyle w:val="a9"/>
              <w:rPr>
                <w:rFonts w:ascii="Arial" w:hAnsi="Arial" w:cs="Arial"/>
              </w:rPr>
            </w:pPr>
            <w:hyperlink w:anchor="_Frequency_counter_Command" w:history="1">
              <w:r w:rsidR="00C12111" w:rsidRPr="00851210">
                <w:rPr>
                  <w:rStyle w:val="a6"/>
                  <w:rFonts w:ascii="Arial" w:hAnsi="Arial" w:cs="Arial"/>
                </w:rPr>
                <w:t>FCNT</w:t>
              </w:r>
            </w:hyperlink>
          </w:p>
        </w:tc>
        <w:tc>
          <w:tcPr>
            <w:tcW w:w="2126" w:type="dxa"/>
          </w:tcPr>
          <w:p w:rsidR="00C12111" w:rsidRPr="00851210" w:rsidRDefault="000712C0" w:rsidP="00A27A3F">
            <w:pPr>
              <w:pStyle w:val="a9"/>
              <w:rPr>
                <w:rFonts w:ascii="Arial" w:hAnsi="Arial" w:cs="Arial"/>
              </w:rPr>
            </w:pPr>
            <w:r w:rsidRPr="00851210">
              <w:rPr>
                <w:rFonts w:ascii="Arial" w:hAnsi="Arial" w:cs="Arial"/>
              </w:rPr>
              <w:t>FREQCOUNTER</w:t>
            </w:r>
          </w:p>
        </w:tc>
        <w:tc>
          <w:tcPr>
            <w:tcW w:w="1276" w:type="dxa"/>
          </w:tcPr>
          <w:p w:rsidR="00C12111" w:rsidRPr="00851210" w:rsidRDefault="009867FC" w:rsidP="00A27A3F">
            <w:pPr>
              <w:pStyle w:val="a9"/>
              <w:rPr>
                <w:rFonts w:ascii="Arial" w:hAnsi="Arial" w:cs="Arial"/>
              </w:rPr>
            </w:pPr>
            <w:r w:rsidRPr="00851210">
              <w:rPr>
                <w:rFonts w:ascii="Arial" w:hAnsi="Arial" w:cs="Arial"/>
              </w:rPr>
              <w:t>SIGNAL</w:t>
            </w:r>
          </w:p>
        </w:tc>
        <w:tc>
          <w:tcPr>
            <w:tcW w:w="4252" w:type="dxa"/>
          </w:tcPr>
          <w:p w:rsidR="00C12111" w:rsidRPr="00851210" w:rsidRDefault="00D60929" w:rsidP="00A27A3F">
            <w:pPr>
              <w:pStyle w:val="a9"/>
              <w:rPr>
                <w:rFonts w:ascii="Arial" w:hAnsi="Arial" w:cs="Arial"/>
              </w:rPr>
            </w:pPr>
            <w:r w:rsidRPr="00851210">
              <w:rPr>
                <w:rFonts w:ascii="Arial" w:hAnsi="Arial" w:cs="Arial"/>
              </w:rPr>
              <w:t>Sets or gets frequency counter parameters.</w:t>
            </w:r>
          </w:p>
        </w:tc>
      </w:tr>
      <w:tr w:rsidR="005C2E86" w:rsidRPr="00851210" w:rsidTr="00A27A3F">
        <w:tc>
          <w:tcPr>
            <w:tcW w:w="1277" w:type="dxa"/>
          </w:tcPr>
          <w:p w:rsidR="005C2E86" w:rsidRPr="00851210" w:rsidRDefault="00BD42E7" w:rsidP="00A27A3F">
            <w:pPr>
              <w:pStyle w:val="a9"/>
              <w:rPr>
                <w:rFonts w:ascii="Arial" w:hAnsi="Arial" w:cs="Arial"/>
              </w:rPr>
            </w:pPr>
            <w:hyperlink w:anchor="_Polarity_Command" w:history="1">
              <w:r w:rsidR="005C2E86" w:rsidRPr="00851210">
                <w:rPr>
                  <w:rStyle w:val="a6"/>
                  <w:rFonts w:ascii="Arial" w:hAnsi="Arial" w:cs="Arial"/>
                </w:rPr>
                <w:t>INVT</w:t>
              </w:r>
            </w:hyperlink>
          </w:p>
        </w:tc>
        <w:tc>
          <w:tcPr>
            <w:tcW w:w="2126" w:type="dxa"/>
          </w:tcPr>
          <w:p w:rsidR="005C2E86" w:rsidRPr="00851210" w:rsidRDefault="00005569" w:rsidP="00A27A3F">
            <w:pPr>
              <w:pStyle w:val="a9"/>
              <w:rPr>
                <w:rFonts w:ascii="Arial" w:hAnsi="Arial" w:cs="Arial"/>
              </w:rPr>
            </w:pPr>
            <w:r w:rsidRPr="00851210">
              <w:rPr>
                <w:rFonts w:ascii="Arial" w:hAnsi="Arial" w:cs="Arial"/>
              </w:rPr>
              <w:t>INVERT</w:t>
            </w:r>
          </w:p>
        </w:tc>
        <w:tc>
          <w:tcPr>
            <w:tcW w:w="1276" w:type="dxa"/>
          </w:tcPr>
          <w:p w:rsidR="005C2E86" w:rsidRPr="00851210" w:rsidRDefault="000D60EE" w:rsidP="00A27A3F">
            <w:pPr>
              <w:pStyle w:val="a9"/>
              <w:rPr>
                <w:rFonts w:ascii="Arial" w:hAnsi="Arial" w:cs="Arial"/>
              </w:rPr>
            </w:pPr>
            <w:r w:rsidRPr="00851210">
              <w:rPr>
                <w:rFonts w:ascii="Arial" w:hAnsi="Arial" w:cs="Arial"/>
              </w:rPr>
              <w:t>SIGNAL</w:t>
            </w:r>
          </w:p>
        </w:tc>
        <w:tc>
          <w:tcPr>
            <w:tcW w:w="4252" w:type="dxa"/>
          </w:tcPr>
          <w:p w:rsidR="005C2E86" w:rsidRPr="00851210" w:rsidRDefault="00FF348D" w:rsidP="00A27A3F">
            <w:pPr>
              <w:pStyle w:val="a9"/>
              <w:rPr>
                <w:rFonts w:ascii="Arial" w:hAnsi="Arial" w:cs="Arial"/>
              </w:rPr>
            </w:pPr>
            <w:r w:rsidRPr="00851210">
              <w:rPr>
                <w:rFonts w:ascii="Arial" w:hAnsi="Arial" w:cs="Arial"/>
              </w:rPr>
              <w:t>Sets or gets polarity of current channel.</w:t>
            </w:r>
          </w:p>
        </w:tc>
      </w:tr>
      <w:tr w:rsidR="000413A6" w:rsidRPr="00851210" w:rsidTr="00A27A3F">
        <w:tc>
          <w:tcPr>
            <w:tcW w:w="1277" w:type="dxa"/>
          </w:tcPr>
          <w:p w:rsidR="000413A6" w:rsidRPr="00851210" w:rsidRDefault="00BD42E7" w:rsidP="00A27A3F">
            <w:pPr>
              <w:pStyle w:val="a9"/>
              <w:rPr>
                <w:rFonts w:ascii="Arial" w:hAnsi="Arial" w:cs="Arial"/>
              </w:rPr>
            </w:pPr>
            <w:hyperlink w:anchor="_Coupling_Command_1" w:history="1">
              <w:r w:rsidR="000413A6" w:rsidRPr="00851210">
                <w:rPr>
                  <w:rStyle w:val="a6"/>
                  <w:rFonts w:ascii="Arial" w:hAnsi="Arial" w:cs="Arial"/>
                </w:rPr>
                <w:t>COUP</w:t>
              </w:r>
            </w:hyperlink>
          </w:p>
        </w:tc>
        <w:tc>
          <w:tcPr>
            <w:tcW w:w="2126" w:type="dxa"/>
          </w:tcPr>
          <w:p w:rsidR="000413A6" w:rsidRPr="00851210" w:rsidRDefault="00326F66" w:rsidP="00A27A3F">
            <w:pPr>
              <w:pStyle w:val="a9"/>
              <w:rPr>
                <w:rFonts w:ascii="Arial" w:hAnsi="Arial" w:cs="Arial"/>
              </w:rPr>
            </w:pPr>
            <w:r w:rsidRPr="00851210">
              <w:rPr>
                <w:rFonts w:ascii="Arial" w:hAnsi="Arial" w:cs="Arial"/>
              </w:rPr>
              <w:t>COUPLING</w:t>
            </w:r>
          </w:p>
        </w:tc>
        <w:tc>
          <w:tcPr>
            <w:tcW w:w="1276" w:type="dxa"/>
          </w:tcPr>
          <w:p w:rsidR="000413A6" w:rsidRPr="00851210" w:rsidRDefault="006A5A4E" w:rsidP="00A27A3F">
            <w:pPr>
              <w:pStyle w:val="a9"/>
              <w:rPr>
                <w:rFonts w:ascii="Arial" w:hAnsi="Arial" w:cs="Arial"/>
              </w:rPr>
            </w:pPr>
            <w:r w:rsidRPr="00851210">
              <w:rPr>
                <w:rFonts w:ascii="Arial" w:hAnsi="Arial" w:cs="Arial"/>
              </w:rPr>
              <w:t>SIGNAL</w:t>
            </w:r>
          </w:p>
        </w:tc>
        <w:tc>
          <w:tcPr>
            <w:tcW w:w="4252" w:type="dxa"/>
          </w:tcPr>
          <w:p w:rsidR="000413A6" w:rsidRPr="00851210" w:rsidRDefault="00661E4F" w:rsidP="00A27A3F">
            <w:pPr>
              <w:pStyle w:val="a9"/>
              <w:rPr>
                <w:rFonts w:ascii="Arial" w:hAnsi="Arial" w:cs="Arial"/>
              </w:rPr>
            </w:pPr>
            <w:r w:rsidRPr="00851210">
              <w:rPr>
                <w:rFonts w:ascii="Arial" w:hAnsi="Arial" w:cs="Arial"/>
              </w:rPr>
              <w:t>Sets or gets coupling parameters.</w:t>
            </w:r>
          </w:p>
        </w:tc>
      </w:tr>
      <w:tr w:rsidR="005E4526" w:rsidRPr="00851210" w:rsidTr="00A27A3F">
        <w:tc>
          <w:tcPr>
            <w:tcW w:w="1277" w:type="dxa"/>
          </w:tcPr>
          <w:p w:rsidR="005E4526" w:rsidRPr="00851210" w:rsidRDefault="00BD42E7" w:rsidP="00A27A3F">
            <w:pPr>
              <w:pStyle w:val="a9"/>
              <w:rPr>
                <w:rStyle w:val="a6"/>
                <w:rFonts w:ascii="Arial" w:hAnsi="Arial" w:cs="Arial"/>
                <w:b/>
              </w:rPr>
            </w:pPr>
            <w:hyperlink w:anchor="_Voltage_overload_Command" w:history="1">
              <w:r w:rsidR="005E4526" w:rsidRPr="00851210">
                <w:rPr>
                  <w:rStyle w:val="a6"/>
                  <w:rFonts w:ascii="Arial" w:hAnsi="Arial" w:cs="Arial"/>
                </w:rPr>
                <w:t>VOLTPRT</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VOLTPRT</w:t>
            </w:r>
          </w:p>
        </w:tc>
        <w:tc>
          <w:tcPr>
            <w:tcW w:w="1276" w:type="dxa"/>
          </w:tcPr>
          <w:p w:rsidR="005E4526" w:rsidRPr="00851210" w:rsidRDefault="00323F55" w:rsidP="00A27A3F">
            <w:pPr>
              <w:pStyle w:val="a9"/>
              <w:rPr>
                <w:rFonts w:ascii="Arial" w:hAnsi="Arial" w:cs="Arial"/>
              </w:rPr>
            </w:pPr>
            <w:r w:rsidRPr="00851210">
              <w:rPr>
                <w:rFonts w:ascii="Arial" w:hAnsi="Arial" w:cs="Arial"/>
              </w:rPr>
              <w:t>SYSTEM</w:t>
            </w:r>
          </w:p>
        </w:tc>
        <w:tc>
          <w:tcPr>
            <w:tcW w:w="4252" w:type="dxa"/>
          </w:tcPr>
          <w:p w:rsidR="005E4526" w:rsidRPr="00851210" w:rsidRDefault="00101597" w:rsidP="00A27A3F">
            <w:pPr>
              <w:pStyle w:val="a9"/>
              <w:rPr>
                <w:rFonts w:ascii="Arial" w:hAnsi="Arial" w:cs="Arial"/>
              </w:rPr>
            </w:pPr>
            <w:r w:rsidRPr="00851210">
              <w:rPr>
                <w:rFonts w:ascii="Arial" w:hAnsi="Arial" w:cs="Arial"/>
              </w:rPr>
              <w:t>Sets or gets state of over-voltage protection.</w:t>
            </w:r>
          </w:p>
        </w:tc>
      </w:tr>
      <w:tr w:rsidR="005E4526" w:rsidRPr="00851210" w:rsidTr="00A27A3F">
        <w:tc>
          <w:tcPr>
            <w:tcW w:w="1277" w:type="dxa"/>
          </w:tcPr>
          <w:p w:rsidR="005E4526" w:rsidRPr="00851210" w:rsidRDefault="00BD42E7" w:rsidP="00A27A3F">
            <w:pPr>
              <w:pStyle w:val="a9"/>
              <w:rPr>
                <w:rFonts w:ascii="Arial" w:hAnsi="Arial" w:cs="Arial"/>
              </w:rPr>
            </w:pPr>
            <w:hyperlink w:anchor="_Store_list_command" w:history="1">
              <w:r w:rsidR="005E4526" w:rsidRPr="00851210">
                <w:rPr>
                  <w:rStyle w:val="a6"/>
                  <w:rFonts w:ascii="Arial" w:hAnsi="Arial" w:cs="Arial"/>
                </w:rPr>
                <w:t>STL</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STORELIST</w:t>
            </w:r>
          </w:p>
        </w:tc>
        <w:tc>
          <w:tcPr>
            <w:tcW w:w="1276" w:type="dxa"/>
          </w:tcPr>
          <w:p w:rsidR="005E4526" w:rsidRPr="00851210" w:rsidRDefault="005E4526" w:rsidP="00A27A3F">
            <w:pPr>
              <w:pStyle w:val="a9"/>
              <w:rPr>
                <w:rFonts w:ascii="Arial" w:hAnsi="Arial" w:cs="Arial"/>
              </w:rPr>
            </w:pPr>
            <w:r w:rsidRPr="00851210">
              <w:rPr>
                <w:rFonts w:ascii="Arial" w:hAnsi="Arial" w:cs="Arial"/>
              </w:rPr>
              <w:t>SIGNAL</w:t>
            </w:r>
          </w:p>
        </w:tc>
        <w:tc>
          <w:tcPr>
            <w:tcW w:w="4252" w:type="dxa"/>
          </w:tcPr>
          <w:p w:rsidR="005E4526" w:rsidRPr="00851210" w:rsidRDefault="0078591A" w:rsidP="006663CD">
            <w:pPr>
              <w:pStyle w:val="a9"/>
              <w:rPr>
                <w:rFonts w:ascii="Arial" w:hAnsi="Arial" w:cs="Arial"/>
              </w:rPr>
            </w:pPr>
            <w:r w:rsidRPr="00851210">
              <w:rPr>
                <w:rFonts w:ascii="Arial" w:hAnsi="Arial" w:cs="Arial"/>
              </w:rPr>
              <w:t xml:space="preserve">Lists all stored </w:t>
            </w:r>
            <w:r w:rsidR="00AC64BA" w:rsidRPr="00851210">
              <w:rPr>
                <w:rFonts w:ascii="Arial" w:hAnsi="Arial" w:cs="Arial"/>
              </w:rPr>
              <w:t>waveforms</w:t>
            </w:r>
            <w:r w:rsidR="005E4526" w:rsidRPr="00851210">
              <w:rPr>
                <w:rFonts w:ascii="Arial" w:hAnsi="Arial" w:cs="Arial"/>
              </w:rPr>
              <w:t>.</w:t>
            </w:r>
          </w:p>
        </w:tc>
      </w:tr>
      <w:tr w:rsidR="005E4526" w:rsidRPr="00851210" w:rsidTr="00A27A3F">
        <w:tc>
          <w:tcPr>
            <w:tcW w:w="1277" w:type="dxa"/>
          </w:tcPr>
          <w:p w:rsidR="005E4526" w:rsidRPr="00851210" w:rsidRDefault="00BD42E7" w:rsidP="00A27A3F">
            <w:pPr>
              <w:pStyle w:val="a9"/>
              <w:rPr>
                <w:rFonts w:ascii="Arial" w:hAnsi="Arial" w:cs="Arial"/>
              </w:rPr>
            </w:pPr>
            <w:hyperlink w:anchor="_Virtual_key_command" w:history="1">
              <w:r w:rsidR="005E4526" w:rsidRPr="00851210">
                <w:rPr>
                  <w:rStyle w:val="a6"/>
                  <w:rFonts w:ascii="Arial" w:hAnsi="Arial" w:cs="Arial"/>
                </w:rPr>
                <w:t>VKEY</w:t>
              </w:r>
            </w:hyperlink>
          </w:p>
        </w:tc>
        <w:tc>
          <w:tcPr>
            <w:tcW w:w="2126" w:type="dxa"/>
          </w:tcPr>
          <w:p w:rsidR="005E4526" w:rsidRPr="00851210" w:rsidRDefault="005E4526" w:rsidP="00A27A3F">
            <w:pPr>
              <w:pStyle w:val="a9"/>
              <w:rPr>
                <w:rFonts w:ascii="Arial" w:hAnsi="Arial" w:cs="Arial"/>
              </w:rPr>
            </w:pPr>
            <w:r w:rsidRPr="00851210">
              <w:rPr>
                <w:rFonts w:ascii="Arial" w:hAnsi="Arial" w:cs="Arial"/>
              </w:rPr>
              <w:t>VIRTUALKEY</w:t>
            </w:r>
          </w:p>
        </w:tc>
        <w:tc>
          <w:tcPr>
            <w:tcW w:w="1276" w:type="dxa"/>
          </w:tcPr>
          <w:p w:rsidR="005E4526" w:rsidRPr="00851210" w:rsidRDefault="005E4526" w:rsidP="00A27A3F">
            <w:pPr>
              <w:pStyle w:val="a9"/>
              <w:rPr>
                <w:rFonts w:ascii="Arial" w:hAnsi="Arial" w:cs="Arial"/>
              </w:rPr>
            </w:pPr>
            <w:r w:rsidRPr="00851210">
              <w:rPr>
                <w:rFonts w:ascii="Arial" w:hAnsi="Arial" w:cs="Arial"/>
              </w:rPr>
              <w:t>SYSTEM</w:t>
            </w:r>
          </w:p>
        </w:tc>
        <w:tc>
          <w:tcPr>
            <w:tcW w:w="4252" w:type="dxa"/>
          </w:tcPr>
          <w:p w:rsidR="005E4526" w:rsidRPr="00851210" w:rsidRDefault="005E4526" w:rsidP="00A27A3F">
            <w:pPr>
              <w:pStyle w:val="a9"/>
              <w:rPr>
                <w:rFonts w:ascii="Arial" w:hAnsi="Arial" w:cs="Arial"/>
              </w:rPr>
            </w:pPr>
            <w:r w:rsidRPr="00851210">
              <w:rPr>
                <w:rFonts w:ascii="Arial" w:hAnsi="Arial" w:cs="Arial"/>
              </w:rPr>
              <w:t>Set</w:t>
            </w:r>
            <w:r w:rsidR="005916E3" w:rsidRPr="00851210">
              <w:rPr>
                <w:rFonts w:ascii="Arial" w:hAnsi="Arial" w:cs="Arial"/>
              </w:rPr>
              <w:t>s</w:t>
            </w:r>
            <w:r w:rsidRPr="00851210">
              <w:rPr>
                <w:rFonts w:ascii="Arial" w:hAnsi="Arial" w:cs="Arial"/>
              </w:rPr>
              <w:t xml:space="preserve"> the virtual key</w:t>
            </w:r>
            <w:r w:rsidR="00523BC0" w:rsidRPr="00851210">
              <w:rPr>
                <w:rFonts w:ascii="Arial" w:hAnsi="Arial" w:cs="Arial"/>
              </w:rPr>
              <w:t>s</w:t>
            </w:r>
            <w:r w:rsidRPr="00851210">
              <w:rPr>
                <w:rFonts w:ascii="Arial" w:hAnsi="Arial" w:cs="Arial"/>
              </w:rPr>
              <w:t>.</w:t>
            </w:r>
          </w:p>
        </w:tc>
      </w:tr>
      <w:tr w:rsidR="00221361" w:rsidRPr="00851210" w:rsidTr="00A27A3F">
        <w:tc>
          <w:tcPr>
            <w:tcW w:w="1277" w:type="dxa"/>
          </w:tcPr>
          <w:p w:rsidR="00221361" w:rsidRPr="00851210" w:rsidRDefault="00BD42E7" w:rsidP="00221361">
            <w:pPr>
              <w:pStyle w:val="a9"/>
              <w:rPr>
                <w:rFonts w:ascii="Arial" w:hAnsi="Arial" w:cs="Arial"/>
              </w:rPr>
            </w:pPr>
            <w:hyperlink w:anchor="_IP_Command" w:history="1">
              <w:r w:rsidR="00221361" w:rsidRPr="00851210">
                <w:rPr>
                  <w:rStyle w:val="a6"/>
                  <w:rFonts w:ascii="Arial" w:hAnsi="Arial" w:cs="Arial"/>
                </w:rPr>
                <w:t>SYST:COMM:LAN:IPAD</w:t>
              </w:r>
            </w:hyperlink>
          </w:p>
        </w:tc>
        <w:tc>
          <w:tcPr>
            <w:tcW w:w="2126" w:type="dxa"/>
          </w:tcPr>
          <w:p w:rsidR="00221361" w:rsidRPr="00851210" w:rsidRDefault="008F7BFD" w:rsidP="008F7BFD">
            <w:pPr>
              <w:pStyle w:val="a9"/>
              <w:rPr>
                <w:rFonts w:ascii="Arial" w:hAnsi="Arial" w:cs="Arial"/>
              </w:rPr>
            </w:pPr>
            <w:r w:rsidRPr="00851210">
              <w:rPr>
                <w:rFonts w:ascii="Arial" w:hAnsi="Arial" w:cs="Arial"/>
              </w:rPr>
              <w:t>SYSTEM</w:t>
            </w:r>
            <w:r w:rsidR="00221361" w:rsidRPr="00851210">
              <w:rPr>
                <w:rFonts w:ascii="Arial" w:hAnsi="Arial" w:cs="Arial"/>
              </w:rPr>
              <w:t>:COMM</w:t>
            </w:r>
            <w:r w:rsidRPr="00851210">
              <w:rPr>
                <w:rFonts w:ascii="Arial" w:hAnsi="Arial" w:cs="Arial"/>
              </w:rPr>
              <w:t>UNICATE</w:t>
            </w:r>
            <w:r w:rsidR="00221361" w:rsidRPr="00851210">
              <w:rPr>
                <w:rFonts w:ascii="Arial" w:hAnsi="Arial" w:cs="Arial"/>
              </w:rPr>
              <w:t>:LAN:IPAD</w:t>
            </w:r>
            <w:r w:rsidRPr="00851210">
              <w:rPr>
                <w:rFonts w:ascii="Arial" w:hAnsi="Arial" w:cs="Arial"/>
              </w:rPr>
              <w:t>DRESS</w:t>
            </w:r>
          </w:p>
        </w:tc>
        <w:tc>
          <w:tcPr>
            <w:tcW w:w="1276" w:type="dxa"/>
          </w:tcPr>
          <w:p w:rsidR="00221361" w:rsidRPr="00851210" w:rsidRDefault="007A64C0" w:rsidP="00A27A3F">
            <w:pPr>
              <w:pStyle w:val="a9"/>
              <w:rPr>
                <w:rFonts w:ascii="Arial" w:hAnsi="Arial" w:cs="Arial"/>
              </w:rPr>
            </w:pPr>
            <w:r w:rsidRPr="00851210">
              <w:rPr>
                <w:rFonts w:ascii="Arial" w:hAnsi="Arial" w:cs="Arial"/>
              </w:rPr>
              <w:t>SYSTEM</w:t>
            </w:r>
          </w:p>
        </w:tc>
        <w:tc>
          <w:tcPr>
            <w:tcW w:w="4252" w:type="dxa"/>
          </w:tcPr>
          <w:p w:rsidR="002A1429" w:rsidRPr="00851210" w:rsidRDefault="002A1429" w:rsidP="002A1429">
            <w:pPr>
              <w:pStyle w:val="a9"/>
              <w:rPr>
                <w:rFonts w:ascii="Arial" w:hAnsi="Arial" w:cs="Arial"/>
              </w:rPr>
            </w:pPr>
            <w:r w:rsidRPr="00851210">
              <w:rPr>
                <w:rFonts w:ascii="Arial" w:hAnsi="Arial" w:cs="Arial"/>
              </w:rPr>
              <w:t>The Command can set and get system IP address.</w:t>
            </w:r>
          </w:p>
          <w:p w:rsidR="00221361" w:rsidRPr="00851210" w:rsidRDefault="00221361" w:rsidP="00A27A3F">
            <w:pPr>
              <w:pStyle w:val="a9"/>
              <w:rPr>
                <w:rFonts w:ascii="Arial" w:hAnsi="Arial" w:cs="Arial"/>
              </w:rPr>
            </w:pPr>
          </w:p>
        </w:tc>
      </w:tr>
      <w:tr w:rsidR="0045600E" w:rsidRPr="00851210" w:rsidTr="00A27A3F">
        <w:tc>
          <w:tcPr>
            <w:tcW w:w="1277" w:type="dxa"/>
          </w:tcPr>
          <w:p w:rsidR="0045600E" w:rsidRPr="00851210" w:rsidRDefault="00BD42E7" w:rsidP="0060328F">
            <w:pPr>
              <w:pStyle w:val="a9"/>
              <w:rPr>
                <w:rFonts w:ascii="Arial" w:hAnsi="Arial" w:cs="Arial"/>
              </w:rPr>
            </w:pPr>
            <w:hyperlink w:anchor="_Subnet_Mask_Command" w:history="1">
              <w:r w:rsidR="0060328F" w:rsidRPr="00851210">
                <w:rPr>
                  <w:rStyle w:val="a6"/>
                  <w:rFonts w:ascii="Arial" w:hAnsi="Arial" w:cs="Arial"/>
                </w:rPr>
                <w:t>SYST:COMM:LAN:SMAS</w:t>
              </w:r>
            </w:hyperlink>
          </w:p>
        </w:tc>
        <w:tc>
          <w:tcPr>
            <w:tcW w:w="2126" w:type="dxa"/>
          </w:tcPr>
          <w:p w:rsidR="0045600E" w:rsidRPr="00851210" w:rsidRDefault="0045600E" w:rsidP="00A272E5">
            <w:pPr>
              <w:pStyle w:val="a9"/>
              <w:rPr>
                <w:rFonts w:ascii="Arial" w:hAnsi="Arial" w:cs="Arial"/>
              </w:rPr>
            </w:pPr>
            <w:r w:rsidRPr="00851210">
              <w:rPr>
                <w:rFonts w:ascii="Arial" w:hAnsi="Arial" w:cs="Arial"/>
              </w:rPr>
              <w:t>SYST</w:t>
            </w:r>
            <w:r w:rsidR="00A272E5" w:rsidRPr="00851210">
              <w:rPr>
                <w:rFonts w:ascii="Arial" w:hAnsi="Arial" w:cs="Arial"/>
              </w:rPr>
              <w:t>EM</w:t>
            </w:r>
            <w:r w:rsidRPr="00851210">
              <w:rPr>
                <w:rFonts w:ascii="Arial" w:hAnsi="Arial" w:cs="Arial"/>
              </w:rPr>
              <w:t>:COMM</w:t>
            </w:r>
            <w:r w:rsidR="00A272E5" w:rsidRPr="00851210">
              <w:rPr>
                <w:rFonts w:ascii="Arial" w:hAnsi="Arial" w:cs="Arial"/>
              </w:rPr>
              <w:t>UNICATE</w:t>
            </w:r>
            <w:r w:rsidRPr="00851210">
              <w:rPr>
                <w:rFonts w:ascii="Arial" w:hAnsi="Arial" w:cs="Arial"/>
              </w:rPr>
              <w:t>:LAN:</w:t>
            </w:r>
            <w:r w:rsidR="00A272E5" w:rsidRPr="00851210">
              <w:rPr>
                <w:rFonts w:ascii="Arial" w:hAnsi="Arial" w:cs="Arial"/>
              </w:rPr>
              <w:t>SMASK</w:t>
            </w:r>
          </w:p>
        </w:tc>
        <w:tc>
          <w:tcPr>
            <w:tcW w:w="1276" w:type="dxa"/>
          </w:tcPr>
          <w:p w:rsidR="0045600E" w:rsidRPr="00851210" w:rsidRDefault="00426EC2" w:rsidP="00A27A3F">
            <w:pPr>
              <w:pStyle w:val="a9"/>
              <w:rPr>
                <w:rFonts w:ascii="Arial" w:hAnsi="Arial" w:cs="Arial"/>
              </w:rPr>
            </w:pPr>
            <w:r w:rsidRPr="00851210">
              <w:rPr>
                <w:rFonts w:ascii="Arial" w:hAnsi="Arial" w:cs="Arial"/>
              </w:rPr>
              <w:t>SYSTEM</w:t>
            </w:r>
          </w:p>
        </w:tc>
        <w:tc>
          <w:tcPr>
            <w:tcW w:w="4252" w:type="dxa"/>
          </w:tcPr>
          <w:p w:rsidR="00C60458" w:rsidRPr="00851210" w:rsidRDefault="00C60458" w:rsidP="00C60458">
            <w:pPr>
              <w:pStyle w:val="a9"/>
              <w:rPr>
                <w:rFonts w:ascii="Arial" w:hAnsi="Arial" w:cs="Arial"/>
              </w:rPr>
            </w:pPr>
            <w:r w:rsidRPr="00851210">
              <w:rPr>
                <w:rFonts w:ascii="Arial" w:hAnsi="Arial" w:cs="Arial"/>
              </w:rPr>
              <w:t>The Command can set and get system subnet mask.</w:t>
            </w:r>
          </w:p>
          <w:p w:rsidR="0045600E" w:rsidRPr="00851210" w:rsidRDefault="0045600E" w:rsidP="002A1429">
            <w:pPr>
              <w:pStyle w:val="a9"/>
              <w:rPr>
                <w:rFonts w:ascii="Arial" w:hAnsi="Arial" w:cs="Arial"/>
              </w:rPr>
            </w:pPr>
          </w:p>
        </w:tc>
      </w:tr>
      <w:tr w:rsidR="007139C2" w:rsidRPr="00851210" w:rsidTr="00A27A3F">
        <w:tc>
          <w:tcPr>
            <w:tcW w:w="1277" w:type="dxa"/>
          </w:tcPr>
          <w:p w:rsidR="007139C2" w:rsidRPr="00851210" w:rsidRDefault="00BD42E7" w:rsidP="005D5AA7">
            <w:pPr>
              <w:pStyle w:val="a9"/>
              <w:rPr>
                <w:rFonts w:ascii="Arial" w:hAnsi="Arial" w:cs="Arial"/>
              </w:rPr>
            </w:pPr>
            <w:hyperlink w:anchor="_Gateway_Command" w:history="1">
              <w:r w:rsidR="007139C2" w:rsidRPr="00851210">
                <w:rPr>
                  <w:rStyle w:val="a6"/>
                  <w:rFonts w:ascii="Arial" w:hAnsi="Arial" w:cs="Arial"/>
                </w:rPr>
                <w:t>SYST:COMM:LAN:GAT</w:t>
              </w:r>
            </w:hyperlink>
          </w:p>
        </w:tc>
        <w:tc>
          <w:tcPr>
            <w:tcW w:w="2126" w:type="dxa"/>
          </w:tcPr>
          <w:p w:rsidR="007139C2" w:rsidRPr="00851210" w:rsidRDefault="00A272E5" w:rsidP="00A272E5">
            <w:pPr>
              <w:pStyle w:val="a9"/>
              <w:rPr>
                <w:rFonts w:ascii="Arial" w:hAnsi="Arial" w:cs="Arial"/>
              </w:rPr>
            </w:pPr>
            <w:r w:rsidRPr="00851210">
              <w:rPr>
                <w:rFonts w:ascii="Arial" w:hAnsi="Arial" w:cs="Arial"/>
              </w:rPr>
              <w:t>SYSTEM</w:t>
            </w:r>
            <w:r w:rsidR="007139C2" w:rsidRPr="00851210">
              <w:rPr>
                <w:rFonts w:ascii="Arial" w:hAnsi="Arial" w:cs="Arial"/>
              </w:rPr>
              <w:t>:COMM</w:t>
            </w:r>
            <w:r w:rsidRPr="00851210">
              <w:rPr>
                <w:rFonts w:ascii="Arial" w:hAnsi="Arial" w:cs="Arial"/>
              </w:rPr>
              <w:t>UNICATE</w:t>
            </w:r>
            <w:r w:rsidR="007139C2" w:rsidRPr="00851210">
              <w:rPr>
                <w:rFonts w:ascii="Arial" w:hAnsi="Arial" w:cs="Arial"/>
              </w:rPr>
              <w:t>:LAN:GAT</w:t>
            </w:r>
            <w:r w:rsidRPr="00851210">
              <w:rPr>
                <w:rFonts w:ascii="Arial" w:hAnsi="Arial" w:cs="Arial"/>
              </w:rPr>
              <w:t>EWAY</w:t>
            </w:r>
          </w:p>
        </w:tc>
        <w:tc>
          <w:tcPr>
            <w:tcW w:w="1276" w:type="dxa"/>
          </w:tcPr>
          <w:p w:rsidR="007139C2" w:rsidRPr="00851210" w:rsidRDefault="00721D07" w:rsidP="00A27A3F">
            <w:pPr>
              <w:pStyle w:val="a9"/>
              <w:rPr>
                <w:rFonts w:ascii="Arial" w:hAnsi="Arial" w:cs="Arial"/>
              </w:rPr>
            </w:pPr>
            <w:r w:rsidRPr="00851210">
              <w:rPr>
                <w:rFonts w:ascii="Arial" w:hAnsi="Arial" w:cs="Arial"/>
              </w:rPr>
              <w:t>SYSTEM</w:t>
            </w:r>
          </w:p>
        </w:tc>
        <w:tc>
          <w:tcPr>
            <w:tcW w:w="4252" w:type="dxa"/>
          </w:tcPr>
          <w:p w:rsidR="00A74966" w:rsidRPr="00851210" w:rsidRDefault="00A74966" w:rsidP="00A74966">
            <w:pPr>
              <w:pStyle w:val="a9"/>
              <w:rPr>
                <w:rFonts w:ascii="Arial" w:hAnsi="Arial" w:cs="Arial"/>
              </w:rPr>
            </w:pPr>
            <w:r w:rsidRPr="00851210">
              <w:rPr>
                <w:rFonts w:ascii="Arial" w:hAnsi="Arial" w:cs="Arial"/>
              </w:rPr>
              <w:t>The Command can set and get system Gateway.</w:t>
            </w:r>
          </w:p>
          <w:p w:rsidR="007139C2" w:rsidRPr="00851210" w:rsidRDefault="007139C2" w:rsidP="00C60458">
            <w:pPr>
              <w:pStyle w:val="a9"/>
              <w:rPr>
                <w:rFonts w:ascii="Arial" w:hAnsi="Arial" w:cs="Arial"/>
              </w:rPr>
            </w:pPr>
          </w:p>
        </w:tc>
      </w:tr>
      <w:tr w:rsidR="003762CD" w:rsidRPr="00851210" w:rsidTr="00A27A3F">
        <w:tc>
          <w:tcPr>
            <w:tcW w:w="1277" w:type="dxa"/>
          </w:tcPr>
          <w:p w:rsidR="003762CD" w:rsidRPr="00851210" w:rsidRDefault="00BD42E7" w:rsidP="003762CD">
            <w:pPr>
              <w:pStyle w:val="a9"/>
              <w:rPr>
                <w:rFonts w:ascii="Arial" w:hAnsi="Arial" w:cs="Arial"/>
              </w:rPr>
            </w:pPr>
            <w:hyperlink w:anchor="_Sample_Rate_Command" w:history="1">
              <w:r w:rsidR="003762CD" w:rsidRPr="00851210">
                <w:rPr>
                  <w:rStyle w:val="a6"/>
                  <w:rFonts w:ascii="Arial" w:hAnsi="Arial" w:cs="Arial"/>
                </w:rPr>
                <w:t>SRATE</w:t>
              </w:r>
            </w:hyperlink>
          </w:p>
        </w:tc>
        <w:tc>
          <w:tcPr>
            <w:tcW w:w="2126" w:type="dxa"/>
          </w:tcPr>
          <w:p w:rsidR="003762CD" w:rsidRPr="00851210" w:rsidRDefault="00352213" w:rsidP="00352213">
            <w:pPr>
              <w:pStyle w:val="a9"/>
              <w:rPr>
                <w:rFonts w:ascii="Arial" w:hAnsi="Arial" w:cs="Arial"/>
              </w:rPr>
            </w:pPr>
            <w:r w:rsidRPr="00851210">
              <w:rPr>
                <w:rFonts w:ascii="Arial" w:hAnsi="Arial" w:cs="Arial"/>
              </w:rPr>
              <w:t>SAMPLERATE</w:t>
            </w:r>
          </w:p>
        </w:tc>
        <w:tc>
          <w:tcPr>
            <w:tcW w:w="1276" w:type="dxa"/>
          </w:tcPr>
          <w:p w:rsidR="003762CD" w:rsidRPr="00851210" w:rsidRDefault="003762CD" w:rsidP="00A27A3F">
            <w:pPr>
              <w:pStyle w:val="a9"/>
              <w:rPr>
                <w:rFonts w:ascii="Arial" w:hAnsi="Arial" w:cs="Arial"/>
              </w:rPr>
            </w:pPr>
            <w:r w:rsidRPr="00851210">
              <w:rPr>
                <w:rFonts w:ascii="Arial" w:hAnsi="Arial" w:cs="Arial"/>
              </w:rPr>
              <w:t>SIGNAL</w:t>
            </w:r>
          </w:p>
        </w:tc>
        <w:tc>
          <w:tcPr>
            <w:tcW w:w="4252" w:type="dxa"/>
          </w:tcPr>
          <w:p w:rsidR="003762CD" w:rsidRPr="00851210" w:rsidRDefault="003762CD" w:rsidP="00EA3F11">
            <w:pPr>
              <w:pStyle w:val="a9"/>
              <w:rPr>
                <w:rFonts w:ascii="Arial" w:hAnsi="Arial" w:cs="Arial"/>
              </w:rPr>
            </w:pPr>
            <w:r w:rsidRPr="00851210">
              <w:rPr>
                <w:rFonts w:ascii="Arial" w:hAnsi="Arial" w:cs="Arial"/>
              </w:rPr>
              <w:t xml:space="preserve">Sets or gets </w:t>
            </w:r>
            <w:r w:rsidR="00EA3F11" w:rsidRPr="00851210">
              <w:rPr>
                <w:rFonts w:ascii="Arial" w:hAnsi="Arial" w:cs="Arial"/>
              </w:rPr>
              <w:t xml:space="preserve">sampling </w:t>
            </w:r>
            <w:r w:rsidRPr="00851210">
              <w:rPr>
                <w:rFonts w:ascii="Arial" w:hAnsi="Arial" w:cs="Arial"/>
              </w:rPr>
              <w:t>rate. You can only use it in TrueArb mode</w:t>
            </w:r>
            <w:r w:rsidR="000C542B" w:rsidRPr="00851210">
              <w:rPr>
                <w:rFonts w:ascii="Arial" w:hAnsi="Arial" w:cs="Arial"/>
              </w:rPr>
              <w:t>.</w:t>
            </w:r>
          </w:p>
        </w:tc>
      </w:tr>
      <w:tr w:rsidR="000C542B" w:rsidRPr="00851210" w:rsidTr="00A27A3F">
        <w:tc>
          <w:tcPr>
            <w:tcW w:w="1277" w:type="dxa"/>
          </w:tcPr>
          <w:p w:rsidR="000C542B" w:rsidRPr="00851210" w:rsidRDefault="000C542B" w:rsidP="003762CD">
            <w:pPr>
              <w:pStyle w:val="a9"/>
              <w:rPr>
                <w:rFonts w:ascii="Arial" w:hAnsi="Arial" w:cs="Arial"/>
              </w:rPr>
            </w:pPr>
            <w:r w:rsidRPr="00851210">
              <w:rPr>
                <w:rFonts w:ascii="Arial" w:hAnsi="Arial" w:cs="Arial"/>
              </w:rPr>
              <w:t xml:space="preserve">WVDT </w:t>
            </w:r>
          </w:p>
        </w:tc>
        <w:tc>
          <w:tcPr>
            <w:tcW w:w="2126" w:type="dxa"/>
          </w:tcPr>
          <w:p w:rsidR="000C542B" w:rsidRPr="00851210" w:rsidRDefault="000C542B" w:rsidP="00352213">
            <w:pPr>
              <w:pStyle w:val="a9"/>
              <w:rPr>
                <w:rFonts w:ascii="Arial" w:hAnsi="Arial" w:cs="Arial"/>
              </w:rPr>
            </w:pPr>
            <w:r w:rsidRPr="00851210">
              <w:rPr>
                <w:rFonts w:ascii="Arial" w:hAnsi="Arial" w:cs="Arial"/>
              </w:rPr>
              <w:t>WaVeDaTa</w:t>
            </w:r>
          </w:p>
        </w:tc>
        <w:tc>
          <w:tcPr>
            <w:tcW w:w="1276" w:type="dxa"/>
          </w:tcPr>
          <w:p w:rsidR="000C542B" w:rsidRPr="00851210" w:rsidRDefault="000C542B" w:rsidP="00A27A3F">
            <w:pPr>
              <w:pStyle w:val="a9"/>
              <w:rPr>
                <w:rFonts w:ascii="Arial" w:hAnsi="Arial" w:cs="Arial"/>
              </w:rPr>
            </w:pPr>
            <w:r w:rsidRPr="00851210">
              <w:rPr>
                <w:rFonts w:ascii="Arial" w:hAnsi="Arial" w:cs="Arial"/>
              </w:rPr>
              <w:t>SIGNAL</w:t>
            </w:r>
          </w:p>
        </w:tc>
        <w:tc>
          <w:tcPr>
            <w:tcW w:w="4252" w:type="dxa"/>
          </w:tcPr>
          <w:p w:rsidR="000C542B" w:rsidRPr="00851210" w:rsidRDefault="000C542B" w:rsidP="001C27FD">
            <w:pPr>
              <w:pStyle w:val="a9"/>
              <w:rPr>
                <w:rFonts w:ascii="Arial" w:hAnsi="Arial" w:cs="Arial"/>
              </w:rPr>
            </w:pPr>
            <w:r w:rsidRPr="00851210">
              <w:rPr>
                <w:rFonts w:ascii="Arial" w:hAnsi="Arial" w:cs="Arial"/>
              </w:rPr>
              <w:t xml:space="preserve">Sets or gets </w:t>
            </w:r>
            <w:r w:rsidR="001C27FD" w:rsidRPr="00851210">
              <w:rPr>
                <w:rFonts w:ascii="Arial" w:hAnsi="Arial" w:cs="Arial"/>
              </w:rPr>
              <w:t>a</w:t>
            </w:r>
            <w:r w:rsidRPr="00851210">
              <w:rPr>
                <w:rFonts w:ascii="Arial" w:hAnsi="Arial" w:cs="Arial"/>
              </w:rPr>
              <w:t>rb waveform data.</w:t>
            </w:r>
          </w:p>
        </w:tc>
      </w:tr>
    </w:tbl>
    <w:p w:rsidR="00A443B5" w:rsidRPr="00851210" w:rsidRDefault="000C542B" w:rsidP="005E4526">
      <w:pPr>
        <w:pStyle w:val="a9"/>
        <w:rPr>
          <w:rFonts w:ascii="Arial" w:hAnsi="Arial" w:cs="Arial"/>
        </w:rPr>
      </w:pPr>
      <w:r w:rsidRPr="00851210">
        <w:rPr>
          <w:rFonts w:ascii="Arial" w:hAnsi="Arial" w:cs="Arial"/>
        </w:rPr>
        <w:t xml:space="preserve"> </w:t>
      </w:r>
    </w:p>
    <w:p w:rsidR="004876BA" w:rsidRPr="00851210" w:rsidRDefault="003B3F52" w:rsidP="00B83A5C">
      <w:pPr>
        <w:pStyle w:val="21"/>
        <w:rPr>
          <w:rFonts w:cs="Arial"/>
        </w:rPr>
      </w:pPr>
      <w:bookmarkStart w:id="32" w:name="_Channel_Control"/>
      <w:bookmarkStart w:id="33" w:name="_Ref212518118"/>
      <w:bookmarkStart w:id="34" w:name="_Toc314320152"/>
      <w:bookmarkStart w:id="35" w:name="_Toc353436000"/>
      <w:bookmarkStart w:id="36" w:name="_Toc354040510"/>
      <w:bookmarkStart w:id="37" w:name="_Toc422919347"/>
      <w:bookmarkEnd w:id="32"/>
      <w:r w:rsidRPr="00851210">
        <w:rPr>
          <w:rFonts w:cs="Arial"/>
        </w:rPr>
        <w:t>IEEE</w:t>
      </w:r>
      <w:bookmarkEnd w:id="33"/>
      <w:r w:rsidRPr="00851210">
        <w:rPr>
          <w:rFonts w:cs="Arial"/>
        </w:rPr>
        <w:t xml:space="preserve"> 488.2 Common Command Introduction</w:t>
      </w:r>
      <w:bookmarkEnd w:id="34"/>
      <w:bookmarkEnd w:id="35"/>
      <w:bookmarkEnd w:id="36"/>
      <w:bookmarkEnd w:id="37"/>
    </w:p>
    <w:p w:rsidR="004876BA" w:rsidRPr="00851210" w:rsidRDefault="003B3F52" w:rsidP="00955B7E">
      <w:pPr>
        <w:pStyle w:val="a9"/>
        <w:ind w:left="2625"/>
        <w:rPr>
          <w:rFonts w:ascii="Arial" w:hAnsi="Arial" w:cs="Arial"/>
        </w:rPr>
      </w:pPr>
      <w:r w:rsidRPr="00851210">
        <w:rPr>
          <w:rFonts w:ascii="Arial" w:hAnsi="Arial" w:cs="Arial"/>
        </w:rPr>
        <w:t>IEEE standard defines the common commands used for querying the basic information of the instrument or executing basic operations. These commands usually start with "*" and the length of the keywords of the command is usually 3 characters.</w:t>
      </w:r>
    </w:p>
    <w:p w:rsidR="004876BA" w:rsidRPr="00851210" w:rsidRDefault="004876BA" w:rsidP="00955B7E">
      <w:pPr>
        <w:pStyle w:val="a9"/>
        <w:ind w:left="2625"/>
        <w:rPr>
          <w:rFonts w:ascii="Arial" w:hAnsi="Arial" w:cs="Arial"/>
        </w:rPr>
      </w:pPr>
    </w:p>
    <w:p w:rsidR="003762CD" w:rsidRPr="00851210" w:rsidRDefault="003762CD" w:rsidP="003762CD">
      <w:pPr>
        <w:pStyle w:val="afff2"/>
        <w:keepNext/>
        <w:keepLines/>
        <w:numPr>
          <w:ilvl w:val="1"/>
          <w:numId w:val="33"/>
        </w:numPr>
        <w:spacing w:before="260" w:after="260" w:line="416" w:lineRule="auto"/>
        <w:ind w:firstLineChars="0"/>
        <w:jc w:val="left"/>
        <w:outlineLvl w:val="2"/>
        <w:rPr>
          <w:ins w:id="38" w:author="123" w:date="2015-06-16T13:55:00Z"/>
          <w:rFonts w:ascii="Arial" w:hAnsi="Arial" w:cs="Arial"/>
          <w:b/>
          <w:bCs/>
          <w:vanish/>
          <w:sz w:val="28"/>
          <w:szCs w:val="32"/>
        </w:rPr>
      </w:pPr>
      <w:bookmarkStart w:id="39" w:name="_CHDR"/>
      <w:bookmarkStart w:id="40" w:name="_IDN"/>
      <w:bookmarkStart w:id="41" w:name="_Toc422226613"/>
      <w:bookmarkStart w:id="42" w:name="_Toc422235697"/>
      <w:bookmarkStart w:id="43" w:name="_Toc422919296"/>
      <w:bookmarkStart w:id="44" w:name="_Toc422919348"/>
      <w:bookmarkStart w:id="45" w:name="_Toc420141994"/>
      <w:bookmarkStart w:id="46" w:name="_Toc350010823"/>
      <w:bookmarkStart w:id="47" w:name="_Toc353436001"/>
      <w:bookmarkStart w:id="48" w:name="_Toc354040511"/>
      <w:bookmarkEnd w:id="39"/>
      <w:bookmarkEnd w:id="40"/>
      <w:bookmarkEnd w:id="41"/>
      <w:bookmarkEnd w:id="42"/>
      <w:bookmarkEnd w:id="43"/>
      <w:bookmarkEnd w:id="44"/>
    </w:p>
    <w:p w:rsidR="003762CD" w:rsidRPr="00851210" w:rsidRDefault="003762CD" w:rsidP="003762CD">
      <w:pPr>
        <w:pStyle w:val="afff2"/>
        <w:keepNext/>
        <w:keepLines/>
        <w:numPr>
          <w:ilvl w:val="1"/>
          <w:numId w:val="33"/>
        </w:numPr>
        <w:spacing w:before="260" w:after="260" w:line="416" w:lineRule="auto"/>
        <w:ind w:firstLineChars="0"/>
        <w:jc w:val="left"/>
        <w:outlineLvl w:val="2"/>
        <w:rPr>
          <w:ins w:id="49" w:author="123" w:date="2015-06-16T13:55:00Z"/>
          <w:rFonts w:ascii="Arial" w:hAnsi="Arial" w:cs="Arial"/>
          <w:b/>
          <w:bCs/>
          <w:vanish/>
          <w:sz w:val="28"/>
          <w:szCs w:val="32"/>
        </w:rPr>
      </w:pPr>
      <w:bookmarkStart w:id="50" w:name="_Toc422226614"/>
      <w:bookmarkStart w:id="51" w:name="_Toc422235698"/>
      <w:bookmarkStart w:id="52" w:name="_Toc422919297"/>
      <w:bookmarkStart w:id="53" w:name="_Toc422919349"/>
      <w:bookmarkEnd w:id="50"/>
      <w:bookmarkEnd w:id="51"/>
      <w:bookmarkEnd w:id="52"/>
      <w:bookmarkEnd w:id="53"/>
    </w:p>
    <w:p w:rsidR="003C60A4" w:rsidRPr="00851210" w:rsidRDefault="003C60A4" w:rsidP="002A6EA9">
      <w:pPr>
        <w:pStyle w:val="31"/>
        <w:rPr>
          <w:rFonts w:ascii="Arial" w:hAnsi="Arial" w:cs="Arial"/>
        </w:rPr>
      </w:pPr>
      <w:bookmarkStart w:id="54" w:name="_Toc422919350"/>
      <w:r w:rsidRPr="00851210">
        <w:rPr>
          <w:rFonts w:ascii="Arial" w:hAnsi="Arial" w:cs="Arial"/>
        </w:rPr>
        <w:t>IDN</w:t>
      </w:r>
      <w:bookmarkEnd w:id="45"/>
      <w:bookmarkEnd w:id="54"/>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3C60A4" w:rsidRPr="00851210" w:rsidTr="00A27A3F">
        <w:tc>
          <w:tcPr>
            <w:tcW w:w="2660" w:type="dxa"/>
          </w:tcPr>
          <w:p w:rsidR="003C60A4" w:rsidRPr="00851210" w:rsidRDefault="003C60A4" w:rsidP="00A27A3F">
            <w:pPr>
              <w:pStyle w:val="a9"/>
              <w:rPr>
                <w:rFonts w:ascii="Arial" w:hAnsi="Arial" w:cs="Arial"/>
                <w:b/>
              </w:rPr>
            </w:pPr>
            <w:r w:rsidRPr="00851210">
              <w:rPr>
                <w:rFonts w:ascii="Arial" w:hAnsi="Arial" w:cs="Arial"/>
                <w:b/>
              </w:rPr>
              <w:t>DESCRIPTION</w:t>
            </w:r>
          </w:p>
        </w:tc>
        <w:tc>
          <w:tcPr>
            <w:tcW w:w="6237" w:type="dxa"/>
          </w:tcPr>
          <w:p w:rsidR="003C60A4" w:rsidRPr="00851210" w:rsidRDefault="003C60A4" w:rsidP="00A27A3F">
            <w:pPr>
              <w:pStyle w:val="a9"/>
              <w:rPr>
                <w:rFonts w:ascii="Arial" w:hAnsi="Arial" w:cs="Arial"/>
              </w:rPr>
            </w:pPr>
            <w:r w:rsidRPr="00851210">
              <w:rPr>
                <w:rFonts w:ascii="Arial" w:hAnsi="Arial" w:cs="Arial"/>
              </w:rPr>
              <w:t>The *IDN</w:t>
            </w:r>
            <w:r w:rsidR="00562831" w:rsidRPr="00851210">
              <w:rPr>
                <w:rFonts w:ascii="Arial" w:hAnsi="Arial" w:cs="Arial"/>
              </w:rPr>
              <w:t>?</w:t>
            </w:r>
            <w:r w:rsidR="00290C7E" w:rsidRPr="00851210">
              <w:rPr>
                <w:rFonts w:ascii="Arial" w:hAnsi="Arial" w:cs="Arial"/>
              </w:rPr>
              <w:t xml:space="preserve"> q</w:t>
            </w:r>
            <w:r w:rsidRPr="00851210">
              <w:rPr>
                <w:rFonts w:ascii="Arial" w:hAnsi="Arial" w:cs="Arial"/>
              </w:rPr>
              <w:t>uery causes the instrument to identify itself. The r</w:t>
            </w:r>
            <w:r w:rsidR="000C3B27" w:rsidRPr="00851210">
              <w:rPr>
                <w:rFonts w:ascii="Arial" w:hAnsi="Arial" w:cs="Arial"/>
              </w:rPr>
              <w:t xml:space="preserve">esponse comprises manufacturer, </w:t>
            </w:r>
            <w:r w:rsidRPr="00851210">
              <w:rPr>
                <w:rFonts w:ascii="Arial" w:hAnsi="Arial" w:cs="Arial"/>
              </w:rPr>
              <w:t>model, serial number, software version and firmware version.</w:t>
            </w:r>
          </w:p>
          <w:p w:rsidR="003C60A4" w:rsidRPr="00851210" w:rsidRDefault="003C60A4" w:rsidP="00A27A3F">
            <w:pPr>
              <w:pStyle w:val="a9"/>
              <w:rPr>
                <w:rFonts w:ascii="Arial" w:hAnsi="Arial" w:cs="Arial"/>
              </w:rPr>
            </w:pPr>
          </w:p>
        </w:tc>
      </w:tr>
      <w:tr w:rsidR="003C60A4" w:rsidRPr="00851210" w:rsidTr="00A27A3F">
        <w:tc>
          <w:tcPr>
            <w:tcW w:w="2660" w:type="dxa"/>
          </w:tcPr>
          <w:p w:rsidR="003C60A4" w:rsidRPr="00851210" w:rsidRDefault="003C60A4" w:rsidP="00A27A3F">
            <w:pPr>
              <w:pStyle w:val="a9"/>
              <w:rPr>
                <w:rFonts w:ascii="Arial" w:hAnsi="Arial" w:cs="Arial"/>
                <w:b/>
              </w:rPr>
            </w:pPr>
            <w:r w:rsidRPr="00851210">
              <w:rPr>
                <w:rFonts w:ascii="Arial" w:hAnsi="Arial" w:cs="Arial"/>
                <w:b/>
              </w:rPr>
              <w:t xml:space="preserve">QUERY SYNTAX  </w:t>
            </w:r>
          </w:p>
        </w:tc>
        <w:tc>
          <w:tcPr>
            <w:tcW w:w="6237" w:type="dxa"/>
          </w:tcPr>
          <w:p w:rsidR="003C60A4" w:rsidRPr="00851210" w:rsidRDefault="003C60A4" w:rsidP="00A27A3F">
            <w:pPr>
              <w:pStyle w:val="a9"/>
              <w:rPr>
                <w:rFonts w:ascii="Arial" w:hAnsi="Arial" w:cs="Arial"/>
              </w:rPr>
            </w:pPr>
            <w:r w:rsidRPr="00851210">
              <w:rPr>
                <w:rFonts w:ascii="Arial" w:hAnsi="Arial" w:cs="Arial"/>
              </w:rPr>
              <w:t>*IDN?</w:t>
            </w:r>
          </w:p>
          <w:p w:rsidR="003C60A4" w:rsidRPr="00851210" w:rsidRDefault="003C60A4" w:rsidP="00A27A3F">
            <w:pPr>
              <w:pStyle w:val="a9"/>
              <w:rPr>
                <w:rFonts w:ascii="Arial" w:hAnsi="Arial" w:cs="Arial"/>
              </w:rPr>
            </w:pPr>
          </w:p>
        </w:tc>
      </w:tr>
      <w:tr w:rsidR="003C60A4" w:rsidRPr="00851210" w:rsidTr="00A27A3F">
        <w:tc>
          <w:tcPr>
            <w:tcW w:w="2660" w:type="dxa"/>
          </w:tcPr>
          <w:p w:rsidR="003C60A4" w:rsidRPr="00851210" w:rsidRDefault="003C60A4" w:rsidP="00A27A3F">
            <w:pPr>
              <w:pStyle w:val="a9"/>
              <w:rPr>
                <w:rFonts w:ascii="Arial" w:hAnsi="Arial" w:cs="Arial"/>
                <w:b/>
              </w:rPr>
            </w:pPr>
            <w:r w:rsidRPr="00851210">
              <w:rPr>
                <w:rFonts w:ascii="Arial" w:hAnsi="Arial" w:cs="Arial"/>
                <w:b/>
              </w:rPr>
              <w:t>RESPONSE FORMAT</w:t>
            </w:r>
          </w:p>
        </w:tc>
        <w:tc>
          <w:tcPr>
            <w:tcW w:w="6237" w:type="dxa"/>
          </w:tcPr>
          <w:p w:rsidR="003C60A4" w:rsidRPr="00851210" w:rsidRDefault="003C60A4" w:rsidP="00A27A3F">
            <w:pPr>
              <w:pStyle w:val="a9"/>
              <w:rPr>
                <w:rFonts w:ascii="Arial" w:hAnsi="Arial" w:cs="Arial"/>
              </w:rPr>
            </w:pPr>
            <w:r w:rsidRPr="00851210">
              <w:rPr>
                <w:rFonts w:ascii="Arial" w:hAnsi="Arial" w:cs="Arial"/>
              </w:rPr>
              <w:t>*IDN, &lt;device id&gt;,&lt;model&gt;,&lt;serial number&gt;,</w:t>
            </w:r>
          </w:p>
          <w:p w:rsidR="003C60A4" w:rsidRPr="00851210" w:rsidRDefault="003C60A4" w:rsidP="00A27A3F">
            <w:pPr>
              <w:pStyle w:val="a9"/>
              <w:rPr>
                <w:rFonts w:ascii="Arial" w:hAnsi="Arial" w:cs="Arial"/>
              </w:rPr>
            </w:pPr>
            <w:r w:rsidRPr="00851210">
              <w:rPr>
                <w:rFonts w:ascii="Arial" w:hAnsi="Arial" w:cs="Arial"/>
              </w:rPr>
              <w:lastRenderedPageBreak/>
              <w:t>&lt;software version&gt;,</w:t>
            </w:r>
            <w:r w:rsidR="0071010C" w:rsidRPr="00851210">
              <w:rPr>
                <w:rFonts w:ascii="Arial" w:hAnsi="Arial" w:cs="Arial"/>
              </w:rPr>
              <w:t xml:space="preserve"> </w:t>
            </w:r>
            <w:r w:rsidRPr="00851210">
              <w:rPr>
                <w:rFonts w:ascii="Arial" w:hAnsi="Arial" w:cs="Arial"/>
              </w:rPr>
              <w:t>&lt;firmware version&gt;.</w:t>
            </w:r>
          </w:p>
          <w:p w:rsidR="00305500" w:rsidRPr="00851210" w:rsidRDefault="00305500" w:rsidP="00A27A3F">
            <w:pPr>
              <w:pStyle w:val="a9"/>
              <w:rPr>
                <w:rFonts w:ascii="Arial" w:hAnsi="Arial" w:cs="Arial"/>
              </w:rPr>
            </w:pPr>
          </w:p>
          <w:p w:rsidR="003C60A4" w:rsidRPr="00851210" w:rsidRDefault="003C60A4" w:rsidP="00A27A3F">
            <w:pPr>
              <w:pStyle w:val="a9"/>
              <w:rPr>
                <w:rFonts w:ascii="Arial" w:hAnsi="Arial" w:cs="Arial"/>
              </w:rPr>
            </w:pPr>
            <w:r w:rsidRPr="00851210">
              <w:rPr>
                <w:rFonts w:ascii="Arial" w:hAnsi="Arial" w:cs="Arial"/>
              </w:rPr>
              <w:t>&lt;device id&gt;:=“</w:t>
            </w:r>
            <w:r w:rsidR="00017A22" w:rsidRPr="00851210">
              <w:rPr>
                <w:rFonts w:ascii="Arial" w:hAnsi="Arial" w:cs="Arial"/>
              </w:rPr>
              <w:t>SDG</w:t>
            </w:r>
            <w:r w:rsidRPr="00851210">
              <w:rPr>
                <w:rFonts w:ascii="Arial" w:hAnsi="Arial" w:cs="Arial"/>
              </w:rPr>
              <w:t>” is used to identify instrument.</w:t>
            </w:r>
          </w:p>
          <w:p w:rsidR="003C60A4" w:rsidRPr="00851210" w:rsidRDefault="003C60A4" w:rsidP="00A27A3F">
            <w:pPr>
              <w:pStyle w:val="a9"/>
              <w:rPr>
                <w:rFonts w:ascii="Arial" w:hAnsi="Arial" w:cs="Arial"/>
              </w:rPr>
            </w:pPr>
            <w:r w:rsidRPr="00851210">
              <w:rPr>
                <w:rFonts w:ascii="Arial" w:hAnsi="Arial" w:cs="Arial"/>
              </w:rPr>
              <w:t>&lt;model&gt;:= A model identifier less than 14 characters</w:t>
            </w:r>
            <w:r w:rsidR="00C87A3F" w:rsidRPr="00851210">
              <w:rPr>
                <w:rFonts w:ascii="Arial" w:hAnsi="Arial" w:cs="Arial"/>
              </w:rPr>
              <w:t>,</w:t>
            </w:r>
            <w:r w:rsidR="00653F95" w:rsidRPr="00851210">
              <w:rPr>
                <w:rFonts w:ascii="Arial" w:hAnsi="Arial" w:cs="Arial"/>
              </w:rPr>
              <w:t xml:space="preserve"> </w:t>
            </w:r>
            <w:r w:rsidR="00C87A3F" w:rsidRPr="00851210">
              <w:rPr>
                <w:rFonts w:ascii="Arial" w:hAnsi="Arial" w:cs="Arial"/>
              </w:rPr>
              <w:t xml:space="preserve">should not contain the </w:t>
            </w:r>
            <w:r w:rsidR="004C3E1A" w:rsidRPr="00851210">
              <w:rPr>
                <w:rFonts w:ascii="Arial" w:hAnsi="Arial" w:cs="Arial"/>
              </w:rPr>
              <w:t>word “MODEL</w:t>
            </w:r>
            <w:r w:rsidR="00C87A3F" w:rsidRPr="00851210">
              <w:rPr>
                <w:rFonts w:ascii="Arial" w:hAnsi="Arial" w:cs="Arial"/>
              </w:rPr>
              <w:t>”</w:t>
            </w:r>
            <w:r w:rsidRPr="00851210">
              <w:rPr>
                <w:rFonts w:ascii="Arial" w:hAnsi="Arial" w:cs="Arial"/>
              </w:rPr>
              <w:t>.</w:t>
            </w:r>
          </w:p>
          <w:p w:rsidR="001C132A" w:rsidRPr="00851210" w:rsidRDefault="001C132A" w:rsidP="00A27A3F">
            <w:pPr>
              <w:pStyle w:val="a9"/>
              <w:rPr>
                <w:rFonts w:ascii="Arial" w:hAnsi="Arial" w:cs="Arial"/>
              </w:rPr>
            </w:pPr>
            <w:r w:rsidRPr="00851210">
              <w:rPr>
                <w:rFonts w:ascii="Arial" w:hAnsi="Arial" w:cs="Arial"/>
              </w:rPr>
              <w:t>&lt;serial number&gt;:</w:t>
            </w:r>
            <w:r w:rsidR="0042424D" w:rsidRPr="00851210">
              <w:rPr>
                <w:rFonts w:ascii="Arial" w:hAnsi="Arial" w:cs="Arial"/>
              </w:rPr>
              <w:t>Each product has its own number, the serial number can labeled product uniqueness.</w:t>
            </w:r>
          </w:p>
          <w:p w:rsidR="003C60A4" w:rsidRPr="00851210" w:rsidRDefault="003C60A4" w:rsidP="00A27A3F">
            <w:pPr>
              <w:pStyle w:val="a9"/>
              <w:rPr>
                <w:rFonts w:ascii="Arial" w:hAnsi="Arial" w:cs="Arial"/>
              </w:rPr>
            </w:pPr>
            <w:r w:rsidRPr="00851210">
              <w:rPr>
                <w:rFonts w:ascii="Arial" w:hAnsi="Arial" w:cs="Arial"/>
              </w:rPr>
              <w:t>&lt;software version&gt;:= A serial numbers about software version.</w:t>
            </w:r>
          </w:p>
          <w:p w:rsidR="003C60A4" w:rsidRPr="00851210" w:rsidRDefault="003C60A4" w:rsidP="00A27A3F">
            <w:pPr>
              <w:pStyle w:val="a9"/>
              <w:rPr>
                <w:rFonts w:ascii="Arial" w:hAnsi="Arial" w:cs="Arial"/>
              </w:rPr>
            </w:pPr>
            <w:r w:rsidRPr="00851210">
              <w:rPr>
                <w:rFonts w:ascii="Arial" w:hAnsi="Arial" w:cs="Arial"/>
              </w:rPr>
              <w:t>&lt;firmware version&gt;:=</w:t>
            </w:r>
            <w:r w:rsidR="00447A7A" w:rsidRPr="00851210">
              <w:rPr>
                <w:rFonts w:ascii="Arial" w:hAnsi="Arial" w:cs="Arial"/>
              </w:rPr>
              <w:t>The firmware</w:t>
            </w:r>
            <w:r w:rsidR="00A75C2D" w:rsidRPr="00851210">
              <w:rPr>
                <w:rFonts w:ascii="Arial" w:hAnsi="Arial" w:cs="Arial"/>
              </w:rPr>
              <w:t xml:space="preserve"> level </w:t>
            </w:r>
            <w:r w:rsidR="00653F95" w:rsidRPr="00851210">
              <w:rPr>
                <w:rFonts w:ascii="Arial" w:hAnsi="Arial" w:cs="Arial"/>
              </w:rPr>
              <w:t>field, should</w:t>
            </w:r>
            <w:r w:rsidR="00C64144" w:rsidRPr="00851210">
              <w:rPr>
                <w:rFonts w:ascii="Arial" w:hAnsi="Arial" w:cs="Arial"/>
              </w:rPr>
              <w:t xml:space="preserve"> contain information</w:t>
            </w:r>
            <w:r w:rsidR="008E431B" w:rsidRPr="00851210">
              <w:rPr>
                <w:rFonts w:ascii="Arial" w:hAnsi="Arial" w:cs="Arial"/>
              </w:rPr>
              <w:t xml:space="preserve"> about all separately</w:t>
            </w:r>
            <w:r w:rsidR="00F04C43" w:rsidRPr="00851210">
              <w:rPr>
                <w:rFonts w:ascii="Arial" w:hAnsi="Arial" w:cs="Arial"/>
              </w:rPr>
              <w:t xml:space="preserve"> revisable </w:t>
            </w:r>
            <w:r w:rsidR="00653F95" w:rsidRPr="00851210">
              <w:rPr>
                <w:rFonts w:ascii="Arial" w:hAnsi="Arial" w:cs="Arial"/>
              </w:rPr>
              <w:t>subsystems. This</w:t>
            </w:r>
            <w:r w:rsidR="00F04C43" w:rsidRPr="00851210">
              <w:rPr>
                <w:rFonts w:ascii="Arial" w:hAnsi="Arial" w:cs="Arial"/>
              </w:rPr>
              <w:t xml:space="preserve"> information can be contained </w:t>
            </w:r>
            <w:r w:rsidR="007C7D83" w:rsidRPr="00851210">
              <w:rPr>
                <w:rFonts w:ascii="Arial" w:hAnsi="Arial" w:cs="Arial"/>
              </w:rPr>
              <w:t>in single or multiple revision codes.</w:t>
            </w:r>
          </w:p>
          <w:p w:rsidR="003C60A4" w:rsidRPr="00851210" w:rsidRDefault="003C60A4" w:rsidP="00A27A3F">
            <w:pPr>
              <w:pStyle w:val="a9"/>
              <w:rPr>
                <w:rFonts w:ascii="Arial" w:hAnsi="Arial" w:cs="Arial"/>
              </w:rPr>
            </w:pPr>
          </w:p>
        </w:tc>
      </w:tr>
      <w:tr w:rsidR="003C60A4" w:rsidRPr="00851210" w:rsidTr="00A27A3F">
        <w:tc>
          <w:tcPr>
            <w:tcW w:w="2660" w:type="dxa"/>
          </w:tcPr>
          <w:p w:rsidR="003C60A4" w:rsidRPr="00851210" w:rsidRDefault="003C60A4" w:rsidP="00A27A3F">
            <w:pPr>
              <w:pStyle w:val="a9"/>
              <w:rPr>
                <w:rFonts w:ascii="Arial" w:hAnsi="Arial" w:cs="Arial"/>
                <w:b/>
              </w:rPr>
            </w:pPr>
            <w:r w:rsidRPr="00851210">
              <w:rPr>
                <w:rFonts w:ascii="Arial" w:hAnsi="Arial" w:cs="Arial"/>
                <w:b/>
              </w:rPr>
              <w:lastRenderedPageBreak/>
              <w:t xml:space="preserve">EXAMPLE </w:t>
            </w:r>
          </w:p>
        </w:tc>
        <w:tc>
          <w:tcPr>
            <w:tcW w:w="6237" w:type="dxa"/>
          </w:tcPr>
          <w:p w:rsidR="003C60A4" w:rsidRPr="00851210" w:rsidRDefault="003C60A4" w:rsidP="00A27A3F">
            <w:pPr>
              <w:pStyle w:val="a9"/>
              <w:rPr>
                <w:rFonts w:ascii="Arial" w:hAnsi="Arial" w:cs="Arial"/>
              </w:rPr>
            </w:pPr>
            <w:r w:rsidRPr="00851210">
              <w:rPr>
                <w:rFonts w:ascii="Arial" w:hAnsi="Arial" w:cs="Arial"/>
              </w:rPr>
              <w:t>Reads version information.</w:t>
            </w:r>
          </w:p>
          <w:p w:rsidR="003C60A4" w:rsidRPr="00851210" w:rsidRDefault="003C60A4" w:rsidP="00A27A3F">
            <w:pPr>
              <w:pStyle w:val="a9"/>
              <w:rPr>
                <w:rFonts w:ascii="Arial" w:hAnsi="Arial" w:cs="Arial"/>
              </w:rPr>
            </w:pPr>
            <w:r w:rsidRPr="00851210">
              <w:rPr>
                <w:rFonts w:ascii="Arial" w:hAnsi="Arial" w:cs="Arial"/>
              </w:rPr>
              <w:t>*IDN?</w:t>
            </w:r>
          </w:p>
          <w:p w:rsidR="003C60A4" w:rsidRPr="00851210" w:rsidRDefault="003C60A4" w:rsidP="00A27A3F">
            <w:pPr>
              <w:pStyle w:val="a9"/>
              <w:rPr>
                <w:rFonts w:ascii="Arial" w:hAnsi="Arial" w:cs="Arial"/>
              </w:rPr>
            </w:pPr>
            <w:r w:rsidRPr="00851210">
              <w:rPr>
                <w:rFonts w:ascii="Arial" w:hAnsi="Arial" w:cs="Arial"/>
              </w:rPr>
              <w:t>Return:</w:t>
            </w:r>
          </w:p>
          <w:p w:rsidR="003C60A4" w:rsidRPr="00851210" w:rsidRDefault="003C60A4" w:rsidP="00A27A3F">
            <w:pPr>
              <w:pStyle w:val="a9"/>
              <w:rPr>
                <w:rFonts w:ascii="Arial" w:hAnsi="Arial" w:cs="Arial"/>
              </w:rPr>
            </w:pPr>
            <w:r w:rsidRPr="00851210">
              <w:rPr>
                <w:rFonts w:ascii="Arial" w:hAnsi="Arial" w:cs="Arial"/>
              </w:rPr>
              <w:t xml:space="preserve">*IDN </w:t>
            </w:r>
            <w:r w:rsidR="00BA12EA" w:rsidRPr="00851210">
              <w:rPr>
                <w:rFonts w:ascii="Arial" w:hAnsi="Arial" w:cs="Arial"/>
              </w:rPr>
              <w:t>SDG,</w:t>
            </w:r>
            <w:r w:rsidR="00DD1F16" w:rsidRPr="00851210">
              <w:rPr>
                <w:rFonts w:ascii="Arial" w:hAnsi="Arial" w:cs="Arial"/>
              </w:rPr>
              <w:t xml:space="preserve"> </w:t>
            </w:r>
            <w:r w:rsidR="00BA12EA" w:rsidRPr="00851210">
              <w:rPr>
                <w:rFonts w:ascii="Arial" w:hAnsi="Arial" w:cs="Arial"/>
              </w:rPr>
              <w:t>SDG5162</w:t>
            </w:r>
            <w:r w:rsidRPr="00851210">
              <w:rPr>
                <w:rFonts w:ascii="Arial" w:hAnsi="Arial" w:cs="Arial"/>
              </w:rPr>
              <w:t>,</w:t>
            </w:r>
            <w:r w:rsidR="00DD1F16" w:rsidRPr="00851210">
              <w:rPr>
                <w:rFonts w:ascii="Arial" w:hAnsi="Arial" w:cs="Arial"/>
              </w:rPr>
              <w:t xml:space="preserve"> </w:t>
            </w:r>
            <w:r w:rsidRPr="00851210">
              <w:rPr>
                <w:rFonts w:ascii="Arial" w:hAnsi="Arial" w:cs="Arial"/>
              </w:rPr>
              <w:t>120465, 5.01.02.05, 02-00-00-21</w:t>
            </w:r>
          </w:p>
          <w:p w:rsidR="003C60A4" w:rsidRPr="00851210" w:rsidRDefault="003C60A4" w:rsidP="005B139F">
            <w:pPr>
              <w:pStyle w:val="a9"/>
              <w:rPr>
                <w:rFonts w:ascii="Arial" w:hAnsi="Arial" w:cs="Arial"/>
              </w:rPr>
            </w:pPr>
            <w:r w:rsidRPr="00851210">
              <w:rPr>
                <w:rFonts w:ascii="Arial" w:hAnsi="Arial" w:cs="Arial"/>
              </w:rPr>
              <w:t>-24(</w:t>
            </w:r>
            <w:r w:rsidR="005B139F" w:rsidRPr="00851210">
              <w:rPr>
                <w:rFonts w:ascii="Arial" w:hAnsi="Arial" w:cs="Arial"/>
              </w:rPr>
              <w:t xml:space="preserve">It </w:t>
            </w:r>
            <w:r w:rsidRPr="00851210">
              <w:rPr>
                <w:rFonts w:ascii="Arial" w:hAnsi="Arial" w:cs="Arial"/>
              </w:rPr>
              <w:t>may differ from each version)</w:t>
            </w:r>
          </w:p>
          <w:p w:rsidR="00AB263A" w:rsidRPr="00851210" w:rsidRDefault="00AB263A" w:rsidP="00AB263A">
            <w:pPr>
              <w:pStyle w:val="a9"/>
              <w:rPr>
                <w:rFonts w:ascii="Arial" w:hAnsi="Arial" w:cs="Arial"/>
              </w:rPr>
            </w:pPr>
          </w:p>
        </w:tc>
      </w:tr>
    </w:tbl>
    <w:p w:rsidR="00013B54" w:rsidRPr="00851210" w:rsidRDefault="00A9417E" w:rsidP="00013B54">
      <w:pPr>
        <w:rPr>
          <w:rFonts w:ascii="Arial" w:hAnsi="Arial" w:cs="Arial"/>
        </w:rPr>
      </w:pPr>
      <w:r w:rsidRPr="00851210">
        <w:rPr>
          <w:rFonts w:ascii="Arial" w:hAnsi="Arial" w:cs="Arial"/>
        </w:rPr>
        <w:t>Notes:</w:t>
      </w:r>
    </w:p>
    <w:p w:rsidR="001C4D06" w:rsidRPr="00851210" w:rsidRDefault="001C4D06" w:rsidP="00013B54">
      <w:pPr>
        <w:rPr>
          <w:rFonts w:ascii="Arial" w:hAnsi="Arial" w:cs="Arial"/>
        </w:rPr>
      </w:pPr>
      <w:r w:rsidRPr="00851210">
        <w:rPr>
          <w:rFonts w:ascii="Arial" w:hAnsi="Arial" w:cs="Arial"/>
        </w:rPr>
        <w:t>1)</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2"/>
        <w:gridCol w:w="1895"/>
        <w:gridCol w:w="1314"/>
        <w:gridCol w:w="1417"/>
        <w:gridCol w:w="1243"/>
      </w:tblGrid>
      <w:tr w:rsidR="00E53642" w:rsidRPr="00851210" w:rsidTr="00984797">
        <w:trPr>
          <w:trHeight w:val="285"/>
        </w:trPr>
        <w:tc>
          <w:tcPr>
            <w:tcW w:w="2392" w:type="dxa"/>
            <w:shd w:val="clear" w:color="auto" w:fill="auto"/>
            <w:noWrap/>
            <w:vAlign w:val="center"/>
          </w:tcPr>
          <w:p w:rsidR="00E53642" w:rsidRPr="00851210" w:rsidRDefault="00E53642" w:rsidP="00140A4B">
            <w:pPr>
              <w:pStyle w:val="a9"/>
              <w:rPr>
                <w:rFonts w:ascii="Arial" w:hAnsi="Arial" w:cs="Arial"/>
              </w:rPr>
            </w:pPr>
            <w:r w:rsidRPr="00851210">
              <w:rPr>
                <w:rFonts w:ascii="Arial" w:hAnsi="Arial" w:cs="Arial"/>
              </w:rPr>
              <w:t>Parameter/command</w:t>
            </w:r>
          </w:p>
        </w:tc>
        <w:tc>
          <w:tcPr>
            <w:tcW w:w="1895" w:type="dxa"/>
            <w:vAlign w:val="center"/>
          </w:tcPr>
          <w:p w:rsidR="00E53642" w:rsidRPr="00851210" w:rsidRDefault="00E53642" w:rsidP="00140A4B">
            <w:pPr>
              <w:pStyle w:val="a9"/>
              <w:rPr>
                <w:rFonts w:ascii="Arial" w:hAnsi="Arial" w:cs="Arial"/>
              </w:rPr>
            </w:pPr>
            <w:r w:rsidRPr="00851210">
              <w:rPr>
                <w:rFonts w:ascii="Arial" w:hAnsi="Arial" w:cs="Arial"/>
              </w:rPr>
              <w:t>SDG800</w:t>
            </w:r>
          </w:p>
        </w:tc>
        <w:tc>
          <w:tcPr>
            <w:tcW w:w="1314" w:type="dxa"/>
            <w:vAlign w:val="center"/>
          </w:tcPr>
          <w:p w:rsidR="00E53642" w:rsidRPr="00851210" w:rsidRDefault="00E53642" w:rsidP="00140A4B">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E53642" w:rsidRPr="00851210" w:rsidRDefault="00E53642" w:rsidP="00140A4B">
            <w:pPr>
              <w:pStyle w:val="a9"/>
              <w:rPr>
                <w:rFonts w:ascii="Arial" w:hAnsi="Arial" w:cs="Arial"/>
              </w:rPr>
            </w:pPr>
            <w:r w:rsidRPr="00851210">
              <w:rPr>
                <w:rFonts w:ascii="Arial" w:hAnsi="Arial" w:cs="Arial"/>
              </w:rPr>
              <w:t>SDG2000X</w:t>
            </w:r>
          </w:p>
        </w:tc>
        <w:tc>
          <w:tcPr>
            <w:tcW w:w="1243" w:type="dxa"/>
            <w:shd w:val="clear" w:color="auto" w:fill="auto"/>
            <w:vAlign w:val="center"/>
          </w:tcPr>
          <w:p w:rsidR="00E53642" w:rsidRPr="00851210" w:rsidRDefault="00E53642" w:rsidP="00140A4B">
            <w:pPr>
              <w:pStyle w:val="a9"/>
              <w:rPr>
                <w:rFonts w:ascii="Arial" w:hAnsi="Arial" w:cs="Arial"/>
              </w:rPr>
            </w:pPr>
            <w:r w:rsidRPr="00851210">
              <w:rPr>
                <w:rFonts w:ascii="Arial" w:hAnsi="Arial" w:cs="Arial"/>
              </w:rPr>
              <w:t>SDG5000</w:t>
            </w:r>
          </w:p>
        </w:tc>
      </w:tr>
      <w:tr w:rsidR="00E53642" w:rsidRPr="00851210" w:rsidTr="00984797">
        <w:trPr>
          <w:trHeight w:val="285"/>
        </w:trPr>
        <w:tc>
          <w:tcPr>
            <w:tcW w:w="23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3642" w:rsidRPr="00851210" w:rsidRDefault="000F21EC" w:rsidP="00140A4B">
            <w:pPr>
              <w:pStyle w:val="a9"/>
              <w:rPr>
                <w:rFonts w:ascii="Arial" w:hAnsi="Arial" w:cs="Arial"/>
              </w:rPr>
            </w:pPr>
            <w:r w:rsidRPr="00851210">
              <w:rPr>
                <w:rFonts w:ascii="Arial" w:hAnsi="Arial" w:cs="Arial"/>
              </w:rPr>
              <w:t>&lt;firmware version&gt;</w:t>
            </w:r>
          </w:p>
        </w:tc>
        <w:tc>
          <w:tcPr>
            <w:tcW w:w="1895" w:type="dxa"/>
            <w:tcBorders>
              <w:top w:val="single" w:sz="4" w:space="0" w:color="auto"/>
              <w:left w:val="single" w:sz="4" w:space="0" w:color="auto"/>
              <w:bottom w:val="single" w:sz="4" w:space="0" w:color="auto"/>
              <w:right w:val="single" w:sz="4" w:space="0" w:color="auto"/>
            </w:tcBorders>
            <w:vAlign w:val="center"/>
          </w:tcPr>
          <w:p w:rsidR="00E53642" w:rsidRPr="00851210" w:rsidRDefault="003350D6" w:rsidP="00140A4B">
            <w:pPr>
              <w:pStyle w:val="a9"/>
              <w:rPr>
                <w:rFonts w:ascii="Arial" w:hAnsi="Arial" w:cs="Arial"/>
              </w:rPr>
            </w:pPr>
            <w:r w:rsidRPr="00851210">
              <w:rPr>
                <w:rFonts w:ascii="Arial" w:hAnsi="Arial" w:cs="Arial"/>
              </w:rPr>
              <w:t>yes</w:t>
            </w:r>
          </w:p>
        </w:tc>
        <w:tc>
          <w:tcPr>
            <w:tcW w:w="1314" w:type="dxa"/>
            <w:tcBorders>
              <w:top w:val="single" w:sz="4" w:space="0" w:color="auto"/>
              <w:left w:val="single" w:sz="4" w:space="0" w:color="auto"/>
              <w:bottom w:val="single" w:sz="4" w:space="0" w:color="auto"/>
              <w:right w:val="single" w:sz="4" w:space="0" w:color="auto"/>
            </w:tcBorders>
            <w:vAlign w:val="center"/>
          </w:tcPr>
          <w:p w:rsidR="00E53642" w:rsidRPr="00851210" w:rsidRDefault="00E53642" w:rsidP="00140A4B">
            <w:pPr>
              <w:pStyle w:val="a9"/>
              <w:rPr>
                <w:rFonts w:ascii="Arial" w:hAnsi="Arial" w:cs="Arial"/>
              </w:rPr>
            </w:pPr>
            <w:r w:rsidRPr="00851210">
              <w:rPr>
                <w:rFonts w:ascii="Arial" w:hAnsi="Arial" w:cs="Arial"/>
              </w:rPr>
              <w:t>yes</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3642" w:rsidRPr="00851210" w:rsidRDefault="00E53642" w:rsidP="00140A4B">
            <w:pPr>
              <w:pStyle w:val="a9"/>
              <w:rPr>
                <w:rFonts w:ascii="Arial" w:hAnsi="Arial" w:cs="Arial"/>
              </w:rPr>
            </w:pPr>
            <w:r w:rsidRPr="00851210">
              <w:rPr>
                <w:rFonts w:ascii="Arial" w:hAnsi="Arial" w:cs="Arial"/>
              </w:rPr>
              <w:t>yes</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rsidR="00E53642" w:rsidRPr="00851210" w:rsidRDefault="008E4C82" w:rsidP="008E4C82">
            <w:pPr>
              <w:pStyle w:val="a9"/>
              <w:ind w:firstLineChars="150" w:firstLine="315"/>
              <w:jc w:val="left"/>
              <w:rPr>
                <w:rFonts w:ascii="Arial" w:hAnsi="Arial" w:cs="Arial"/>
              </w:rPr>
            </w:pPr>
            <w:r w:rsidRPr="00851210">
              <w:rPr>
                <w:rFonts w:ascii="Arial" w:hAnsi="Arial" w:cs="Arial"/>
              </w:rPr>
              <w:t>no</w:t>
            </w:r>
          </w:p>
        </w:tc>
      </w:tr>
    </w:tbl>
    <w:bookmarkEnd w:id="46"/>
    <w:bookmarkEnd w:id="47"/>
    <w:bookmarkEnd w:id="48"/>
    <w:p w:rsidR="00EF694B" w:rsidRPr="00851210" w:rsidRDefault="002C4846" w:rsidP="00EF694B">
      <w:pPr>
        <w:pStyle w:val="a9"/>
        <w:rPr>
          <w:rFonts w:ascii="Arial" w:hAnsi="Arial" w:cs="Arial"/>
        </w:rPr>
      </w:pPr>
      <w:r w:rsidRPr="00851210">
        <w:rPr>
          <w:rFonts w:ascii="Arial" w:hAnsi="Arial" w:cs="Arial"/>
        </w:rPr>
        <w:t xml:space="preserve">2) </w:t>
      </w:r>
      <w:r w:rsidR="00606FD8" w:rsidRPr="00851210">
        <w:rPr>
          <w:rFonts w:ascii="Arial" w:hAnsi="Arial" w:cs="Arial"/>
        </w:rPr>
        <w:t xml:space="preserve">Explain </w:t>
      </w:r>
      <w:r w:rsidR="001C4D06" w:rsidRPr="00851210">
        <w:rPr>
          <w:rFonts w:ascii="Arial" w:hAnsi="Arial" w:cs="Arial"/>
        </w:rPr>
        <w:t>for &lt;firmware version&gt;:</w:t>
      </w:r>
      <w:r w:rsidR="00671C6C" w:rsidRPr="00851210">
        <w:rPr>
          <w:rFonts w:ascii="Arial" w:hAnsi="Arial" w:cs="Arial"/>
        </w:rPr>
        <w:t>value</w:t>
      </w:r>
      <w:r w:rsidR="008330F5" w:rsidRPr="00851210">
        <w:rPr>
          <w:rFonts w:ascii="Arial" w:hAnsi="Arial" w:cs="Arial"/>
        </w:rPr>
        <w:t>1</w:t>
      </w:r>
      <w:r w:rsidR="00EF694B" w:rsidRPr="00851210">
        <w:rPr>
          <w:rFonts w:ascii="Arial" w:hAnsi="Arial" w:cs="Arial"/>
        </w:rPr>
        <w:t>-</w:t>
      </w:r>
      <w:r w:rsidR="00396A56" w:rsidRPr="00851210">
        <w:rPr>
          <w:rFonts w:ascii="Arial" w:hAnsi="Arial" w:cs="Arial"/>
        </w:rPr>
        <w:t xml:space="preserve"> </w:t>
      </w:r>
      <w:r w:rsidR="00B6528C" w:rsidRPr="00851210">
        <w:rPr>
          <w:rFonts w:ascii="Arial" w:hAnsi="Arial" w:cs="Arial"/>
        </w:rPr>
        <w:t>value</w:t>
      </w:r>
      <w:r w:rsidR="002850A4" w:rsidRPr="00851210">
        <w:rPr>
          <w:rFonts w:ascii="Arial" w:hAnsi="Arial" w:cs="Arial"/>
        </w:rPr>
        <w:t>2</w:t>
      </w:r>
      <w:r w:rsidR="00EF694B" w:rsidRPr="00851210">
        <w:rPr>
          <w:rFonts w:ascii="Arial" w:hAnsi="Arial" w:cs="Arial"/>
        </w:rPr>
        <w:t>-</w:t>
      </w:r>
      <w:r w:rsidR="00396A56" w:rsidRPr="00851210">
        <w:rPr>
          <w:rFonts w:ascii="Arial" w:hAnsi="Arial" w:cs="Arial"/>
        </w:rPr>
        <w:t xml:space="preserve"> </w:t>
      </w:r>
      <w:r w:rsidR="00B6528C" w:rsidRPr="00851210">
        <w:rPr>
          <w:rFonts w:ascii="Arial" w:hAnsi="Arial" w:cs="Arial"/>
        </w:rPr>
        <w:t>value</w:t>
      </w:r>
      <w:r w:rsidR="00F722FE" w:rsidRPr="00851210">
        <w:rPr>
          <w:rFonts w:ascii="Arial" w:hAnsi="Arial" w:cs="Arial"/>
        </w:rPr>
        <w:t>3</w:t>
      </w:r>
      <w:r w:rsidR="00EF694B" w:rsidRPr="00851210">
        <w:rPr>
          <w:rFonts w:ascii="Arial" w:hAnsi="Arial" w:cs="Arial"/>
        </w:rPr>
        <w:t>-</w:t>
      </w:r>
      <w:r w:rsidR="00B6528C" w:rsidRPr="00851210">
        <w:rPr>
          <w:rFonts w:ascii="Arial" w:hAnsi="Arial" w:cs="Arial"/>
        </w:rPr>
        <w:t xml:space="preserve"> value</w:t>
      </w:r>
      <w:r w:rsidR="002E5E39" w:rsidRPr="00851210">
        <w:rPr>
          <w:rFonts w:ascii="Arial" w:hAnsi="Arial" w:cs="Arial"/>
        </w:rPr>
        <w:t>4</w:t>
      </w:r>
      <w:r w:rsidR="00EF694B" w:rsidRPr="00851210">
        <w:rPr>
          <w:rFonts w:ascii="Arial" w:hAnsi="Arial" w:cs="Arial"/>
        </w:rPr>
        <w:t>-</w:t>
      </w:r>
      <w:r w:rsidR="00B6528C" w:rsidRPr="00851210">
        <w:rPr>
          <w:rFonts w:ascii="Arial" w:hAnsi="Arial" w:cs="Arial"/>
        </w:rPr>
        <w:t xml:space="preserve"> value</w:t>
      </w:r>
      <w:r w:rsidR="00181B81" w:rsidRPr="00851210">
        <w:rPr>
          <w:rFonts w:ascii="Arial" w:hAnsi="Arial" w:cs="Arial"/>
        </w:rPr>
        <w:t>5</w:t>
      </w:r>
      <w:r w:rsidR="00BC4DA0" w:rsidRPr="00851210">
        <w:rPr>
          <w:rFonts w:ascii="Arial" w:hAnsi="Arial" w:cs="Arial"/>
        </w:rPr>
        <w:t>.</w:t>
      </w:r>
    </w:p>
    <w:p w:rsidR="001C4D06" w:rsidRPr="00851210" w:rsidRDefault="000F513D" w:rsidP="00AB263A">
      <w:pPr>
        <w:pStyle w:val="a9"/>
        <w:rPr>
          <w:rFonts w:ascii="Arial" w:hAnsi="Arial" w:cs="Arial"/>
        </w:rPr>
      </w:pPr>
      <w:r w:rsidRPr="00851210">
        <w:rPr>
          <w:rFonts w:ascii="Arial" w:hAnsi="Arial" w:cs="Arial"/>
        </w:rPr>
        <w:tab/>
      </w:r>
      <w:r w:rsidR="00A71429" w:rsidRPr="00851210">
        <w:rPr>
          <w:rFonts w:ascii="Arial" w:hAnsi="Arial" w:cs="Arial"/>
        </w:rPr>
        <w:t>value1</w:t>
      </w:r>
      <w:r w:rsidRPr="00851210">
        <w:rPr>
          <w:rFonts w:ascii="Arial" w:hAnsi="Arial" w:cs="Arial"/>
        </w:rPr>
        <w:t>:</w:t>
      </w:r>
      <w:r w:rsidR="00C37A7E" w:rsidRPr="00851210">
        <w:rPr>
          <w:rFonts w:ascii="Arial" w:hAnsi="Arial" w:cs="Arial"/>
        </w:rPr>
        <w:t xml:space="preserve"> </w:t>
      </w:r>
      <w:r w:rsidRPr="00851210">
        <w:rPr>
          <w:rFonts w:ascii="Arial" w:hAnsi="Arial" w:cs="Arial"/>
        </w:rPr>
        <w:t>PCB version.</w:t>
      </w:r>
    </w:p>
    <w:p w:rsidR="000F513D" w:rsidRPr="00851210" w:rsidRDefault="000F513D" w:rsidP="00AB263A">
      <w:pPr>
        <w:pStyle w:val="a9"/>
        <w:rPr>
          <w:rFonts w:ascii="Arial" w:hAnsi="Arial" w:cs="Arial"/>
        </w:rPr>
      </w:pPr>
      <w:r w:rsidRPr="00851210">
        <w:rPr>
          <w:rFonts w:ascii="Arial" w:hAnsi="Arial" w:cs="Arial"/>
        </w:rPr>
        <w:tab/>
      </w:r>
      <w:r w:rsidR="00DB7D55" w:rsidRPr="00851210">
        <w:rPr>
          <w:rFonts w:ascii="Arial" w:hAnsi="Arial" w:cs="Arial"/>
        </w:rPr>
        <w:t>value2</w:t>
      </w:r>
      <w:r w:rsidRPr="00851210">
        <w:rPr>
          <w:rFonts w:ascii="Arial" w:hAnsi="Arial" w:cs="Arial"/>
        </w:rPr>
        <w:t>:</w:t>
      </w:r>
      <w:r w:rsidR="00C37A7E" w:rsidRPr="00851210">
        <w:rPr>
          <w:rFonts w:ascii="Arial" w:hAnsi="Arial" w:cs="Arial"/>
        </w:rPr>
        <w:t xml:space="preserve"> </w:t>
      </w:r>
      <w:r w:rsidR="00816D50" w:rsidRPr="00851210">
        <w:rPr>
          <w:rFonts w:ascii="Arial" w:hAnsi="Arial" w:cs="Arial"/>
        </w:rPr>
        <w:t>Hardware version</w:t>
      </w:r>
      <w:r w:rsidR="004C20AB" w:rsidRPr="00851210">
        <w:rPr>
          <w:rFonts w:ascii="Arial" w:hAnsi="Arial" w:cs="Arial"/>
        </w:rPr>
        <w:t>.</w:t>
      </w:r>
    </w:p>
    <w:p w:rsidR="004C20AB" w:rsidRPr="00851210" w:rsidRDefault="003E0510" w:rsidP="00C8340C">
      <w:pPr>
        <w:pStyle w:val="a9"/>
        <w:ind w:firstLine="420"/>
        <w:rPr>
          <w:rFonts w:ascii="Arial" w:hAnsi="Arial" w:cs="Arial"/>
        </w:rPr>
      </w:pPr>
      <w:r w:rsidRPr="00851210">
        <w:rPr>
          <w:rFonts w:ascii="Arial" w:hAnsi="Arial" w:cs="Arial"/>
        </w:rPr>
        <w:t>value3</w:t>
      </w:r>
      <w:r w:rsidR="004C20AB" w:rsidRPr="00851210">
        <w:rPr>
          <w:rFonts w:ascii="Arial" w:hAnsi="Arial" w:cs="Arial"/>
        </w:rPr>
        <w:t>:</w:t>
      </w:r>
      <w:r w:rsidR="00C37A7E" w:rsidRPr="00851210">
        <w:rPr>
          <w:rFonts w:ascii="Arial" w:hAnsi="Arial" w:cs="Arial"/>
        </w:rPr>
        <w:t xml:space="preserve"> </w:t>
      </w:r>
      <w:r w:rsidR="004C20AB" w:rsidRPr="00851210">
        <w:rPr>
          <w:rFonts w:ascii="Arial" w:hAnsi="Arial" w:cs="Arial"/>
        </w:rPr>
        <w:t xml:space="preserve">Hardware </w:t>
      </w:r>
      <w:r w:rsidR="00DD696D" w:rsidRPr="00851210">
        <w:rPr>
          <w:rFonts w:ascii="Arial" w:hAnsi="Arial" w:cs="Arial"/>
        </w:rPr>
        <w:t>sub</w:t>
      </w:r>
      <w:r w:rsidR="004C20AB" w:rsidRPr="00851210">
        <w:rPr>
          <w:rFonts w:ascii="Arial" w:hAnsi="Arial" w:cs="Arial"/>
        </w:rPr>
        <w:t>version</w:t>
      </w:r>
      <w:r w:rsidR="00BC4DA0" w:rsidRPr="00851210">
        <w:rPr>
          <w:rFonts w:ascii="Arial" w:hAnsi="Arial" w:cs="Arial"/>
        </w:rPr>
        <w:t>.</w:t>
      </w:r>
    </w:p>
    <w:p w:rsidR="00B5188C" w:rsidRPr="00851210" w:rsidRDefault="003E0510" w:rsidP="00B5188C">
      <w:pPr>
        <w:pStyle w:val="a9"/>
        <w:ind w:firstLine="420"/>
        <w:rPr>
          <w:rFonts w:ascii="Arial" w:hAnsi="Arial" w:cs="Arial"/>
        </w:rPr>
      </w:pPr>
      <w:r w:rsidRPr="00851210">
        <w:rPr>
          <w:rFonts w:ascii="Arial" w:hAnsi="Arial" w:cs="Arial"/>
        </w:rPr>
        <w:t>value4</w:t>
      </w:r>
      <w:r w:rsidR="00B5188C" w:rsidRPr="00851210">
        <w:rPr>
          <w:rFonts w:ascii="Arial" w:hAnsi="Arial" w:cs="Arial"/>
        </w:rPr>
        <w:t>:</w:t>
      </w:r>
      <w:r w:rsidR="00C37A7E" w:rsidRPr="00851210">
        <w:rPr>
          <w:rFonts w:ascii="Arial" w:hAnsi="Arial" w:cs="Arial"/>
        </w:rPr>
        <w:t xml:space="preserve"> </w:t>
      </w:r>
      <w:r w:rsidR="009817C4" w:rsidRPr="00851210">
        <w:rPr>
          <w:rFonts w:ascii="Arial" w:hAnsi="Arial" w:cs="Arial"/>
        </w:rPr>
        <w:t>FPGA</w:t>
      </w:r>
      <w:r w:rsidR="00B5188C" w:rsidRPr="00851210">
        <w:rPr>
          <w:rFonts w:ascii="Arial" w:hAnsi="Arial" w:cs="Arial"/>
        </w:rPr>
        <w:t xml:space="preserve"> version</w:t>
      </w:r>
      <w:r w:rsidR="00BC4DA0" w:rsidRPr="00851210">
        <w:rPr>
          <w:rFonts w:ascii="Arial" w:hAnsi="Arial" w:cs="Arial"/>
        </w:rPr>
        <w:t>.</w:t>
      </w:r>
    </w:p>
    <w:p w:rsidR="00970CF0" w:rsidRPr="00851210" w:rsidRDefault="003E0510" w:rsidP="009346C3">
      <w:pPr>
        <w:pStyle w:val="a9"/>
        <w:ind w:firstLine="420"/>
        <w:rPr>
          <w:rFonts w:ascii="Arial" w:hAnsi="Arial" w:cs="Arial"/>
        </w:rPr>
      </w:pPr>
      <w:r w:rsidRPr="00851210">
        <w:rPr>
          <w:rFonts w:ascii="Arial" w:hAnsi="Arial" w:cs="Arial"/>
        </w:rPr>
        <w:t>value5</w:t>
      </w:r>
      <w:r w:rsidR="00B7150B" w:rsidRPr="00851210">
        <w:rPr>
          <w:rFonts w:ascii="Arial" w:hAnsi="Arial" w:cs="Arial"/>
        </w:rPr>
        <w:t>:</w:t>
      </w:r>
      <w:r w:rsidR="00C37A7E" w:rsidRPr="00851210">
        <w:rPr>
          <w:rFonts w:ascii="Arial" w:hAnsi="Arial" w:cs="Arial"/>
        </w:rPr>
        <w:t xml:space="preserve"> </w:t>
      </w:r>
      <w:r w:rsidR="007F0EE2" w:rsidRPr="00851210">
        <w:rPr>
          <w:rFonts w:ascii="Arial" w:hAnsi="Arial" w:cs="Arial"/>
        </w:rPr>
        <w:t>CPLD</w:t>
      </w:r>
      <w:r w:rsidR="00B7150B" w:rsidRPr="00851210">
        <w:rPr>
          <w:rFonts w:ascii="Arial" w:hAnsi="Arial" w:cs="Arial"/>
        </w:rPr>
        <w:t xml:space="preserve"> version</w:t>
      </w:r>
      <w:r w:rsidR="00BC4DA0" w:rsidRPr="00851210">
        <w:rPr>
          <w:rFonts w:ascii="Arial" w:hAnsi="Arial" w:cs="Arial"/>
        </w:rPr>
        <w:t>.</w:t>
      </w:r>
    </w:p>
    <w:p w:rsidR="000521D3" w:rsidRPr="00851210" w:rsidRDefault="000521D3" w:rsidP="00856983">
      <w:pPr>
        <w:pStyle w:val="a9"/>
        <w:rPr>
          <w:rFonts w:ascii="Arial" w:hAnsi="Arial" w:cs="Arial"/>
        </w:rPr>
      </w:pPr>
    </w:p>
    <w:p w:rsidR="00CE1AB9" w:rsidRPr="00851210" w:rsidRDefault="00CE1AB9" w:rsidP="002A6EA9">
      <w:pPr>
        <w:pStyle w:val="31"/>
        <w:rPr>
          <w:rFonts w:ascii="Arial" w:hAnsi="Arial" w:cs="Arial"/>
        </w:rPr>
      </w:pPr>
      <w:bookmarkStart w:id="55" w:name="_OPC"/>
      <w:bookmarkStart w:id="56" w:name="_Toc350010824"/>
      <w:bookmarkStart w:id="57" w:name="_Toc353436002"/>
      <w:bookmarkStart w:id="58" w:name="_Toc354040512"/>
      <w:bookmarkStart w:id="59" w:name="_Toc420141995"/>
      <w:bookmarkStart w:id="60" w:name="_Toc422919351"/>
      <w:bookmarkEnd w:id="55"/>
      <w:r w:rsidRPr="00851210">
        <w:rPr>
          <w:rFonts w:ascii="Arial" w:hAnsi="Arial" w:cs="Arial"/>
        </w:rPr>
        <w:t>OPC</w:t>
      </w:r>
      <w:bookmarkEnd w:id="56"/>
      <w:bookmarkEnd w:id="57"/>
      <w:bookmarkEnd w:id="58"/>
      <w:bookmarkEnd w:id="59"/>
      <w:bookmarkEnd w:id="60"/>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CE1AB9" w:rsidRPr="00851210" w:rsidTr="00A27A3F">
        <w:tc>
          <w:tcPr>
            <w:tcW w:w="2660" w:type="dxa"/>
          </w:tcPr>
          <w:p w:rsidR="00CE1AB9" w:rsidRPr="00851210" w:rsidRDefault="00CE1AB9" w:rsidP="00A27A3F">
            <w:pPr>
              <w:pStyle w:val="a9"/>
              <w:rPr>
                <w:rFonts w:ascii="Arial" w:hAnsi="Arial" w:cs="Arial"/>
                <w:b/>
              </w:rPr>
            </w:pPr>
            <w:r w:rsidRPr="00851210">
              <w:rPr>
                <w:rFonts w:ascii="Arial" w:hAnsi="Arial" w:cs="Arial"/>
                <w:b/>
              </w:rPr>
              <w:t>DESCRIPTION</w:t>
            </w:r>
          </w:p>
        </w:tc>
        <w:tc>
          <w:tcPr>
            <w:tcW w:w="6237" w:type="dxa"/>
          </w:tcPr>
          <w:p w:rsidR="00CE1AB9" w:rsidRPr="00851210" w:rsidRDefault="00CE1AB9" w:rsidP="00A27A3F">
            <w:pPr>
              <w:pStyle w:val="a9"/>
              <w:ind w:left="2520" w:hangingChars="1200" w:hanging="2520"/>
              <w:rPr>
                <w:rFonts w:ascii="Arial" w:hAnsi="Arial" w:cs="Arial"/>
              </w:rPr>
            </w:pPr>
            <w:r w:rsidRPr="00851210">
              <w:rPr>
                <w:rFonts w:ascii="Arial" w:hAnsi="Arial" w:cs="Arial"/>
              </w:rPr>
              <w:t>The *OPC (Operation Complete) command sets the OPC</w:t>
            </w:r>
          </w:p>
          <w:p w:rsidR="00CE1AB9" w:rsidRPr="00851210" w:rsidRDefault="00CE1AB9" w:rsidP="00A27A3F">
            <w:pPr>
              <w:pStyle w:val="a9"/>
              <w:ind w:left="2520" w:hangingChars="1200" w:hanging="2520"/>
              <w:rPr>
                <w:rFonts w:ascii="Arial" w:hAnsi="Arial" w:cs="Arial"/>
              </w:rPr>
            </w:pPr>
            <w:r w:rsidRPr="00851210">
              <w:rPr>
                <w:rFonts w:ascii="Arial" w:hAnsi="Arial" w:cs="Arial"/>
              </w:rPr>
              <w:t xml:space="preserve">bit (bit 0) in the standard Event Status </w:t>
            </w:r>
            <w:r w:rsidR="004C4FBD" w:rsidRPr="00851210">
              <w:rPr>
                <w:rFonts w:ascii="Arial" w:hAnsi="Arial" w:cs="Arial"/>
              </w:rPr>
              <w:t>Register</w:t>
            </w:r>
            <w:r w:rsidRPr="00851210">
              <w:rPr>
                <w:rFonts w:ascii="Arial" w:hAnsi="Arial" w:cs="Arial"/>
              </w:rPr>
              <w:t xml:space="preserve"> (ESR). </w:t>
            </w:r>
          </w:p>
          <w:p w:rsidR="00CE1AB9" w:rsidRPr="00851210" w:rsidRDefault="00CE1AB9" w:rsidP="00A27A3F">
            <w:pPr>
              <w:pStyle w:val="a9"/>
              <w:jc w:val="left"/>
              <w:rPr>
                <w:rFonts w:ascii="Arial" w:hAnsi="Arial" w:cs="Arial"/>
              </w:rPr>
            </w:pPr>
            <w:r w:rsidRPr="00851210">
              <w:rPr>
                <w:rFonts w:ascii="Arial" w:hAnsi="Arial" w:cs="Arial"/>
              </w:rPr>
              <w:t>This command has no other effect on the operation of the</w:t>
            </w:r>
            <w:r w:rsidR="008544DC" w:rsidRPr="00851210">
              <w:rPr>
                <w:rFonts w:ascii="Arial" w:hAnsi="Arial" w:cs="Arial"/>
              </w:rPr>
              <w:t xml:space="preserve"> device</w:t>
            </w:r>
            <w:ins w:id="61" w:author="123" w:date="2015-06-23T09:29:00Z">
              <w:r w:rsidR="008544DC" w:rsidRPr="00851210">
                <w:rPr>
                  <w:rFonts w:ascii="Arial" w:hAnsi="Arial" w:cs="Arial"/>
                </w:rPr>
                <w:t xml:space="preserve"> </w:t>
              </w:r>
            </w:ins>
            <w:r w:rsidRPr="00851210">
              <w:rPr>
                <w:rFonts w:ascii="Arial" w:hAnsi="Arial" w:cs="Arial"/>
              </w:rPr>
              <w:t>because the instrument starts parsing a command</w:t>
            </w:r>
            <w:r w:rsidR="008544DC" w:rsidRPr="00851210">
              <w:rPr>
                <w:rFonts w:ascii="Arial" w:hAnsi="Arial" w:cs="Arial"/>
              </w:rPr>
              <w:t xml:space="preserve"> or query only</w:t>
            </w:r>
          </w:p>
          <w:p w:rsidR="00CE1AB9" w:rsidRPr="00851210" w:rsidRDefault="00CE1AB9" w:rsidP="00A27A3F">
            <w:pPr>
              <w:pStyle w:val="a9"/>
              <w:jc w:val="left"/>
              <w:rPr>
                <w:rFonts w:ascii="Arial" w:hAnsi="Arial" w:cs="Arial"/>
              </w:rPr>
            </w:pPr>
            <w:r w:rsidRPr="00851210">
              <w:rPr>
                <w:rFonts w:ascii="Arial" w:hAnsi="Arial" w:cs="Arial"/>
              </w:rPr>
              <w:t>after it has completely processed the previous command or query.</w:t>
            </w:r>
          </w:p>
          <w:p w:rsidR="00CE1AB9" w:rsidRPr="00851210" w:rsidDel="00BE3486" w:rsidRDefault="00CE1AB9" w:rsidP="00A27A3F">
            <w:pPr>
              <w:pStyle w:val="a9"/>
              <w:rPr>
                <w:del w:id="62" w:author="Derek Song" w:date="2015-06-16T10:39:00Z"/>
                <w:rFonts w:ascii="Arial" w:hAnsi="Arial" w:cs="Arial"/>
              </w:rPr>
            </w:pPr>
            <w:r w:rsidRPr="00851210">
              <w:rPr>
                <w:rFonts w:ascii="Arial" w:hAnsi="Arial" w:cs="Arial"/>
              </w:rPr>
              <w:t xml:space="preserve">The *OPC? </w:t>
            </w:r>
            <w:r w:rsidR="003E0510" w:rsidRPr="00851210">
              <w:rPr>
                <w:rFonts w:ascii="Arial" w:hAnsi="Arial" w:cs="Arial"/>
              </w:rPr>
              <w:t xml:space="preserve">query </w:t>
            </w:r>
            <w:r w:rsidRPr="00851210">
              <w:rPr>
                <w:rFonts w:ascii="Arial" w:hAnsi="Arial" w:cs="Arial"/>
              </w:rPr>
              <w:t xml:space="preserve">always responds with the ASCII character 1 because the device only responds to the query when the </w:t>
            </w:r>
            <w:r w:rsidR="00821BC2" w:rsidRPr="00851210">
              <w:rPr>
                <w:rFonts w:ascii="Arial" w:hAnsi="Arial" w:cs="Arial"/>
              </w:rPr>
              <w:t>previous command has been entirely executed.</w:t>
            </w:r>
          </w:p>
          <w:p w:rsidR="00CE1AB9" w:rsidRPr="00851210" w:rsidRDefault="00CE1AB9" w:rsidP="00A27A3F">
            <w:pPr>
              <w:pStyle w:val="a9"/>
              <w:rPr>
                <w:rFonts w:ascii="Arial" w:hAnsi="Arial" w:cs="Arial"/>
              </w:rPr>
            </w:pPr>
          </w:p>
        </w:tc>
      </w:tr>
      <w:tr w:rsidR="00CE1AB9" w:rsidRPr="00851210" w:rsidTr="00A27A3F">
        <w:tc>
          <w:tcPr>
            <w:tcW w:w="2660" w:type="dxa"/>
          </w:tcPr>
          <w:p w:rsidR="00CE1AB9" w:rsidRPr="00851210" w:rsidRDefault="00CE1AB9" w:rsidP="00A27A3F">
            <w:pPr>
              <w:pStyle w:val="a9"/>
              <w:rPr>
                <w:rFonts w:ascii="Arial" w:hAnsi="Arial" w:cs="Arial"/>
                <w:b/>
              </w:rPr>
            </w:pPr>
            <w:r w:rsidRPr="00851210">
              <w:rPr>
                <w:rFonts w:ascii="Arial" w:hAnsi="Arial" w:cs="Arial"/>
                <w:b/>
              </w:rPr>
              <w:t xml:space="preserve">COMMAND SYNTAX  </w:t>
            </w:r>
          </w:p>
        </w:tc>
        <w:tc>
          <w:tcPr>
            <w:tcW w:w="6237" w:type="dxa"/>
          </w:tcPr>
          <w:p w:rsidR="00CE1AB9" w:rsidRPr="00851210" w:rsidRDefault="00CE1AB9" w:rsidP="00A27A3F">
            <w:pPr>
              <w:pStyle w:val="a9"/>
              <w:rPr>
                <w:rFonts w:ascii="Arial" w:hAnsi="Arial" w:cs="Arial"/>
              </w:rPr>
            </w:pPr>
            <w:r w:rsidRPr="00851210">
              <w:rPr>
                <w:rFonts w:ascii="Arial" w:hAnsi="Arial" w:cs="Arial"/>
              </w:rPr>
              <w:t>*OPC</w:t>
            </w:r>
          </w:p>
          <w:p w:rsidR="00CE1AB9" w:rsidRPr="00851210" w:rsidRDefault="00CE1AB9" w:rsidP="00A27A3F">
            <w:pPr>
              <w:pStyle w:val="a9"/>
              <w:rPr>
                <w:rFonts w:ascii="Arial" w:hAnsi="Arial" w:cs="Arial"/>
              </w:rPr>
            </w:pPr>
          </w:p>
        </w:tc>
      </w:tr>
      <w:tr w:rsidR="00CE1AB9" w:rsidRPr="00851210" w:rsidTr="00A27A3F">
        <w:tc>
          <w:tcPr>
            <w:tcW w:w="2660" w:type="dxa"/>
          </w:tcPr>
          <w:p w:rsidR="00CE1AB9" w:rsidRPr="00851210" w:rsidRDefault="00CE1AB9" w:rsidP="00A27A3F">
            <w:pPr>
              <w:pStyle w:val="a9"/>
              <w:rPr>
                <w:rFonts w:ascii="Arial" w:hAnsi="Arial" w:cs="Arial"/>
                <w:b/>
              </w:rPr>
            </w:pPr>
            <w:r w:rsidRPr="00851210">
              <w:rPr>
                <w:rFonts w:ascii="Arial" w:hAnsi="Arial" w:cs="Arial"/>
                <w:b/>
              </w:rPr>
              <w:lastRenderedPageBreak/>
              <w:t xml:space="preserve">QUERY SYNTAX  </w:t>
            </w:r>
          </w:p>
        </w:tc>
        <w:tc>
          <w:tcPr>
            <w:tcW w:w="6237" w:type="dxa"/>
          </w:tcPr>
          <w:p w:rsidR="00CE1AB9" w:rsidRPr="00851210" w:rsidRDefault="00CE1AB9" w:rsidP="00A27A3F">
            <w:pPr>
              <w:pStyle w:val="a9"/>
              <w:rPr>
                <w:rFonts w:ascii="Arial" w:hAnsi="Arial" w:cs="Arial"/>
              </w:rPr>
            </w:pPr>
            <w:r w:rsidRPr="00851210">
              <w:rPr>
                <w:rFonts w:ascii="Arial" w:hAnsi="Arial" w:cs="Arial"/>
              </w:rPr>
              <w:t>*OPC?</w:t>
            </w:r>
          </w:p>
          <w:p w:rsidR="00CE1AB9" w:rsidRPr="00851210" w:rsidRDefault="00CE1AB9" w:rsidP="00A27A3F">
            <w:pPr>
              <w:pStyle w:val="a9"/>
              <w:rPr>
                <w:rFonts w:ascii="Arial" w:hAnsi="Arial" w:cs="Arial"/>
              </w:rPr>
            </w:pPr>
          </w:p>
        </w:tc>
      </w:tr>
      <w:tr w:rsidR="00CE1AB9" w:rsidRPr="00851210" w:rsidTr="00A27A3F">
        <w:tc>
          <w:tcPr>
            <w:tcW w:w="2660" w:type="dxa"/>
          </w:tcPr>
          <w:p w:rsidR="00CE1AB9" w:rsidRPr="00851210" w:rsidRDefault="00CE1AB9" w:rsidP="00A27A3F">
            <w:pPr>
              <w:pStyle w:val="a9"/>
              <w:rPr>
                <w:rFonts w:ascii="Arial" w:hAnsi="Arial" w:cs="Arial"/>
                <w:b/>
              </w:rPr>
            </w:pPr>
            <w:r w:rsidRPr="00851210">
              <w:rPr>
                <w:rFonts w:ascii="Arial" w:hAnsi="Arial" w:cs="Arial"/>
                <w:b/>
              </w:rPr>
              <w:t>RESPONSE FORMAT</w:t>
            </w:r>
          </w:p>
        </w:tc>
        <w:tc>
          <w:tcPr>
            <w:tcW w:w="6237" w:type="dxa"/>
          </w:tcPr>
          <w:p w:rsidR="00CE1AB9" w:rsidRPr="00851210" w:rsidRDefault="00CE1AB9" w:rsidP="00A27A3F">
            <w:pPr>
              <w:pStyle w:val="a9"/>
              <w:rPr>
                <w:rFonts w:ascii="Arial" w:hAnsi="Arial" w:cs="Arial"/>
              </w:rPr>
            </w:pPr>
            <w:r w:rsidRPr="00851210">
              <w:rPr>
                <w:rFonts w:ascii="Arial" w:hAnsi="Arial" w:cs="Arial"/>
              </w:rPr>
              <w:t>*OPC 1</w:t>
            </w:r>
          </w:p>
          <w:p w:rsidR="00CE1AB9" w:rsidRPr="00851210" w:rsidRDefault="00CE1AB9" w:rsidP="00A27A3F">
            <w:pPr>
              <w:pStyle w:val="a9"/>
              <w:rPr>
                <w:rFonts w:ascii="Arial" w:hAnsi="Arial" w:cs="Arial"/>
              </w:rPr>
            </w:pPr>
          </w:p>
        </w:tc>
      </w:tr>
      <w:tr w:rsidR="00CE1AB9" w:rsidRPr="00851210" w:rsidTr="00A27A3F">
        <w:tc>
          <w:tcPr>
            <w:tcW w:w="2660" w:type="dxa"/>
          </w:tcPr>
          <w:p w:rsidR="00CE1AB9" w:rsidRPr="00851210" w:rsidRDefault="00CE1AB9" w:rsidP="00A27A3F">
            <w:pPr>
              <w:pStyle w:val="a9"/>
              <w:rPr>
                <w:rFonts w:ascii="Arial" w:hAnsi="Arial" w:cs="Arial"/>
                <w:b/>
              </w:rPr>
            </w:pPr>
            <w:r w:rsidRPr="00851210">
              <w:rPr>
                <w:rFonts w:ascii="Arial" w:hAnsi="Arial" w:cs="Arial"/>
                <w:b/>
              </w:rPr>
              <w:t>RELATED COMMANDS</w:t>
            </w:r>
          </w:p>
        </w:tc>
        <w:tc>
          <w:tcPr>
            <w:tcW w:w="6237" w:type="dxa"/>
          </w:tcPr>
          <w:p w:rsidR="00CE1AB9" w:rsidRPr="00851210" w:rsidRDefault="00CE1AB9" w:rsidP="00A27A3F">
            <w:pPr>
              <w:pStyle w:val="a9"/>
              <w:rPr>
                <w:rFonts w:ascii="Arial" w:hAnsi="Arial" w:cs="Arial"/>
              </w:rPr>
            </w:pPr>
            <w:r w:rsidRPr="00851210">
              <w:rPr>
                <w:rFonts w:ascii="Arial" w:hAnsi="Arial" w:cs="Arial"/>
              </w:rPr>
              <w:t>*WAI</w:t>
            </w:r>
          </w:p>
        </w:tc>
      </w:tr>
    </w:tbl>
    <w:p w:rsidR="007E62F2" w:rsidRPr="00851210" w:rsidRDefault="007E62F2" w:rsidP="00955B7E">
      <w:pPr>
        <w:pStyle w:val="a9"/>
        <w:ind w:left="2625"/>
        <w:rPr>
          <w:rFonts w:ascii="Arial" w:hAnsi="Arial" w:cs="Arial"/>
        </w:rPr>
      </w:pPr>
    </w:p>
    <w:p w:rsidR="001D3F4C" w:rsidRPr="00851210" w:rsidRDefault="001D3F4C" w:rsidP="002A6EA9">
      <w:pPr>
        <w:pStyle w:val="31"/>
        <w:rPr>
          <w:rFonts w:ascii="Arial" w:hAnsi="Arial" w:cs="Arial"/>
        </w:rPr>
      </w:pPr>
      <w:bookmarkStart w:id="63" w:name="_CLS"/>
      <w:bookmarkStart w:id="64" w:name="_Comm_Header_Command"/>
      <w:bookmarkStart w:id="65" w:name="_Toc350010825"/>
      <w:bookmarkStart w:id="66" w:name="_Toc353436003"/>
      <w:bookmarkStart w:id="67" w:name="_Toc354040513"/>
      <w:bookmarkStart w:id="68" w:name="_Toc420141996"/>
      <w:bookmarkStart w:id="69" w:name="_Toc422919352"/>
      <w:bookmarkStart w:id="70" w:name="_Toc350010833"/>
      <w:bookmarkStart w:id="71" w:name="_Toc353436011"/>
      <w:bookmarkStart w:id="72" w:name="_Toc354040521"/>
      <w:bookmarkEnd w:id="63"/>
      <w:bookmarkEnd w:id="64"/>
      <w:r w:rsidRPr="00851210">
        <w:rPr>
          <w:rFonts w:ascii="Arial" w:hAnsi="Arial" w:cs="Arial"/>
        </w:rPr>
        <w:t>C</w:t>
      </w:r>
      <w:bookmarkEnd w:id="65"/>
      <w:bookmarkEnd w:id="66"/>
      <w:bookmarkEnd w:id="67"/>
      <w:r w:rsidRPr="00851210">
        <w:rPr>
          <w:rFonts w:ascii="Arial" w:hAnsi="Arial" w:cs="Arial"/>
        </w:rPr>
        <w:t>LS</w:t>
      </w:r>
      <w:bookmarkEnd w:id="68"/>
      <w:bookmarkEnd w:id="69"/>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RDefault="001D3F4C" w:rsidP="00A27A3F">
            <w:pPr>
              <w:pStyle w:val="a9"/>
              <w:rPr>
                <w:rFonts w:ascii="Arial" w:hAnsi="Arial" w:cs="Arial"/>
              </w:rPr>
            </w:pPr>
            <w:r w:rsidRPr="00851210">
              <w:rPr>
                <w:rFonts w:ascii="Arial" w:hAnsi="Arial" w:cs="Arial"/>
              </w:rPr>
              <w:t>The *CLS command clears all the status data registers.</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 xml:space="preserve">COMMAND SYNTAX  </w:t>
            </w:r>
          </w:p>
        </w:tc>
        <w:tc>
          <w:tcPr>
            <w:tcW w:w="6237" w:type="dxa"/>
          </w:tcPr>
          <w:p w:rsidR="001D3F4C" w:rsidRPr="00851210" w:rsidRDefault="001D3F4C" w:rsidP="00A27A3F">
            <w:pPr>
              <w:pStyle w:val="a9"/>
              <w:rPr>
                <w:rFonts w:ascii="Arial" w:hAnsi="Arial" w:cs="Arial"/>
              </w:rPr>
            </w:pPr>
            <w:r w:rsidRPr="00851210">
              <w:rPr>
                <w:rFonts w:ascii="Arial" w:hAnsi="Arial" w:cs="Arial"/>
              </w:rPr>
              <w:t>*CLS</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EXAMPLE</w:t>
            </w:r>
          </w:p>
        </w:tc>
        <w:tc>
          <w:tcPr>
            <w:tcW w:w="6237" w:type="dxa"/>
          </w:tcPr>
          <w:p w:rsidR="001D3F4C" w:rsidRPr="00851210" w:rsidRDefault="001D3F4C" w:rsidP="00A27A3F">
            <w:pPr>
              <w:autoSpaceDE w:val="0"/>
              <w:autoSpaceDN w:val="0"/>
              <w:adjustRightInd w:val="0"/>
              <w:ind w:left="3045" w:hangingChars="1450" w:hanging="3045"/>
              <w:jc w:val="left"/>
              <w:rPr>
                <w:rFonts w:ascii="Arial" w:hAnsi="Arial" w:cs="Arial"/>
                <w:szCs w:val="21"/>
              </w:rPr>
            </w:pPr>
            <w:r w:rsidRPr="00851210">
              <w:rPr>
                <w:rFonts w:ascii="Arial" w:hAnsi="Arial" w:cs="Arial"/>
                <w:szCs w:val="21"/>
              </w:rPr>
              <w:t>The following command causes all the status data registers to be</w:t>
            </w:r>
          </w:p>
          <w:p w:rsidR="001D3F4C" w:rsidRPr="00851210" w:rsidRDefault="001D3F4C" w:rsidP="00A27A3F">
            <w:pPr>
              <w:autoSpaceDE w:val="0"/>
              <w:autoSpaceDN w:val="0"/>
              <w:adjustRightInd w:val="0"/>
              <w:ind w:left="3045" w:hangingChars="1450" w:hanging="3045"/>
              <w:jc w:val="left"/>
              <w:rPr>
                <w:rFonts w:ascii="Arial" w:hAnsi="Arial" w:cs="Arial"/>
              </w:rPr>
            </w:pPr>
            <w:r w:rsidRPr="00851210">
              <w:rPr>
                <w:rFonts w:ascii="Arial" w:hAnsi="Arial" w:cs="Arial"/>
                <w:szCs w:val="21"/>
              </w:rPr>
              <w:t>cleared:</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*CLS</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RELATED COMMANDS</w:t>
            </w:r>
          </w:p>
        </w:tc>
        <w:tc>
          <w:tcPr>
            <w:tcW w:w="6237" w:type="dxa"/>
          </w:tcPr>
          <w:p w:rsidR="001D3F4C" w:rsidRPr="00851210" w:rsidRDefault="001D3F4C" w:rsidP="00A13787">
            <w:pPr>
              <w:pStyle w:val="a9"/>
              <w:rPr>
                <w:rFonts w:ascii="Arial" w:hAnsi="Arial" w:cs="Arial"/>
              </w:rPr>
            </w:pPr>
            <w:r w:rsidRPr="00851210">
              <w:rPr>
                <w:rFonts w:ascii="Arial" w:hAnsi="Arial" w:cs="Arial"/>
              </w:rPr>
              <w:t>CMR, DDR, *ESR, *STB</w:t>
            </w:r>
          </w:p>
        </w:tc>
      </w:tr>
    </w:tbl>
    <w:p w:rsidR="001D3F4C" w:rsidRPr="00851210" w:rsidRDefault="001D3F4C" w:rsidP="001D3F4C">
      <w:pPr>
        <w:pStyle w:val="a9"/>
        <w:rPr>
          <w:rFonts w:ascii="Arial" w:hAnsi="Arial" w:cs="Arial"/>
        </w:rPr>
      </w:pPr>
    </w:p>
    <w:p w:rsidR="001D3F4C" w:rsidRPr="00851210" w:rsidRDefault="001D3F4C" w:rsidP="002A6EA9">
      <w:pPr>
        <w:pStyle w:val="31"/>
        <w:rPr>
          <w:rFonts w:ascii="Arial" w:hAnsi="Arial" w:cs="Arial"/>
        </w:rPr>
      </w:pPr>
      <w:bookmarkStart w:id="73" w:name="_ESE"/>
      <w:bookmarkStart w:id="74" w:name="_Toc350010826"/>
      <w:bookmarkStart w:id="75" w:name="_Toc353436004"/>
      <w:bookmarkStart w:id="76" w:name="_Toc354040514"/>
      <w:bookmarkStart w:id="77" w:name="_Toc420141997"/>
      <w:bookmarkStart w:id="78" w:name="_Toc422919353"/>
      <w:bookmarkEnd w:id="73"/>
      <w:r w:rsidRPr="00851210">
        <w:rPr>
          <w:rFonts w:ascii="Arial" w:hAnsi="Arial" w:cs="Arial"/>
        </w:rPr>
        <w:t>ESE</w:t>
      </w:r>
      <w:bookmarkEnd w:id="74"/>
      <w:bookmarkEnd w:id="75"/>
      <w:bookmarkEnd w:id="76"/>
      <w:bookmarkEnd w:id="77"/>
      <w:bookmarkEnd w:id="78"/>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Del="005B139F" w:rsidRDefault="001D3F4C" w:rsidP="00A27A3F">
            <w:pPr>
              <w:autoSpaceDE w:val="0"/>
              <w:autoSpaceDN w:val="0"/>
              <w:adjustRightInd w:val="0"/>
              <w:jc w:val="left"/>
              <w:rPr>
                <w:del w:id="79" w:author="RD-TE-袁蓉" w:date="2015-06-06T13:48:00Z"/>
                <w:rFonts w:ascii="Arial" w:hAnsi="Arial" w:cs="Arial"/>
                <w:szCs w:val="21"/>
              </w:rPr>
            </w:pPr>
            <w:r w:rsidRPr="00851210">
              <w:rPr>
                <w:rFonts w:ascii="Arial" w:hAnsi="Arial" w:cs="Arial"/>
                <w:szCs w:val="21"/>
              </w:rPr>
              <w:t>The *ESE command sets the Standard Event Status Enable</w:t>
            </w:r>
            <w:r w:rsidR="005B139F" w:rsidRPr="00851210">
              <w:rPr>
                <w:rFonts w:ascii="Arial" w:hAnsi="Arial" w:cs="Arial"/>
                <w:szCs w:val="21"/>
              </w:rPr>
              <w:t xml:space="preserve"> </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 xml:space="preserve">register (ESE). This command allows one or more events in the ESR register to be reflected in the ESB summary message bit (bit 5) of the STB register. </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The *ESE? query reads the contents of the ESE register.</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 xml:space="preserve">COMMAND SYNTAX  </w:t>
            </w:r>
          </w:p>
        </w:tc>
        <w:tc>
          <w:tcPr>
            <w:tcW w:w="6237" w:type="dxa"/>
          </w:tcPr>
          <w:p w:rsidR="001D3F4C" w:rsidRPr="00851210" w:rsidRDefault="001D3F4C" w:rsidP="00A27A3F">
            <w:pPr>
              <w:pStyle w:val="a9"/>
              <w:rPr>
                <w:rFonts w:ascii="Arial" w:hAnsi="Arial" w:cs="Arial"/>
              </w:rPr>
            </w:pPr>
            <w:r w:rsidRPr="00851210">
              <w:rPr>
                <w:rFonts w:ascii="Arial" w:hAnsi="Arial" w:cs="Arial"/>
              </w:rPr>
              <w:t>*ESE &lt;value&gt;</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&lt;value&gt; : = 0 to 255</w:t>
            </w:r>
            <w:r w:rsidR="003E0510" w:rsidRPr="00851210">
              <w:rPr>
                <w:rFonts w:ascii="Arial" w:hAnsi="Arial" w:cs="Arial"/>
                <w:szCs w:val="21"/>
              </w:rPr>
              <w:t>.</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 xml:space="preserve">QUERY SYNTAX  </w:t>
            </w:r>
          </w:p>
        </w:tc>
        <w:tc>
          <w:tcPr>
            <w:tcW w:w="6237" w:type="dxa"/>
          </w:tcPr>
          <w:p w:rsidR="001D3F4C" w:rsidRPr="00851210" w:rsidRDefault="001D3F4C" w:rsidP="00A27A3F">
            <w:pPr>
              <w:pStyle w:val="a9"/>
              <w:rPr>
                <w:rFonts w:ascii="Arial" w:hAnsi="Arial" w:cs="Arial"/>
              </w:rPr>
            </w:pPr>
            <w:r w:rsidRPr="00851210">
              <w:rPr>
                <w:rFonts w:ascii="Arial" w:hAnsi="Arial" w:cs="Arial"/>
              </w:rPr>
              <w:t>*ESE?</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RESPONSE FORMAT</w:t>
            </w:r>
          </w:p>
        </w:tc>
        <w:tc>
          <w:tcPr>
            <w:tcW w:w="6237" w:type="dxa"/>
          </w:tcPr>
          <w:p w:rsidR="001D3F4C" w:rsidRPr="00851210" w:rsidRDefault="001D3F4C" w:rsidP="00A27A3F">
            <w:pPr>
              <w:pStyle w:val="a9"/>
              <w:rPr>
                <w:rFonts w:ascii="Arial" w:hAnsi="Arial" w:cs="Arial"/>
              </w:rPr>
            </w:pPr>
            <w:r w:rsidRPr="00851210">
              <w:rPr>
                <w:rFonts w:ascii="Arial" w:hAnsi="Arial" w:cs="Arial"/>
              </w:rPr>
              <w:t>*ESE &lt;value&gt;</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EXAMPLE</w:t>
            </w:r>
          </w:p>
        </w:tc>
        <w:tc>
          <w:tcPr>
            <w:tcW w:w="6237" w:type="dxa"/>
          </w:tcPr>
          <w:p w:rsidR="001D3F4C" w:rsidRPr="00851210" w:rsidRDefault="001D3F4C" w:rsidP="00A27A3F">
            <w:pPr>
              <w:pStyle w:val="a9"/>
              <w:rPr>
                <w:rFonts w:ascii="Arial" w:hAnsi="Arial" w:cs="Arial"/>
              </w:rPr>
            </w:pPr>
            <w:r w:rsidRPr="00851210">
              <w:rPr>
                <w:rFonts w:ascii="Arial" w:hAnsi="Arial" w:cs="Arial"/>
              </w:rPr>
              <w:t>The following instruction allows the ESB bit to be set if a user request (URQ bit 6, i.e. decimal 64) and/or a device dependent error (DDE bit 3, i.e. decimal 8) occurs. Summing these values yields the ESE register mask 64+8=72.</w:t>
            </w:r>
          </w:p>
          <w:p w:rsidR="001D3F4C" w:rsidRPr="00851210" w:rsidRDefault="001D3F4C" w:rsidP="00A27A3F">
            <w:pPr>
              <w:pStyle w:val="a9"/>
              <w:rPr>
                <w:rFonts w:ascii="Arial" w:hAnsi="Arial" w:cs="Arial"/>
              </w:rPr>
            </w:pPr>
            <w:r w:rsidRPr="00851210">
              <w:rPr>
                <w:rFonts w:ascii="Arial" w:hAnsi="Arial" w:cs="Arial"/>
              </w:rPr>
              <w:t>*ESE?</w:t>
            </w:r>
          </w:p>
          <w:p w:rsidR="001D3F4C" w:rsidRPr="00851210" w:rsidRDefault="001D3F4C" w:rsidP="00A27A3F">
            <w:pPr>
              <w:pStyle w:val="a9"/>
              <w:rPr>
                <w:rFonts w:ascii="Arial" w:hAnsi="Arial" w:cs="Arial"/>
              </w:rPr>
            </w:pPr>
            <w:r w:rsidRPr="00851210">
              <w:rPr>
                <w:rFonts w:ascii="Arial" w:hAnsi="Arial" w:cs="Arial"/>
              </w:rPr>
              <w:t>Return:</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*ESE 72</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rPr>
            </w:pPr>
            <w:r w:rsidRPr="00851210">
              <w:rPr>
                <w:rFonts w:ascii="Arial" w:hAnsi="Arial" w:cs="Arial"/>
                <w:b/>
              </w:rPr>
              <w:lastRenderedPageBreak/>
              <w:t>RELATED COMMANDS</w:t>
            </w:r>
          </w:p>
        </w:tc>
        <w:tc>
          <w:tcPr>
            <w:tcW w:w="6237" w:type="dxa"/>
          </w:tcPr>
          <w:p w:rsidR="001D3F4C" w:rsidRPr="00851210" w:rsidRDefault="001D3F4C" w:rsidP="00A27A3F">
            <w:pPr>
              <w:pStyle w:val="a9"/>
              <w:rPr>
                <w:rFonts w:ascii="Arial" w:hAnsi="Arial" w:cs="Arial"/>
              </w:rPr>
            </w:pPr>
            <w:r w:rsidRPr="00851210">
              <w:rPr>
                <w:rFonts w:ascii="Arial" w:hAnsi="Arial" w:cs="Arial"/>
              </w:rPr>
              <w:t>*ESR</w:t>
            </w:r>
          </w:p>
        </w:tc>
      </w:tr>
    </w:tbl>
    <w:p w:rsidR="001D3F4C" w:rsidRPr="00851210" w:rsidRDefault="001D3F4C" w:rsidP="001D3F4C">
      <w:pPr>
        <w:pStyle w:val="a9"/>
        <w:rPr>
          <w:rFonts w:ascii="Arial" w:hAnsi="Arial" w:cs="Arial"/>
        </w:rPr>
      </w:pPr>
    </w:p>
    <w:p w:rsidR="001D3F4C" w:rsidRPr="00851210" w:rsidRDefault="001D3F4C" w:rsidP="002A6EA9">
      <w:pPr>
        <w:pStyle w:val="31"/>
        <w:rPr>
          <w:rFonts w:ascii="Arial" w:hAnsi="Arial" w:cs="Arial"/>
        </w:rPr>
      </w:pPr>
      <w:bookmarkStart w:id="80" w:name="_ESR"/>
      <w:bookmarkStart w:id="81" w:name="_Toc350010827"/>
      <w:bookmarkStart w:id="82" w:name="_Toc353436005"/>
      <w:bookmarkStart w:id="83" w:name="_Toc354040515"/>
      <w:bookmarkStart w:id="84" w:name="_Toc420141998"/>
      <w:bookmarkStart w:id="85" w:name="_Toc422919354"/>
      <w:bookmarkEnd w:id="80"/>
      <w:r w:rsidRPr="00851210">
        <w:rPr>
          <w:rFonts w:ascii="Arial" w:hAnsi="Arial" w:cs="Arial"/>
        </w:rPr>
        <w:t>ESR</w:t>
      </w:r>
      <w:bookmarkEnd w:id="81"/>
      <w:bookmarkEnd w:id="82"/>
      <w:bookmarkEnd w:id="83"/>
      <w:bookmarkEnd w:id="84"/>
      <w:bookmarkEnd w:id="85"/>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The *ESR? query reads and clears the contents of the Event</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 xml:space="preserve">Status Register (ESR). The response represents the sum of the binary values of the register bits 0 to 7. </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 xml:space="preserve">QUERY SYNTAX  </w:t>
            </w:r>
          </w:p>
        </w:tc>
        <w:tc>
          <w:tcPr>
            <w:tcW w:w="6237" w:type="dxa"/>
          </w:tcPr>
          <w:p w:rsidR="001D3F4C" w:rsidRPr="00851210" w:rsidRDefault="001D3F4C" w:rsidP="00A27A3F">
            <w:pPr>
              <w:pStyle w:val="a9"/>
              <w:rPr>
                <w:rFonts w:ascii="Arial" w:hAnsi="Arial" w:cs="Arial"/>
              </w:rPr>
            </w:pPr>
            <w:r w:rsidRPr="00851210">
              <w:rPr>
                <w:rFonts w:ascii="Arial" w:hAnsi="Arial" w:cs="Arial"/>
              </w:rPr>
              <w:t>*ESR?</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RESPONSE FORMAT</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*ESR &lt;value&gt;</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&lt;value&gt; : = 0 to 255</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EXAMPLE</w:t>
            </w:r>
          </w:p>
        </w:tc>
        <w:tc>
          <w:tcPr>
            <w:tcW w:w="6237" w:type="dxa"/>
          </w:tcPr>
          <w:p w:rsidR="001D3F4C" w:rsidRPr="00851210" w:rsidRDefault="001D3F4C" w:rsidP="00A27A3F">
            <w:pPr>
              <w:pStyle w:val="a9"/>
              <w:rPr>
                <w:rFonts w:ascii="Arial" w:hAnsi="Arial" w:cs="Arial"/>
              </w:rPr>
            </w:pPr>
            <w:r w:rsidRPr="00851210">
              <w:rPr>
                <w:rFonts w:ascii="Arial" w:hAnsi="Arial" w:cs="Arial"/>
              </w:rPr>
              <w:t>The following instruction reads and clears the content of the ESR register:</w:t>
            </w:r>
          </w:p>
          <w:p w:rsidR="001D3F4C" w:rsidRPr="00851210" w:rsidRDefault="001D3F4C" w:rsidP="00A27A3F">
            <w:pPr>
              <w:pStyle w:val="a9"/>
              <w:rPr>
                <w:rFonts w:ascii="Arial" w:hAnsi="Arial" w:cs="Arial"/>
              </w:rPr>
            </w:pPr>
            <w:r w:rsidRPr="00851210">
              <w:rPr>
                <w:rFonts w:ascii="Arial" w:hAnsi="Arial" w:cs="Arial"/>
              </w:rPr>
              <w:t>*ESR?</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Return</w:t>
            </w:r>
            <w:r w:rsidRPr="00851210">
              <w:rPr>
                <w:rFonts w:ascii="Arial" w:hAnsi="Arial" w:cs="Arial"/>
                <w:szCs w:val="21"/>
              </w:rPr>
              <w:t>：</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*ESR 0</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rPr>
            </w:pPr>
            <w:r w:rsidRPr="00851210">
              <w:rPr>
                <w:rFonts w:ascii="Arial" w:hAnsi="Arial" w:cs="Arial"/>
                <w:b/>
              </w:rPr>
              <w:t>RELATED COMMANDS</w:t>
            </w:r>
          </w:p>
        </w:tc>
        <w:tc>
          <w:tcPr>
            <w:tcW w:w="6237" w:type="dxa"/>
          </w:tcPr>
          <w:p w:rsidR="001D3F4C" w:rsidRPr="00851210" w:rsidRDefault="001D3F4C" w:rsidP="00A27A3F">
            <w:pPr>
              <w:pStyle w:val="a9"/>
              <w:rPr>
                <w:rFonts w:ascii="Arial" w:hAnsi="Arial" w:cs="Arial"/>
              </w:rPr>
            </w:pPr>
            <w:r w:rsidRPr="00851210">
              <w:rPr>
                <w:rFonts w:ascii="Arial" w:hAnsi="Arial" w:cs="Arial"/>
              </w:rPr>
              <w:t>*CLS, *ESE</w:t>
            </w:r>
          </w:p>
        </w:tc>
      </w:tr>
    </w:tbl>
    <w:p w:rsidR="001D3F4C" w:rsidRPr="00851210" w:rsidRDefault="001D3F4C" w:rsidP="001D3F4C">
      <w:pPr>
        <w:pStyle w:val="a9"/>
        <w:rPr>
          <w:rFonts w:ascii="Arial" w:hAnsi="Arial" w:cs="Arial"/>
        </w:rPr>
      </w:pPr>
    </w:p>
    <w:p w:rsidR="001D3F4C" w:rsidRPr="00851210" w:rsidRDefault="001D3F4C" w:rsidP="002A6EA9">
      <w:pPr>
        <w:pStyle w:val="31"/>
        <w:rPr>
          <w:rFonts w:ascii="Arial" w:hAnsi="Arial" w:cs="Arial"/>
        </w:rPr>
      </w:pPr>
      <w:bookmarkStart w:id="86" w:name="_RST"/>
      <w:bookmarkStart w:id="87" w:name="_Toc350010828"/>
      <w:bookmarkStart w:id="88" w:name="_Toc353436006"/>
      <w:bookmarkStart w:id="89" w:name="_Toc354040516"/>
      <w:bookmarkStart w:id="90" w:name="_Toc420141999"/>
      <w:bookmarkStart w:id="91" w:name="_Toc422919355"/>
      <w:bookmarkEnd w:id="86"/>
      <w:r w:rsidRPr="00851210">
        <w:rPr>
          <w:rFonts w:ascii="Arial" w:hAnsi="Arial" w:cs="Arial"/>
        </w:rPr>
        <w:t>RST</w:t>
      </w:r>
      <w:bookmarkEnd w:id="87"/>
      <w:bookmarkEnd w:id="88"/>
      <w:bookmarkEnd w:id="89"/>
      <w:bookmarkEnd w:id="90"/>
      <w:bookmarkEnd w:id="91"/>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 xml:space="preserve">The *RST command initiates a device reset. The *RST sets all </w:t>
            </w:r>
            <w:r w:rsidR="00095781" w:rsidRPr="00851210">
              <w:rPr>
                <w:rFonts w:ascii="Arial" w:hAnsi="Arial" w:cs="Arial"/>
                <w:szCs w:val="21"/>
              </w:rPr>
              <w:t>of traces</w:t>
            </w:r>
            <w:r w:rsidRPr="00851210">
              <w:rPr>
                <w:rFonts w:ascii="Arial" w:hAnsi="Arial" w:cs="Arial"/>
                <w:szCs w:val="21"/>
              </w:rPr>
              <w:t xml:space="preserve"> to the GND line and recalls the default setup.</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 xml:space="preserve">COMMAND SYNTAX  </w:t>
            </w:r>
          </w:p>
        </w:tc>
        <w:tc>
          <w:tcPr>
            <w:tcW w:w="6237" w:type="dxa"/>
          </w:tcPr>
          <w:p w:rsidR="001D3F4C" w:rsidRPr="00851210" w:rsidRDefault="001D3F4C" w:rsidP="00A27A3F">
            <w:pPr>
              <w:pStyle w:val="a9"/>
              <w:rPr>
                <w:rFonts w:ascii="Arial" w:hAnsi="Arial" w:cs="Arial"/>
              </w:rPr>
            </w:pPr>
            <w:r w:rsidRPr="00851210">
              <w:rPr>
                <w:rFonts w:ascii="Arial" w:hAnsi="Arial" w:cs="Arial"/>
              </w:rPr>
              <w:t>* RST</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EXAMPLE</w:t>
            </w:r>
          </w:p>
        </w:tc>
        <w:tc>
          <w:tcPr>
            <w:tcW w:w="6237" w:type="dxa"/>
          </w:tcPr>
          <w:p w:rsidR="001D3F4C" w:rsidRPr="00851210" w:rsidRDefault="001D3F4C" w:rsidP="00A27A3F">
            <w:pPr>
              <w:pStyle w:val="a9"/>
              <w:rPr>
                <w:rFonts w:ascii="Arial" w:hAnsi="Arial" w:cs="Arial"/>
              </w:rPr>
            </w:pPr>
            <w:r w:rsidRPr="00851210">
              <w:rPr>
                <w:rFonts w:ascii="Arial" w:hAnsi="Arial" w:cs="Arial"/>
              </w:rPr>
              <w:t>This example resets the signal generator:</w:t>
            </w:r>
          </w:p>
          <w:p w:rsidR="001D3F4C" w:rsidRPr="00851210" w:rsidDel="00305F8F" w:rsidRDefault="001D3F4C" w:rsidP="00A27A3F">
            <w:pPr>
              <w:pStyle w:val="a9"/>
              <w:rPr>
                <w:del w:id="92" w:author="123" w:date="2015-06-16T14:17:00Z"/>
                <w:rFonts w:ascii="Arial" w:hAnsi="Arial" w:cs="Arial"/>
              </w:rPr>
            </w:pPr>
            <w:r w:rsidRPr="00851210">
              <w:rPr>
                <w:rFonts w:ascii="Arial" w:hAnsi="Arial" w:cs="Arial"/>
              </w:rPr>
              <w:t>*RST</w:t>
            </w:r>
          </w:p>
          <w:p w:rsidR="001D3F4C" w:rsidRPr="00851210" w:rsidRDefault="001D3F4C" w:rsidP="00A27A3F">
            <w:pPr>
              <w:pStyle w:val="a9"/>
              <w:rPr>
                <w:rFonts w:ascii="Arial" w:hAnsi="Arial" w:cs="Arial"/>
              </w:rPr>
            </w:pPr>
          </w:p>
        </w:tc>
      </w:tr>
    </w:tbl>
    <w:p w:rsidR="001D3F4C" w:rsidRPr="00851210" w:rsidRDefault="001D3F4C" w:rsidP="00305F8F">
      <w:pPr>
        <w:autoSpaceDE w:val="0"/>
        <w:autoSpaceDN w:val="0"/>
        <w:adjustRightInd w:val="0"/>
        <w:jc w:val="left"/>
        <w:rPr>
          <w:rFonts w:ascii="Arial" w:hAnsi="Arial" w:cs="Arial"/>
          <w:szCs w:val="21"/>
        </w:rPr>
      </w:pPr>
    </w:p>
    <w:p w:rsidR="001D3F4C" w:rsidRPr="00851210" w:rsidRDefault="001D3F4C" w:rsidP="002A6EA9">
      <w:pPr>
        <w:pStyle w:val="31"/>
        <w:rPr>
          <w:rFonts w:ascii="Arial" w:hAnsi="Arial" w:cs="Arial"/>
        </w:rPr>
      </w:pPr>
      <w:bookmarkStart w:id="93" w:name="_SRE"/>
      <w:bookmarkStart w:id="94" w:name="_Toc350010829"/>
      <w:bookmarkStart w:id="95" w:name="_Toc353436007"/>
      <w:bookmarkStart w:id="96" w:name="_Toc354040517"/>
      <w:bookmarkStart w:id="97" w:name="_Toc420142000"/>
      <w:bookmarkStart w:id="98" w:name="_Toc422919356"/>
      <w:bookmarkEnd w:id="93"/>
      <w:r w:rsidRPr="00851210">
        <w:rPr>
          <w:rFonts w:ascii="Arial" w:hAnsi="Arial" w:cs="Arial"/>
        </w:rPr>
        <w:t>SRE</w:t>
      </w:r>
      <w:bookmarkEnd w:id="94"/>
      <w:bookmarkEnd w:id="95"/>
      <w:bookmarkEnd w:id="96"/>
      <w:bookmarkEnd w:id="97"/>
      <w:bookmarkEnd w:id="98"/>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The *SRE command sets the Service Request Enable register</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(SRE). This command allows the user to specify which summary message bit(s) in the STB register will generate a service request.</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 xml:space="preserve">A summary message bit is enabled by writing a ‘1’ into the </w:t>
            </w:r>
            <w:r w:rsidRPr="00851210">
              <w:rPr>
                <w:rFonts w:ascii="Arial" w:hAnsi="Arial" w:cs="Arial"/>
                <w:szCs w:val="21"/>
              </w:rPr>
              <w:lastRenderedPageBreak/>
              <w:t>corresponding bit location. Conversely, writing a ‘0’ into a given bit location prevents the associated event from generating a service request (SRQ). Clearing the SRE register disables SRQ interrupts.</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The *SRE? query returns a value that, when converted to a</w:t>
            </w:r>
          </w:p>
          <w:p w:rsidR="001D3F4C" w:rsidRPr="00851210" w:rsidRDefault="001A5D05" w:rsidP="00A27A3F">
            <w:pPr>
              <w:autoSpaceDE w:val="0"/>
              <w:autoSpaceDN w:val="0"/>
              <w:adjustRightInd w:val="0"/>
              <w:jc w:val="left"/>
              <w:rPr>
                <w:rFonts w:ascii="Arial" w:hAnsi="Arial" w:cs="Arial"/>
                <w:szCs w:val="21"/>
              </w:rPr>
            </w:pPr>
            <w:r w:rsidRPr="00851210">
              <w:rPr>
                <w:rFonts w:ascii="Arial" w:hAnsi="Arial" w:cs="Arial"/>
                <w:szCs w:val="21"/>
              </w:rPr>
              <w:t xml:space="preserve">binary </w:t>
            </w:r>
            <w:r w:rsidR="00706EF0" w:rsidRPr="00851210">
              <w:rPr>
                <w:rFonts w:ascii="Arial" w:hAnsi="Arial" w:cs="Arial"/>
                <w:szCs w:val="21"/>
              </w:rPr>
              <w:t>number</w:t>
            </w:r>
            <w:r w:rsidR="001D3F4C" w:rsidRPr="00851210">
              <w:rPr>
                <w:rFonts w:ascii="Arial" w:hAnsi="Arial" w:cs="Arial"/>
                <w:szCs w:val="21"/>
              </w:rPr>
              <w:t xml:space="preserve"> represents the bit settings of the SRE register. Note that bit 6 (MSS) cannot be set and it</w:t>
            </w:r>
            <w:r w:rsidR="00BA0383" w:rsidRPr="00851210">
              <w:rPr>
                <w:rFonts w:ascii="Arial" w:hAnsi="Arial" w:cs="Arial"/>
                <w:szCs w:val="21"/>
              </w:rPr>
              <w:t>’</w:t>
            </w:r>
            <w:r w:rsidR="001D3F4C" w:rsidRPr="00851210">
              <w:rPr>
                <w:rFonts w:ascii="Arial" w:hAnsi="Arial" w:cs="Arial"/>
                <w:szCs w:val="21"/>
              </w:rPr>
              <w:t xml:space="preserve">s </w:t>
            </w:r>
            <w:r w:rsidR="00BA0383" w:rsidRPr="00851210">
              <w:rPr>
                <w:rFonts w:ascii="Arial" w:hAnsi="Arial" w:cs="Arial"/>
                <w:szCs w:val="21"/>
              </w:rPr>
              <w:t>r</w:t>
            </w:r>
            <w:r w:rsidR="001D3F4C" w:rsidRPr="00851210">
              <w:rPr>
                <w:rFonts w:ascii="Arial" w:hAnsi="Arial" w:cs="Arial"/>
                <w:szCs w:val="21"/>
              </w:rPr>
              <w:t>eturned value is always zero.</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lastRenderedPageBreak/>
              <w:t xml:space="preserve">COMMAND SYNTAX  </w:t>
            </w:r>
          </w:p>
        </w:tc>
        <w:tc>
          <w:tcPr>
            <w:tcW w:w="6237" w:type="dxa"/>
          </w:tcPr>
          <w:p w:rsidR="001D3F4C" w:rsidRPr="00851210" w:rsidRDefault="001D3F4C" w:rsidP="00A27A3F">
            <w:pPr>
              <w:pStyle w:val="a9"/>
              <w:rPr>
                <w:rFonts w:ascii="Arial" w:hAnsi="Arial" w:cs="Arial"/>
              </w:rPr>
            </w:pPr>
            <w:r w:rsidRPr="00851210">
              <w:rPr>
                <w:rFonts w:ascii="Arial" w:hAnsi="Arial" w:cs="Arial"/>
              </w:rPr>
              <w:t>*SRE &lt;value&gt;</w:t>
            </w:r>
          </w:p>
          <w:p w:rsidR="001D3F4C" w:rsidRPr="00851210" w:rsidRDefault="001D3F4C" w:rsidP="00A27A3F">
            <w:pPr>
              <w:pStyle w:val="a9"/>
              <w:rPr>
                <w:rFonts w:ascii="Arial" w:hAnsi="Arial" w:cs="Arial"/>
              </w:rPr>
            </w:pPr>
            <w:r w:rsidRPr="00851210">
              <w:rPr>
                <w:rFonts w:ascii="Arial" w:hAnsi="Arial" w:cs="Arial"/>
              </w:rPr>
              <w:t>&lt;value&gt; : = 0 to 255</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QUERY SYNTAX</w:t>
            </w:r>
          </w:p>
        </w:tc>
        <w:tc>
          <w:tcPr>
            <w:tcW w:w="6237" w:type="dxa"/>
          </w:tcPr>
          <w:p w:rsidR="001D3F4C" w:rsidRPr="00851210" w:rsidRDefault="001D3F4C" w:rsidP="00A27A3F">
            <w:pPr>
              <w:pStyle w:val="a9"/>
              <w:rPr>
                <w:rFonts w:ascii="Arial" w:hAnsi="Arial" w:cs="Arial"/>
              </w:rPr>
            </w:pPr>
            <w:r w:rsidRPr="00851210">
              <w:rPr>
                <w:rFonts w:ascii="Arial" w:hAnsi="Arial" w:cs="Arial"/>
              </w:rPr>
              <w:t>*SRE?</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RESPONSE FORMAT</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*SRE &lt;value&gt;</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EXAMPLE</w:t>
            </w:r>
          </w:p>
        </w:tc>
        <w:tc>
          <w:tcPr>
            <w:tcW w:w="6237" w:type="dxa"/>
          </w:tcPr>
          <w:p w:rsidR="001D3F4C" w:rsidRPr="00851210" w:rsidRDefault="001D3F4C" w:rsidP="00A27A3F">
            <w:pPr>
              <w:pStyle w:val="a9"/>
              <w:rPr>
                <w:rFonts w:ascii="Arial" w:hAnsi="Arial" w:cs="Arial"/>
              </w:rPr>
            </w:pPr>
            <w:r w:rsidRPr="00851210">
              <w:rPr>
                <w:rFonts w:ascii="Arial" w:hAnsi="Arial" w:cs="Arial"/>
              </w:rPr>
              <w:t>The following instruction allows a SRQ to be generated as soon as the MAV summary bit (bit 4, i.e. decimal 16) or the INB summary bit (bit 0, i.e. decimal 1) in the STB register, or both are set. Summing these two values yields the SRE mask 16+1 = 17.</w:t>
            </w:r>
          </w:p>
          <w:p w:rsidR="001D3F4C" w:rsidRPr="00851210" w:rsidRDefault="001D3F4C" w:rsidP="00A27A3F">
            <w:pPr>
              <w:pStyle w:val="a9"/>
              <w:rPr>
                <w:rFonts w:ascii="Arial" w:hAnsi="Arial" w:cs="Arial"/>
              </w:rPr>
            </w:pPr>
            <w:r w:rsidRPr="00851210">
              <w:rPr>
                <w:rFonts w:ascii="Arial" w:hAnsi="Arial" w:cs="Arial"/>
              </w:rPr>
              <w:t>*SRE?</w:t>
            </w:r>
          </w:p>
          <w:p w:rsidR="001D3F4C" w:rsidRPr="00851210" w:rsidRDefault="001D3F4C" w:rsidP="00A27A3F">
            <w:pPr>
              <w:pStyle w:val="a9"/>
              <w:rPr>
                <w:rFonts w:ascii="Arial" w:hAnsi="Arial" w:cs="Arial"/>
              </w:rPr>
            </w:pPr>
            <w:r w:rsidRPr="00851210">
              <w:rPr>
                <w:rFonts w:ascii="Arial" w:hAnsi="Arial" w:cs="Arial"/>
              </w:rPr>
              <w:t>Return:</w:t>
            </w:r>
          </w:p>
          <w:p w:rsidR="001D3F4C" w:rsidRPr="00851210" w:rsidRDefault="001D3F4C" w:rsidP="00A27A3F">
            <w:pPr>
              <w:pStyle w:val="a9"/>
              <w:rPr>
                <w:rFonts w:ascii="Arial" w:hAnsi="Arial" w:cs="Arial"/>
              </w:rPr>
            </w:pPr>
            <w:r w:rsidRPr="00851210">
              <w:rPr>
                <w:rFonts w:ascii="Arial" w:hAnsi="Arial" w:cs="Arial"/>
              </w:rPr>
              <w:t>*SRE 17</w:t>
            </w:r>
          </w:p>
        </w:tc>
      </w:tr>
    </w:tbl>
    <w:p w:rsidR="001D3F4C" w:rsidRPr="00851210" w:rsidRDefault="001D3F4C" w:rsidP="001D3F4C">
      <w:pPr>
        <w:autoSpaceDE w:val="0"/>
        <w:autoSpaceDN w:val="0"/>
        <w:adjustRightInd w:val="0"/>
        <w:jc w:val="left"/>
        <w:rPr>
          <w:rFonts w:ascii="Arial" w:hAnsi="Arial" w:cs="Arial"/>
          <w:szCs w:val="21"/>
        </w:rPr>
      </w:pPr>
    </w:p>
    <w:p w:rsidR="001D3F4C" w:rsidRPr="00851210" w:rsidRDefault="001D3F4C" w:rsidP="002A6EA9">
      <w:pPr>
        <w:pStyle w:val="31"/>
        <w:rPr>
          <w:rFonts w:ascii="Arial" w:hAnsi="Arial" w:cs="Arial"/>
        </w:rPr>
      </w:pPr>
      <w:bookmarkStart w:id="99" w:name="_STB"/>
      <w:bookmarkStart w:id="100" w:name="_Toc350010830"/>
      <w:bookmarkStart w:id="101" w:name="_Toc353436008"/>
      <w:bookmarkStart w:id="102" w:name="_Toc354040518"/>
      <w:bookmarkStart w:id="103" w:name="_Toc420142001"/>
      <w:bookmarkStart w:id="104" w:name="_Toc422919357"/>
      <w:bookmarkEnd w:id="99"/>
      <w:r w:rsidRPr="00851210">
        <w:rPr>
          <w:rFonts w:ascii="Arial" w:hAnsi="Arial" w:cs="Arial"/>
        </w:rPr>
        <w:t>STB</w:t>
      </w:r>
      <w:bookmarkEnd w:id="100"/>
      <w:bookmarkEnd w:id="101"/>
      <w:bookmarkEnd w:id="102"/>
      <w:bookmarkEnd w:id="103"/>
      <w:bookmarkEnd w:id="104"/>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RDefault="001D3F4C" w:rsidP="00A27A3F">
            <w:pPr>
              <w:autoSpaceDE w:val="0"/>
              <w:autoSpaceDN w:val="0"/>
              <w:adjustRightInd w:val="0"/>
              <w:ind w:left="2520" w:hanging="2520"/>
              <w:jc w:val="left"/>
              <w:rPr>
                <w:rFonts w:ascii="Arial" w:hAnsi="Arial" w:cs="Arial"/>
                <w:szCs w:val="21"/>
              </w:rPr>
            </w:pPr>
            <w:r w:rsidRPr="00851210">
              <w:rPr>
                <w:rFonts w:ascii="Arial" w:hAnsi="Arial" w:cs="Arial"/>
                <w:szCs w:val="21"/>
              </w:rPr>
              <w:t>The *STB? query</w:t>
            </w:r>
            <w:r w:rsidR="001F5406" w:rsidRPr="00851210">
              <w:rPr>
                <w:rFonts w:ascii="Arial" w:hAnsi="Arial" w:cs="Arial"/>
                <w:szCs w:val="21"/>
              </w:rPr>
              <w:t xml:space="preserve"> reads the contents of the 488.2</w:t>
            </w:r>
            <w:r w:rsidRPr="00851210">
              <w:rPr>
                <w:rFonts w:ascii="Arial" w:hAnsi="Arial" w:cs="Arial"/>
                <w:szCs w:val="21"/>
              </w:rPr>
              <w:t xml:space="preserve"> defined status</w:t>
            </w:r>
          </w:p>
          <w:p w:rsidR="001D3F4C" w:rsidRPr="00851210" w:rsidRDefault="001D3F4C" w:rsidP="00A27A3F">
            <w:pPr>
              <w:autoSpaceDE w:val="0"/>
              <w:autoSpaceDN w:val="0"/>
              <w:adjustRightInd w:val="0"/>
              <w:ind w:left="2520" w:hanging="2520"/>
              <w:jc w:val="left"/>
              <w:rPr>
                <w:rFonts w:ascii="Arial" w:hAnsi="Arial" w:cs="Arial"/>
                <w:szCs w:val="21"/>
              </w:rPr>
            </w:pPr>
            <w:r w:rsidRPr="00851210">
              <w:rPr>
                <w:rFonts w:ascii="Arial" w:hAnsi="Arial" w:cs="Arial"/>
                <w:szCs w:val="21"/>
              </w:rPr>
              <w:t xml:space="preserve">register (STB), and the Master Summary Status (MSS). </w:t>
            </w:r>
          </w:p>
          <w:p w:rsidR="001D3F4C" w:rsidRPr="00851210" w:rsidRDefault="001D3F4C" w:rsidP="00A27A3F">
            <w:pPr>
              <w:autoSpaceDE w:val="0"/>
              <w:autoSpaceDN w:val="0"/>
              <w:adjustRightInd w:val="0"/>
              <w:ind w:left="2520" w:hanging="2520"/>
              <w:jc w:val="left"/>
              <w:rPr>
                <w:rFonts w:ascii="Arial" w:hAnsi="Arial" w:cs="Arial"/>
                <w:szCs w:val="21"/>
              </w:rPr>
            </w:pPr>
            <w:r w:rsidRPr="00851210">
              <w:rPr>
                <w:rFonts w:ascii="Arial" w:hAnsi="Arial" w:cs="Arial"/>
                <w:szCs w:val="21"/>
              </w:rPr>
              <w:t xml:space="preserve">The response represents the values of bits 0 to 5 and 7 of the </w:t>
            </w:r>
          </w:p>
          <w:p w:rsidR="001D3F4C" w:rsidRPr="00851210" w:rsidRDefault="001D3F4C" w:rsidP="00A27A3F">
            <w:pPr>
              <w:autoSpaceDE w:val="0"/>
              <w:autoSpaceDN w:val="0"/>
              <w:adjustRightInd w:val="0"/>
              <w:ind w:left="2520" w:hanging="2520"/>
              <w:jc w:val="left"/>
              <w:rPr>
                <w:rFonts w:ascii="Arial" w:hAnsi="Arial" w:cs="Arial"/>
                <w:szCs w:val="21"/>
              </w:rPr>
            </w:pPr>
            <w:r w:rsidRPr="00851210">
              <w:rPr>
                <w:rFonts w:ascii="Arial" w:hAnsi="Arial" w:cs="Arial"/>
                <w:szCs w:val="21"/>
              </w:rPr>
              <w:t>Status Byte register and the MSS summary message.</w:t>
            </w:r>
          </w:p>
          <w:p w:rsidR="00EA2457" w:rsidRPr="00851210" w:rsidRDefault="001D3F4C" w:rsidP="00766239">
            <w:pPr>
              <w:autoSpaceDE w:val="0"/>
              <w:autoSpaceDN w:val="0"/>
              <w:adjustRightInd w:val="0"/>
              <w:jc w:val="left"/>
              <w:rPr>
                <w:rFonts w:ascii="Arial" w:hAnsi="Arial" w:cs="Arial"/>
              </w:rPr>
            </w:pPr>
            <w:r w:rsidRPr="00851210">
              <w:rPr>
                <w:rFonts w:ascii="Arial" w:hAnsi="Arial" w:cs="Arial"/>
                <w:szCs w:val="21"/>
              </w:rPr>
              <w:t xml:space="preserve">The response to a *STB? </w:t>
            </w:r>
            <w:r w:rsidR="00766239" w:rsidRPr="00851210">
              <w:rPr>
                <w:rFonts w:ascii="Arial" w:hAnsi="Arial" w:cs="Arial"/>
                <w:szCs w:val="21"/>
              </w:rPr>
              <w:t xml:space="preserve">query </w:t>
            </w:r>
            <w:r w:rsidRPr="00851210">
              <w:rPr>
                <w:rFonts w:ascii="Arial" w:hAnsi="Arial" w:cs="Arial"/>
                <w:szCs w:val="21"/>
              </w:rPr>
              <w:t xml:space="preserve">is identical to the response of a serial poll except that the MSS summary message appears in bit 6 in place of the RQS message. </w:t>
            </w: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UERY SYNTAX</w:t>
            </w:r>
          </w:p>
        </w:tc>
        <w:tc>
          <w:tcPr>
            <w:tcW w:w="6237" w:type="dxa"/>
          </w:tcPr>
          <w:p w:rsidR="001D3F4C" w:rsidRPr="00851210" w:rsidRDefault="001D3F4C" w:rsidP="00A27A3F">
            <w:pPr>
              <w:pStyle w:val="a9"/>
              <w:rPr>
                <w:rFonts w:ascii="Arial" w:hAnsi="Arial" w:cs="Arial"/>
              </w:rPr>
            </w:pPr>
            <w:r w:rsidRPr="00851210">
              <w:rPr>
                <w:rFonts w:ascii="Arial" w:hAnsi="Arial" w:cs="Arial"/>
              </w:rPr>
              <w:t>*STB?</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RESPONSE FORMAT</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*STB &lt;value&gt;</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&lt;value&gt; : = 0 to 255</w:t>
            </w:r>
          </w:p>
          <w:p w:rsidR="001D3F4C" w:rsidRPr="00851210" w:rsidRDefault="001D3F4C" w:rsidP="00A27A3F">
            <w:pPr>
              <w:autoSpaceDE w:val="0"/>
              <w:autoSpaceDN w:val="0"/>
              <w:adjustRightInd w:val="0"/>
              <w:jc w:val="left"/>
              <w:rPr>
                <w:rFonts w:ascii="Arial" w:hAnsi="Arial" w:cs="Arial"/>
                <w:szCs w:val="21"/>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EXAMPLE</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The following reads the status byte register:</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*STB?</w:t>
            </w:r>
          </w:p>
          <w:p w:rsidR="001D3F4C" w:rsidRPr="00851210" w:rsidRDefault="001D3F4C" w:rsidP="00A27A3F">
            <w:pPr>
              <w:pStyle w:val="a9"/>
              <w:rPr>
                <w:rFonts w:ascii="Arial" w:hAnsi="Arial" w:cs="Arial"/>
              </w:rPr>
            </w:pPr>
            <w:r w:rsidRPr="00851210">
              <w:rPr>
                <w:rFonts w:ascii="Arial" w:hAnsi="Arial" w:cs="Arial"/>
              </w:rPr>
              <w:t>Return:</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*STB 0</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lastRenderedPageBreak/>
              <w:t>RELATED COMMANDS</w:t>
            </w:r>
          </w:p>
        </w:tc>
        <w:tc>
          <w:tcPr>
            <w:tcW w:w="6237" w:type="dxa"/>
          </w:tcPr>
          <w:p w:rsidR="001D3F4C" w:rsidRPr="00851210" w:rsidRDefault="001D3F4C" w:rsidP="001A5D05">
            <w:pPr>
              <w:autoSpaceDE w:val="0"/>
              <w:autoSpaceDN w:val="0"/>
              <w:adjustRightInd w:val="0"/>
              <w:jc w:val="left"/>
              <w:rPr>
                <w:rFonts w:ascii="Arial" w:hAnsi="Arial" w:cs="Arial"/>
                <w:szCs w:val="21"/>
              </w:rPr>
            </w:pPr>
            <w:r w:rsidRPr="00851210">
              <w:rPr>
                <w:rFonts w:ascii="Arial" w:hAnsi="Arial" w:cs="Arial"/>
              </w:rPr>
              <w:t>*CLS, *SRE</w:t>
            </w:r>
          </w:p>
        </w:tc>
      </w:tr>
    </w:tbl>
    <w:p w:rsidR="001D3F4C" w:rsidRPr="00851210" w:rsidRDefault="001D3F4C" w:rsidP="001D3F4C">
      <w:pPr>
        <w:pStyle w:val="a9"/>
        <w:rPr>
          <w:rFonts w:ascii="Arial" w:hAnsi="Arial" w:cs="Arial"/>
        </w:rPr>
      </w:pPr>
    </w:p>
    <w:p w:rsidR="001D3F4C" w:rsidRPr="00851210" w:rsidRDefault="001D3F4C" w:rsidP="002A6EA9">
      <w:pPr>
        <w:pStyle w:val="31"/>
        <w:rPr>
          <w:rFonts w:ascii="Arial" w:hAnsi="Arial" w:cs="Arial"/>
        </w:rPr>
      </w:pPr>
      <w:bookmarkStart w:id="105" w:name="_TST"/>
      <w:bookmarkStart w:id="106" w:name="_Toc350010831"/>
      <w:bookmarkStart w:id="107" w:name="_Toc353436009"/>
      <w:bookmarkStart w:id="108" w:name="_Toc354040519"/>
      <w:bookmarkStart w:id="109" w:name="_Toc420142002"/>
      <w:bookmarkStart w:id="110" w:name="_Toc422919358"/>
      <w:bookmarkEnd w:id="105"/>
      <w:r w:rsidRPr="00851210">
        <w:rPr>
          <w:rFonts w:ascii="Arial" w:hAnsi="Arial" w:cs="Arial"/>
        </w:rPr>
        <w:t>TST</w:t>
      </w:r>
      <w:bookmarkEnd w:id="106"/>
      <w:bookmarkEnd w:id="107"/>
      <w:bookmarkEnd w:id="108"/>
      <w:bookmarkEnd w:id="109"/>
      <w:bookmarkEnd w:id="110"/>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RDefault="001D3F4C" w:rsidP="00A27A3F">
            <w:pPr>
              <w:pStyle w:val="a9"/>
              <w:rPr>
                <w:rFonts w:ascii="Arial" w:hAnsi="Arial" w:cs="Arial"/>
              </w:rPr>
            </w:pPr>
            <w:r w:rsidRPr="00851210">
              <w:rPr>
                <w:rFonts w:ascii="Arial" w:hAnsi="Arial" w:cs="Arial"/>
              </w:rPr>
              <w:t xml:space="preserve">The *TST? </w:t>
            </w:r>
            <w:r w:rsidR="00766239" w:rsidRPr="00851210">
              <w:rPr>
                <w:rFonts w:ascii="Arial" w:hAnsi="Arial" w:cs="Arial"/>
              </w:rPr>
              <w:t xml:space="preserve">query </w:t>
            </w:r>
            <w:r w:rsidRPr="00851210">
              <w:rPr>
                <w:rFonts w:ascii="Arial" w:hAnsi="Arial" w:cs="Arial"/>
              </w:rPr>
              <w:t xml:space="preserve">performs an internal self-test </w:t>
            </w:r>
            <w:r w:rsidR="00003E21" w:rsidRPr="00851210">
              <w:rPr>
                <w:rFonts w:ascii="Arial" w:hAnsi="Arial" w:cs="Arial"/>
              </w:rPr>
              <w:t xml:space="preserve">and </w:t>
            </w:r>
            <w:r w:rsidRPr="00851210">
              <w:rPr>
                <w:rFonts w:ascii="Arial" w:hAnsi="Arial" w:cs="Arial"/>
              </w:rPr>
              <w:t xml:space="preserve">the response </w:t>
            </w:r>
            <w:r w:rsidR="00003E21" w:rsidRPr="00851210">
              <w:rPr>
                <w:rFonts w:ascii="Arial" w:hAnsi="Arial" w:cs="Arial"/>
              </w:rPr>
              <w:t xml:space="preserve">indicates </w:t>
            </w:r>
            <w:r w:rsidRPr="00851210">
              <w:rPr>
                <w:rFonts w:ascii="Arial" w:hAnsi="Arial" w:cs="Arial"/>
              </w:rPr>
              <w:t>whether the self-test has detected any errors. The self-test includes testing the hardware of all channels, the time-base and the trigger circuits.</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Hardware failures are identified by a unique binary code in the returned &lt;status&gt; number. A “0” response indicates that no failures occurred.</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QUERY SYNTAX</w:t>
            </w:r>
          </w:p>
        </w:tc>
        <w:tc>
          <w:tcPr>
            <w:tcW w:w="6237" w:type="dxa"/>
          </w:tcPr>
          <w:p w:rsidR="001D3F4C" w:rsidRPr="00851210" w:rsidRDefault="001D3F4C" w:rsidP="00A27A3F">
            <w:pPr>
              <w:pStyle w:val="a9"/>
              <w:rPr>
                <w:rFonts w:ascii="Arial" w:hAnsi="Arial" w:cs="Arial"/>
              </w:rPr>
            </w:pPr>
            <w:r w:rsidRPr="00851210">
              <w:rPr>
                <w:rFonts w:ascii="Arial" w:hAnsi="Arial" w:cs="Arial"/>
              </w:rPr>
              <w:t>*TST?</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RESPONSE FORMAT</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*TST &lt;status&gt;</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&lt;status&gt; : = 0 self-test successful</w:t>
            </w: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EXAMPLE</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The following causes a self-test to be performed:</w:t>
            </w:r>
          </w:p>
          <w:p w:rsidR="001D3F4C" w:rsidRPr="00851210" w:rsidRDefault="001D3F4C" w:rsidP="00A27A3F">
            <w:pPr>
              <w:pStyle w:val="a9"/>
              <w:rPr>
                <w:rFonts w:ascii="Arial" w:hAnsi="Arial" w:cs="Arial"/>
              </w:rPr>
            </w:pPr>
            <w:r w:rsidRPr="00851210">
              <w:rPr>
                <w:rFonts w:ascii="Arial" w:hAnsi="Arial" w:cs="Arial"/>
              </w:rPr>
              <w:t>TST?</w:t>
            </w:r>
          </w:p>
          <w:p w:rsidR="001D3F4C" w:rsidRPr="00851210" w:rsidRDefault="001D3F4C" w:rsidP="00A27A3F">
            <w:pPr>
              <w:pStyle w:val="a9"/>
              <w:rPr>
                <w:rFonts w:ascii="Arial" w:hAnsi="Arial" w:cs="Arial"/>
              </w:rPr>
            </w:pPr>
            <w:r w:rsidRPr="00851210">
              <w:rPr>
                <w:rFonts w:ascii="Arial" w:hAnsi="Arial" w:cs="Arial"/>
              </w:rPr>
              <w:t>Return(if no failure):</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*TST 0</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RELATED COMMANDS</w:t>
            </w:r>
          </w:p>
        </w:tc>
        <w:tc>
          <w:tcPr>
            <w:tcW w:w="6237" w:type="dxa"/>
          </w:tcPr>
          <w:p w:rsidR="001D3F4C" w:rsidRPr="00851210" w:rsidRDefault="001D3F4C" w:rsidP="00A27A3F">
            <w:pPr>
              <w:autoSpaceDE w:val="0"/>
              <w:autoSpaceDN w:val="0"/>
              <w:adjustRightInd w:val="0"/>
              <w:jc w:val="left"/>
              <w:rPr>
                <w:ins w:id="111" w:author="123" w:date="2015-06-19T17:55:00Z"/>
                <w:rFonts w:ascii="Arial" w:hAnsi="Arial" w:cs="Arial"/>
              </w:rPr>
            </w:pPr>
            <w:r w:rsidRPr="00851210">
              <w:rPr>
                <w:rFonts w:ascii="Arial" w:hAnsi="Arial" w:cs="Arial"/>
              </w:rPr>
              <w:t>*CAL</w:t>
            </w:r>
          </w:p>
          <w:p w:rsidR="00DB18E1" w:rsidRPr="00851210" w:rsidRDefault="00DB18E1" w:rsidP="00A27A3F">
            <w:pPr>
              <w:autoSpaceDE w:val="0"/>
              <w:autoSpaceDN w:val="0"/>
              <w:adjustRightInd w:val="0"/>
              <w:jc w:val="left"/>
              <w:rPr>
                <w:rFonts w:ascii="Arial" w:hAnsi="Arial" w:cs="Arial"/>
                <w:szCs w:val="21"/>
              </w:rPr>
            </w:pPr>
          </w:p>
        </w:tc>
      </w:tr>
    </w:tbl>
    <w:p w:rsidR="00003E21" w:rsidRPr="00851210" w:rsidRDefault="00DB18E1" w:rsidP="001D3F4C">
      <w:pPr>
        <w:pStyle w:val="a9"/>
        <w:rPr>
          <w:rFonts w:ascii="Arial" w:hAnsi="Arial" w:cs="Arial"/>
        </w:rPr>
      </w:pPr>
      <w:r w:rsidRPr="00851210">
        <w:rPr>
          <w:rFonts w:ascii="Arial" w:hAnsi="Arial" w:cs="Arial"/>
        </w:rPr>
        <w:t>Note:</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4"/>
        <w:gridCol w:w="1417"/>
        <w:gridCol w:w="1418"/>
        <w:gridCol w:w="1417"/>
        <w:gridCol w:w="1305"/>
      </w:tblGrid>
      <w:tr w:rsidR="00DB18E1" w:rsidRPr="00851210" w:rsidTr="00274896">
        <w:trPr>
          <w:trHeight w:val="285"/>
        </w:trPr>
        <w:tc>
          <w:tcPr>
            <w:tcW w:w="2704" w:type="dxa"/>
            <w:shd w:val="clear" w:color="auto" w:fill="auto"/>
            <w:noWrap/>
            <w:vAlign w:val="center"/>
          </w:tcPr>
          <w:p w:rsidR="00DB18E1" w:rsidRPr="00851210" w:rsidRDefault="00DB18E1" w:rsidP="00274896">
            <w:pPr>
              <w:pStyle w:val="a9"/>
              <w:rPr>
                <w:rFonts w:ascii="Arial" w:hAnsi="Arial" w:cs="Arial"/>
              </w:rPr>
            </w:pPr>
            <w:r w:rsidRPr="00851210">
              <w:rPr>
                <w:rFonts w:ascii="Arial" w:hAnsi="Arial" w:cs="Arial"/>
              </w:rPr>
              <w:t>Parameter/command</w:t>
            </w:r>
          </w:p>
        </w:tc>
        <w:tc>
          <w:tcPr>
            <w:tcW w:w="1417" w:type="dxa"/>
            <w:vAlign w:val="center"/>
          </w:tcPr>
          <w:p w:rsidR="00DB18E1" w:rsidRPr="00851210" w:rsidRDefault="00DB18E1" w:rsidP="00274896">
            <w:pPr>
              <w:pStyle w:val="a9"/>
              <w:rPr>
                <w:rFonts w:ascii="Arial" w:hAnsi="Arial" w:cs="Arial"/>
              </w:rPr>
            </w:pPr>
            <w:r w:rsidRPr="00851210">
              <w:rPr>
                <w:rFonts w:ascii="Arial" w:hAnsi="Arial" w:cs="Arial"/>
              </w:rPr>
              <w:t>SDG800</w:t>
            </w:r>
          </w:p>
        </w:tc>
        <w:tc>
          <w:tcPr>
            <w:tcW w:w="1418" w:type="dxa"/>
            <w:vAlign w:val="center"/>
          </w:tcPr>
          <w:p w:rsidR="00DB18E1" w:rsidRPr="00851210" w:rsidRDefault="00DB18E1" w:rsidP="00274896">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DB18E1" w:rsidRPr="00851210" w:rsidRDefault="00DB18E1" w:rsidP="00274896">
            <w:pPr>
              <w:pStyle w:val="a9"/>
              <w:rPr>
                <w:rFonts w:ascii="Arial" w:hAnsi="Arial" w:cs="Arial"/>
              </w:rPr>
            </w:pPr>
            <w:r w:rsidRPr="00851210">
              <w:rPr>
                <w:rFonts w:ascii="Arial" w:hAnsi="Arial" w:cs="Arial"/>
              </w:rPr>
              <w:t>SDG2000X</w:t>
            </w:r>
          </w:p>
        </w:tc>
        <w:tc>
          <w:tcPr>
            <w:tcW w:w="1305" w:type="dxa"/>
            <w:shd w:val="clear" w:color="auto" w:fill="auto"/>
            <w:vAlign w:val="center"/>
          </w:tcPr>
          <w:p w:rsidR="00DB18E1" w:rsidRPr="00851210" w:rsidRDefault="00DB18E1" w:rsidP="00274896">
            <w:pPr>
              <w:pStyle w:val="a9"/>
              <w:rPr>
                <w:rFonts w:ascii="Arial" w:hAnsi="Arial" w:cs="Arial"/>
              </w:rPr>
            </w:pPr>
            <w:r w:rsidRPr="00851210">
              <w:rPr>
                <w:rFonts w:ascii="Arial" w:hAnsi="Arial" w:cs="Arial"/>
              </w:rPr>
              <w:t>SDG5000</w:t>
            </w:r>
          </w:p>
        </w:tc>
      </w:tr>
      <w:tr w:rsidR="00DB18E1" w:rsidRPr="00851210" w:rsidTr="00274896">
        <w:trPr>
          <w:trHeight w:val="285"/>
        </w:trPr>
        <w:tc>
          <w:tcPr>
            <w:tcW w:w="2704" w:type="dxa"/>
            <w:shd w:val="clear" w:color="auto" w:fill="auto"/>
            <w:noWrap/>
            <w:vAlign w:val="center"/>
          </w:tcPr>
          <w:p w:rsidR="00DB18E1" w:rsidRPr="00851210" w:rsidRDefault="00DB18E1" w:rsidP="00274896">
            <w:pPr>
              <w:pStyle w:val="a9"/>
              <w:rPr>
                <w:rFonts w:ascii="Arial" w:hAnsi="Arial" w:cs="Arial"/>
              </w:rPr>
            </w:pPr>
            <w:r w:rsidRPr="00851210">
              <w:rPr>
                <w:rFonts w:ascii="Arial" w:hAnsi="Arial" w:cs="Arial"/>
              </w:rPr>
              <w:t>TST</w:t>
            </w:r>
          </w:p>
        </w:tc>
        <w:tc>
          <w:tcPr>
            <w:tcW w:w="1417" w:type="dxa"/>
            <w:vAlign w:val="center"/>
          </w:tcPr>
          <w:p w:rsidR="00DB18E1" w:rsidRPr="00851210" w:rsidRDefault="00DB18E1" w:rsidP="00274896">
            <w:pPr>
              <w:pStyle w:val="a9"/>
              <w:rPr>
                <w:rFonts w:ascii="Arial" w:hAnsi="Arial" w:cs="Arial"/>
              </w:rPr>
            </w:pPr>
            <w:r w:rsidRPr="00851210">
              <w:rPr>
                <w:rFonts w:ascii="Arial" w:hAnsi="Arial" w:cs="Arial"/>
              </w:rPr>
              <w:t>no</w:t>
            </w:r>
          </w:p>
        </w:tc>
        <w:tc>
          <w:tcPr>
            <w:tcW w:w="1418" w:type="dxa"/>
            <w:vAlign w:val="center"/>
          </w:tcPr>
          <w:p w:rsidR="00DB18E1" w:rsidRPr="00851210" w:rsidRDefault="00DB18E1" w:rsidP="00DB18E1">
            <w:pPr>
              <w:pStyle w:val="a9"/>
              <w:ind w:firstLineChars="100" w:firstLine="210"/>
              <w:rPr>
                <w:rFonts w:ascii="Arial" w:hAnsi="Arial" w:cs="Arial"/>
              </w:rPr>
            </w:pPr>
            <w:r w:rsidRPr="00851210">
              <w:rPr>
                <w:rFonts w:ascii="Arial" w:hAnsi="Arial" w:cs="Arial"/>
              </w:rPr>
              <w:t>yes</w:t>
            </w:r>
          </w:p>
        </w:tc>
        <w:tc>
          <w:tcPr>
            <w:tcW w:w="1417" w:type="dxa"/>
            <w:shd w:val="clear" w:color="auto" w:fill="auto"/>
            <w:noWrap/>
            <w:vAlign w:val="center"/>
          </w:tcPr>
          <w:p w:rsidR="00DB18E1" w:rsidRPr="00851210" w:rsidRDefault="00DB18E1" w:rsidP="00DB18E1">
            <w:pPr>
              <w:pStyle w:val="a9"/>
              <w:ind w:firstLineChars="100" w:firstLine="210"/>
              <w:rPr>
                <w:rFonts w:ascii="Arial" w:hAnsi="Arial" w:cs="Arial"/>
              </w:rPr>
            </w:pPr>
            <w:r w:rsidRPr="00851210">
              <w:rPr>
                <w:rFonts w:ascii="Arial" w:hAnsi="Arial" w:cs="Arial"/>
              </w:rPr>
              <w:t>yes</w:t>
            </w:r>
          </w:p>
        </w:tc>
        <w:tc>
          <w:tcPr>
            <w:tcW w:w="1305" w:type="dxa"/>
            <w:shd w:val="clear" w:color="auto" w:fill="auto"/>
            <w:vAlign w:val="center"/>
          </w:tcPr>
          <w:p w:rsidR="00DB18E1" w:rsidRPr="00851210" w:rsidRDefault="00DB18E1" w:rsidP="00DB18E1">
            <w:pPr>
              <w:pStyle w:val="a9"/>
              <w:ind w:firstLineChars="100" w:firstLine="210"/>
              <w:rPr>
                <w:rFonts w:ascii="Arial" w:hAnsi="Arial" w:cs="Arial"/>
              </w:rPr>
            </w:pPr>
            <w:r w:rsidRPr="00851210">
              <w:rPr>
                <w:rFonts w:ascii="Arial" w:hAnsi="Arial" w:cs="Arial"/>
              </w:rPr>
              <w:t>yes</w:t>
            </w:r>
          </w:p>
        </w:tc>
      </w:tr>
    </w:tbl>
    <w:p w:rsidR="00DB18E1" w:rsidRPr="00851210" w:rsidRDefault="00DB18E1" w:rsidP="001D3F4C">
      <w:pPr>
        <w:pStyle w:val="a9"/>
        <w:rPr>
          <w:rFonts w:ascii="Arial" w:hAnsi="Arial" w:cs="Arial"/>
        </w:rPr>
      </w:pPr>
    </w:p>
    <w:p w:rsidR="001D3F4C" w:rsidRPr="00851210" w:rsidRDefault="001D3F4C" w:rsidP="002A6EA9">
      <w:pPr>
        <w:pStyle w:val="31"/>
        <w:rPr>
          <w:rFonts w:ascii="Arial" w:hAnsi="Arial" w:cs="Arial"/>
        </w:rPr>
      </w:pPr>
      <w:bookmarkStart w:id="112" w:name="_WAI"/>
      <w:bookmarkStart w:id="113" w:name="_Toc350010832"/>
      <w:bookmarkStart w:id="114" w:name="_Toc353436010"/>
      <w:bookmarkStart w:id="115" w:name="_Toc354040520"/>
      <w:bookmarkStart w:id="116" w:name="_Toc420142003"/>
      <w:bookmarkStart w:id="117" w:name="_Toc422919359"/>
      <w:bookmarkEnd w:id="112"/>
      <w:r w:rsidRPr="00851210">
        <w:rPr>
          <w:rFonts w:ascii="Arial" w:hAnsi="Arial" w:cs="Arial"/>
        </w:rPr>
        <w:t>WAI</w:t>
      </w:r>
      <w:bookmarkEnd w:id="113"/>
      <w:bookmarkEnd w:id="114"/>
      <w:bookmarkEnd w:id="115"/>
      <w:bookmarkEnd w:id="116"/>
      <w:bookmarkEnd w:id="117"/>
      <w:r w:rsidRPr="00851210">
        <w:rPr>
          <w:rFonts w:ascii="Arial" w:hAnsi="Arial" w:cs="Arial"/>
        </w:rPr>
        <w:tab/>
      </w:r>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The *WAI (WAIT to continue) command, require</w:t>
            </w:r>
            <w:r w:rsidR="0047765D" w:rsidRPr="00851210">
              <w:rPr>
                <w:rFonts w:ascii="Arial" w:hAnsi="Arial" w:cs="Arial"/>
                <w:szCs w:val="21"/>
              </w:rPr>
              <w:t>s</w:t>
            </w:r>
            <w:r w:rsidRPr="00851210">
              <w:rPr>
                <w:rFonts w:ascii="Arial" w:hAnsi="Arial" w:cs="Arial"/>
                <w:szCs w:val="21"/>
              </w:rPr>
              <w:t xml:space="preserve"> by the IEEE</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488.2 standard, has no effect on the instrument, as the</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signal generator only starts processing a command when the</w:t>
            </w:r>
          </w:p>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previous command has been entirely executed.</w:t>
            </w:r>
          </w:p>
          <w:p w:rsidR="001D3F4C" w:rsidRPr="00851210" w:rsidRDefault="001D3F4C" w:rsidP="00A27A3F">
            <w:pPr>
              <w:autoSpaceDE w:val="0"/>
              <w:autoSpaceDN w:val="0"/>
              <w:adjustRightInd w:val="0"/>
              <w:jc w:val="left"/>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COMMAND SYNTAX</w:t>
            </w:r>
          </w:p>
        </w:tc>
        <w:tc>
          <w:tcPr>
            <w:tcW w:w="6237" w:type="dxa"/>
          </w:tcPr>
          <w:p w:rsidR="001D3F4C" w:rsidRPr="00851210" w:rsidRDefault="001D3F4C" w:rsidP="00A27A3F">
            <w:pPr>
              <w:pStyle w:val="a9"/>
              <w:rPr>
                <w:rFonts w:ascii="Arial" w:hAnsi="Arial" w:cs="Arial"/>
              </w:rPr>
            </w:pPr>
            <w:r w:rsidRPr="00851210">
              <w:rPr>
                <w:rFonts w:ascii="Arial" w:hAnsi="Arial" w:cs="Arial"/>
              </w:rPr>
              <w:t>*WAI</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RELATED COMMANDS</w:t>
            </w:r>
          </w:p>
        </w:tc>
        <w:tc>
          <w:tcPr>
            <w:tcW w:w="6237" w:type="dxa"/>
          </w:tcPr>
          <w:p w:rsidR="001D3F4C" w:rsidRPr="00851210" w:rsidRDefault="001D3F4C" w:rsidP="00A27A3F">
            <w:pPr>
              <w:autoSpaceDE w:val="0"/>
              <w:autoSpaceDN w:val="0"/>
              <w:adjustRightInd w:val="0"/>
              <w:jc w:val="left"/>
              <w:rPr>
                <w:rFonts w:ascii="Arial" w:hAnsi="Arial" w:cs="Arial"/>
                <w:szCs w:val="21"/>
              </w:rPr>
            </w:pPr>
            <w:r w:rsidRPr="00851210">
              <w:rPr>
                <w:rFonts w:ascii="Arial" w:hAnsi="Arial" w:cs="Arial"/>
                <w:szCs w:val="21"/>
              </w:rPr>
              <w:t>*OPC</w:t>
            </w:r>
          </w:p>
        </w:tc>
      </w:tr>
    </w:tbl>
    <w:p w:rsidR="001D3F4C" w:rsidRPr="00851210" w:rsidRDefault="001D3F4C" w:rsidP="001D3F4C">
      <w:pPr>
        <w:pStyle w:val="a9"/>
        <w:rPr>
          <w:rFonts w:ascii="Arial" w:hAnsi="Arial" w:cs="Arial"/>
        </w:rPr>
      </w:pPr>
    </w:p>
    <w:p w:rsidR="001D3F4C" w:rsidRPr="00851210" w:rsidRDefault="001D3F4C" w:rsidP="002A6EA9">
      <w:pPr>
        <w:pStyle w:val="31"/>
        <w:rPr>
          <w:rFonts w:ascii="Arial" w:hAnsi="Arial" w:cs="Arial"/>
        </w:rPr>
      </w:pPr>
      <w:bookmarkStart w:id="118" w:name="_DDR"/>
      <w:bookmarkStart w:id="119" w:name="_Toc420142004"/>
      <w:bookmarkStart w:id="120" w:name="_Toc422919360"/>
      <w:bookmarkEnd w:id="118"/>
      <w:r w:rsidRPr="00851210">
        <w:rPr>
          <w:rFonts w:ascii="Arial" w:hAnsi="Arial" w:cs="Arial"/>
        </w:rPr>
        <w:lastRenderedPageBreak/>
        <w:t>DDR</w:t>
      </w:r>
      <w:bookmarkEnd w:id="119"/>
      <w:bookmarkEnd w:id="120"/>
      <w:r w:rsidRPr="00851210">
        <w:rPr>
          <w:rFonts w:ascii="Arial" w:hAnsi="Arial" w:cs="Arial"/>
        </w:rPr>
        <w:tab/>
      </w:r>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RDefault="001D3F4C" w:rsidP="00A27A3F">
            <w:pPr>
              <w:pStyle w:val="a9"/>
              <w:rPr>
                <w:rFonts w:ascii="Arial" w:eastAsiaTheme="minorEastAsia" w:hAnsi="Arial" w:cs="Arial"/>
              </w:rPr>
            </w:pPr>
            <w:r w:rsidRPr="00851210">
              <w:rPr>
                <w:rFonts w:ascii="Arial" w:eastAsiaTheme="minorEastAsia" w:hAnsi="Arial" w:cs="Arial"/>
              </w:rPr>
              <w:t xml:space="preserve">The DDR? </w:t>
            </w:r>
            <w:r w:rsidR="00E2193B" w:rsidRPr="00851210">
              <w:rPr>
                <w:rFonts w:ascii="Arial" w:eastAsiaTheme="minorEastAsia" w:hAnsi="Arial" w:cs="Arial"/>
              </w:rPr>
              <w:t xml:space="preserve">query </w:t>
            </w:r>
            <w:r w:rsidRPr="00851210">
              <w:rPr>
                <w:rFonts w:ascii="Arial" w:eastAsiaTheme="minorEastAsia" w:hAnsi="Arial" w:cs="Arial"/>
              </w:rPr>
              <w:t>reads and clears the contents of the device dependent or device specific error register (DDR). In case of a hardware failure, the DDR register specifies the origin of the failure.</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eastAsiaTheme="minorEastAsia" w:hAnsi="Arial" w:cs="Arial"/>
                <w:b/>
              </w:rPr>
              <w:t>QUERY SYNTAX</w:t>
            </w:r>
          </w:p>
        </w:tc>
        <w:tc>
          <w:tcPr>
            <w:tcW w:w="6237" w:type="dxa"/>
          </w:tcPr>
          <w:p w:rsidR="001D3F4C" w:rsidRPr="00851210" w:rsidRDefault="001D3F4C" w:rsidP="00A27A3F">
            <w:pPr>
              <w:pStyle w:val="a9"/>
              <w:rPr>
                <w:rFonts w:ascii="Arial" w:eastAsiaTheme="minorEastAsia" w:hAnsi="Arial" w:cs="Arial"/>
              </w:rPr>
            </w:pPr>
            <w:r w:rsidRPr="00851210">
              <w:rPr>
                <w:rFonts w:ascii="Arial" w:eastAsiaTheme="minorEastAsia" w:hAnsi="Arial" w:cs="Arial"/>
              </w:rPr>
              <w:t>DDR?</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RESPONSE FORMAT</w:t>
            </w:r>
          </w:p>
        </w:tc>
        <w:tc>
          <w:tcPr>
            <w:tcW w:w="6237" w:type="dxa"/>
          </w:tcPr>
          <w:p w:rsidR="001D3F4C" w:rsidRPr="00851210" w:rsidRDefault="001D3F4C" w:rsidP="00A27A3F">
            <w:pPr>
              <w:autoSpaceDE w:val="0"/>
              <w:autoSpaceDN w:val="0"/>
              <w:adjustRightInd w:val="0"/>
              <w:jc w:val="left"/>
              <w:rPr>
                <w:rFonts w:ascii="Arial" w:eastAsiaTheme="minorEastAsia" w:hAnsi="Arial" w:cs="Arial"/>
              </w:rPr>
            </w:pPr>
            <w:r w:rsidRPr="00851210">
              <w:rPr>
                <w:rFonts w:ascii="Arial" w:eastAsiaTheme="minorEastAsia" w:hAnsi="Arial" w:cs="Arial"/>
              </w:rPr>
              <w:t>DDR &lt;value&gt;</w:t>
            </w:r>
          </w:p>
          <w:p w:rsidR="001D3F4C" w:rsidRPr="00851210" w:rsidRDefault="001D3F4C" w:rsidP="00A27A3F">
            <w:pPr>
              <w:autoSpaceDE w:val="0"/>
              <w:autoSpaceDN w:val="0"/>
              <w:adjustRightInd w:val="0"/>
              <w:jc w:val="left"/>
              <w:rPr>
                <w:rFonts w:ascii="Arial" w:eastAsiaTheme="minorEastAsia" w:hAnsi="Arial" w:cs="Arial"/>
              </w:rPr>
            </w:pPr>
            <w:r w:rsidRPr="00851210">
              <w:rPr>
                <w:rFonts w:ascii="Arial" w:eastAsiaTheme="minorEastAsia" w:hAnsi="Arial" w:cs="Arial"/>
              </w:rPr>
              <w:t>&lt;value&gt; : = 0 to 65535</w:t>
            </w:r>
          </w:p>
          <w:p w:rsidR="001D3F4C" w:rsidRPr="00851210" w:rsidRDefault="001D3F4C" w:rsidP="00A27A3F">
            <w:pPr>
              <w:autoSpaceDE w:val="0"/>
              <w:autoSpaceDN w:val="0"/>
              <w:adjustRightInd w:val="0"/>
              <w:jc w:val="left"/>
              <w:rPr>
                <w:rFonts w:ascii="Arial" w:hAnsi="Arial" w:cs="Arial"/>
                <w:szCs w:val="21"/>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EXAMPLE</w:t>
            </w:r>
          </w:p>
        </w:tc>
        <w:tc>
          <w:tcPr>
            <w:tcW w:w="6237" w:type="dxa"/>
          </w:tcPr>
          <w:p w:rsidR="001D3F4C" w:rsidRPr="00851210" w:rsidRDefault="001D3F4C" w:rsidP="00A27A3F">
            <w:pPr>
              <w:rPr>
                <w:rFonts w:ascii="Arial" w:eastAsiaTheme="minorEastAsia" w:hAnsi="Arial" w:cs="Arial"/>
              </w:rPr>
            </w:pPr>
            <w:r w:rsidRPr="00851210">
              <w:rPr>
                <w:rFonts w:ascii="Arial" w:eastAsiaTheme="minorEastAsia" w:hAnsi="Arial" w:cs="Arial"/>
              </w:rPr>
              <w:t>DDR?</w:t>
            </w:r>
          </w:p>
          <w:p w:rsidR="001D3F4C" w:rsidRPr="00851210" w:rsidRDefault="001D3F4C" w:rsidP="00A27A3F">
            <w:pPr>
              <w:pStyle w:val="a9"/>
              <w:rPr>
                <w:rFonts w:ascii="Arial" w:eastAsiaTheme="minorEastAsia" w:hAnsi="Arial" w:cs="Arial"/>
              </w:rPr>
            </w:pPr>
            <w:r w:rsidRPr="00851210">
              <w:rPr>
                <w:rFonts w:ascii="Arial" w:eastAsiaTheme="minorEastAsia" w:hAnsi="Arial" w:cs="Arial"/>
              </w:rPr>
              <w:t>Re</w:t>
            </w:r>
            <w:r w:rsidR="00C80F52" w:rsidRPr="00851210">
              <w:rPr>
                <w:rFonts w:ascii="Arial" w:eastAsiaTheme="minorEastAsia" w:hAnsi="Arial" w:cs="Arial"/>
              </w:rPr>
              <w:t>turn</w:t>
            </w:r>
            <w:r w:rsidRPr="00851210">
              <w:rPr>
                <w:rFonts w:ascii="Arial" w:eastAsiaTheme="minorEastAsia" w:hAnsi="Arial" w:cs="Arial"/>
              </w:rPr>
              <w:t>:</w:t>
            </w:r>
          </w:p>
          <w:p w:rsidR="001D3F4C" w:rsidRPr="00851210" w:rsidRDefault="001D3F4C" w:rsidP="00A27A3F">
            <w:pPr>
              <w:pStyle w:val="a9"/>
              <w:rPr>
                <w:rFonts w:ascii="Arial" w:hAnsi="Arial" w:cs="Arial"/>
              </w:rPr>
            </w:pPr>
            <w:r w:rsidRPr="00851210">
              <w:rPr>
                <w:rFonts w:ascii="Arial" w:eastAsiaTheme="minorEastAsia" w:hAnsi="Arial" w:cs="Arial"/>
              </w:rPr>
              <w:t>DDR 0</w:t>
            </w:r>
          </w:p>
        </w:tc>
      </w:tr>
    </w:tbl>
    <w:p w:rsidR="001D3F4C" w:rsidRPr="00851210" w:rsidRDefault="001D3F4C" w:rsidP="001D3F4C">
      <w:pPr>
        <w:rPr>
          <w:rFonts w:ascii="Arial" w:hAnsi="Arial" w:cs="Arial"/>
        </w:rPr>
      </w:pPr>
      <w:r w:rsidRPr="00851210">
        <w:rPr>
          <w:rFonts w:ascii="Arial" w:hAnsi="Arial" w:cs="Arial"/>
        </w:rPr>
        <w:t>The following table gives details</w:t>
      </w:r>
      <w:r w:rsidRPr="00851210">
        <w:rPr>
          <w:rFonts w:ascii="Arial" w:hAnsi="Arial" w:cs="Arial"/>
        </w:rPr>
        <w:t>：</w:t>
      </w:r>
    </w:p>
    <w:tbl>
      <w:tblPr>
        <w:tblStyle w:val="a7"/>
        <w:tblW w:w="8330" w:type="dxa"/>
        <w:tblLook w:val="04A0"/>
      </w:tblPr>
      <w:tblGrid>
        <w:gridCol w:w="1809"/>
        <w:gridCol w:w="2127"/>
        <w:gridCol w:w="4394"/>
      </w:tblGrid>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b/>
              </w:rPr>
              <w:t>Bit</w:t>
            </w:r>
          </w:p>
        </w:tc>
        <w:tc>
          <w:tcPr>
            <w:tcW w:w="2127" w:type="dxa"/>
            <w:vAlign w:val="center"/>
          </w:tcPr>
          <w:p w:rsidR="001D3F4C" w:rsidRPr="00851210" w:rsidRDefault="001D3F4C" w:rsidP="00A27A3F">
            <w:pPr>
              <w:pStyle w:val="a9"/>
              <w:rPr>
                <w:rFonts w:ascii="Arial" w:hAnsi="Arial" w:cs="Arial"/>
                <w:b/>
              </w:rPr>
            </w:pPr>
            <w:r w:rsidRPr="00851210">
              <w:rPr>
                <w:rFonts w:ascii="Arial" w:hAnsi="Arial" w:cs="Arial"/>
                <w:b/>
              </w:rPr>
              <w:t>Bit Value</w:t>
            </w:r>
          </w:p>
        </w:tc>
        <w:tc>
          <w:tcPr>
            <w:tcW w:w="4394" w:type="dxa"/>
            <w:vAlign w:val="center"/>
          </w:tcPr>
          <w:p w:rsidR="001D3F4C" w:rsidRPr="00851210" w:rsidRDefault="001D3F4C" w:rsidP="00A27A3F">
            <w:pPr>
              <w:pStyle w:val="a9"/>
              <w:rPr>
                <w:rFonts w:ascii="Arial" w:hAnsi="Arial" w:cs="Arial"/>
                <w:b/>
              </w:rPr>
            </w:pPr>
            <w:r w:rsidRPr="00851210">
              <w:rPr>
                <w:rFonts w:ascii="Arial" w:hAnsi="Arial" w:cs="Arial"/>
                <w:b/>
              </w:rPr>
              <w:t>Description</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15...14</w:t>
            </w:r>
          </w:p>
        </w:tc>
        <w:tc>
          <w:tcPr>
            <w:tcW w:w="2127" w:type="dxa"/>
            <w:vAlign w:val="center"/>
          </w:tcPr>
          <w:p w:rsidR="001D3F4C" w:rsidRPr="00851210" w:rsidRDefault="001D3F4C" w:rsidP="00A27A3F">
            <w:pPr>
              <w:pStyle w:val="a9"/>
              <w:rPr>
                <w:rFonts w:ascii="Arial" w:hAnsi="Arial" w:cs="Arial"/>
              </w:rPr>
            </w:pP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Reserved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13</w:t>
            </w:r>
          </w:p>
        </w:tc>
        <w:tc>
          <w:tcPr>
            <w:tcW w:w="2127" w:type="dxa"/>
            <w:vAlign w:val="center"/>
          </w:tcPr>
          <w:p w:rsidR="001D3F4C" w:rsidRPr="00851210" w:rsidRDefault="001D3F4C" w:rsidP="00A27A3F">
            <w:pPr>
              <w:pStyle w:val="a9"/>
              <w:rPr>
                <w:rFonts w:ascii="Arial" w:hAnsi="Arial" w:cs="Arial"/>
              </w:rPr>
            </w:pPr>
            <w:r w:rsidRPr="00851210">
              <w:rPr>
                <w:rFonts w:ascii="Arial" w:hAnsi="Arial" w:cs="Arial"/>
              </w:rPr>
              <w:t>8192</w:t>
            </w: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Time-base hardware failure detected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 xml:space="preserve">12 </w:t>
            </w:r>
            <w:r w:rsidRPr="00851210">
              <w:rPr>
                <w:rFonts w:ascii="Arial" w:hAnsi="Arial" w:cs="Arial"/>
              </w:rPr>
              <w:tab/>
            </w:r>
          </w:p>
        </w:tc>
        <w:tc>
          <w:tcPr>
            <w:tcW w:w="2127" w:type="dxa"/>
            <w:vAlign w:val="center"/>
          </w:tcPr>
          <w:p w:rsidR="001D3F4C" w:rsidRPr="00851210" w:rsidRDefault="001D3F4C" w:rsidP="00A27A3F">
            <w:pPr>
              <w:pStyle w:val="a9"/>
              <w:rPr>
                <w:rFonts w:ascii="Arial" w:hAnsi="Arial" w:cs="Arial"/>
              </w:rPr>
            </w:pPr>
            <w:r w:rsidRPr="00851210">
              <w:rPr>
                <w:rFonts w:ascii="Arial" w:hAnsi="Arial" w:cs="Arial"/>
              </w:rPr>
              <w:t>4096</w:t>
            </w: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Trigger hardware failure detected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11</w:t>
            </w:r>
          </w:p>
        </w:tc>
        <w:tc>
          <w:tcPr>
            <w:tcW w:w="2127" w:type="dxa"/>
            <w:vAlign w:val="center"/>
          </w:tcPr>
          <w:p w:rsidR="001D3F4C" w:rsidRPr="00851210" w:rsidRDefault="001D3F4C" w:rsidP="00A27A3F">
            <w:pPr>
              <w:pStyle w:val="a9"/>
              <w:rPr>
                <w:rFonts w:ascii="Arial" w:hAnsi="Arial" w:cs="Arial"/>
              </w:rPr>
            </w:pP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Reserved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10</w:t>
            </w:r>
          </w:p>
        </w:tc>
        <w:tc>
          <w:tcPr>
            <w:tcW w:w="2127" w:type="dxa"/>
            <w:vAlign w:val="center"/>
          </w:tcPr>
          <w:p w:rsidR="001D3F4C" w:rsidRPr="00851210" w:rsidRDefault="001D3F4C" w:rsidP="00A27A3F">
            <w:pPr>
              <w:pStyle w:val="a9"/>
              <w:rPr>
                <w:rFonts w:ascii="Arial" w:hAnsi="Arial" w:cs="Arial"/>
              </w:rPr>
            </w:pP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Reserved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9</w:t>
            </w:r>
          </w:p>
        </w:tc>
        <w:tc>
          <w:tcPr>
            <w:tcW w:w="2127" w:type="dxa"/>
            <w:vAlign w:val="center"/>
          </w:tcPr>
          <w:p w:rsidR="001D3F4C" w:rsidRPr="00851210" w:rsidRDefault="001D3F4C" w:rsidP="00A27A3F">
            <w:pPr>
              <w:pStyle w:val="a9"/>
              <w:rPr>
                <w:rFonts w:ascii="Arial" w:hAnsi="Arial" w:cs="Arial"/>
              </w:rPr>
            </w:pPr>
            <w:r w:rsidRPr="00851210">
              <w:rPr>
                <w:rFonts w:ascii="Arial" w:hAnsi="Arial" w:cs="Arial"/>
              </w:rPr>
              <w:t>512</w:t>
            </w: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Channel 2 hardware failure detected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8</w:t>
            </w:r>
          </w:p>
        </w:tc>
        <w:tc>
          <w:tcPr>
            <w:tcW w:w="2127" w:type="dxa"/>
            <w:vAlign w:val="center"/>
          </w:tcPr>
          <w:p w:rsidR="001D3F4C" w:rsidRPr="00851210" w:rsidRDefault="001D3F4C" w:rsidP="00A27A3F">
            <w:pPr>
              <w:pStyle w:val="a9"/>
              <w:rPr>
                <w:rFonts w:ascii="Arial" w:hAnsi="Arial" w:cs="Arial"/>
              </w:rPr>
            </w:pPr>
            <w:r w:rsidRPr="00851210">
              <w:rPr>
                <w:rFonts w:ascii="Arial" w:hAnsi="Arial" w:cs="Arial"/>
              </w:rPr>
              <w:t>256</w:t>
            </w: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Channel 1 hardware failure detected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7</w:t>
            </w:r>
          </w:p>
        </w:tc>
        <w:tc>
          <w:tcPr>
            <w:tcW w:w="2127" w:type="dxa"/>
            <w:vAlign w:val="center"/>
          </w:tcPr>
          <w:p w:rsidR="001D3F4C" w:rsidRPr="00851210" w:rsidRDefault="001D3F4C" w:rsidP="00A27A3F">
            <w:pPr>
              <w:pStyle w:val="a9"/>
              <w:rPr>
                <w:rFonts w:ascii="Arial" w:hAnsi="Arial" w:cs="Arial"/>
              </w:rPr>
            </w:pPr>
            <w:r w:rsidRPr="00851210">
              <w:rPr>
                <w:rFonts w:ascii="Arial" w:hAnsi="Arial" w:cs="Arial"/>
              </w:rPr>
              <w:t>128</w:t>
            </w: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External input overload condition detected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6…4</w:t>
            </w:r>
          </w:p>
        </w:tc>
        <w:tc>
          <w:tcPr>
            <w:tcW w:w="2127" w:type="dxa"/>
            <w:vAlign w:val="center"/>
          </w:tcPr>
          <w:p w:rsidR="001D3F4C" w:rsidRPr="00851210" w:rsidRDefault="001D3F4C" w:rsidP="00A27A3F">
            <w:pPr>
              <w:pStyle w:val="a9"/>
              <w:rPr>
                <w:rFonts w:ascii="Arial" w:hAnsi="Arial" w:cs="Arial"/>
              </w:rPr>
            </w:pP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Reserved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3</w:t>
            </w:r>
          </w:p>
        </w:tc>
        <w:tc>
          <w:tcPr>
            <w:tcW w:w="2127" w:type="dxa"/>
            <w:vAlign w:val="center"/>
          </w:tcPr>
          <w:p w:rsidR="001D3F4C" w:rsidRPr="00851210" w:rsidRDefault="001D3F4C" w:rsidP="00A27A3F">
            <w:pPr>
              <w:pStyle w:val="a9"/>
              <w:rPr>
                <w:rFonts w:ascii="Arial" w:hAnsi="Arial" w:cs="Arial"/>
              </w:rPr>
            </w:pP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Reserved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2</w:t>
            </w:r>
          </w:p>
        </w:tc>
        <w:tc>
          <w:tcPr>
            <w:tcW w:w="2127" w:type="dxa"/>
            <w:vAlign w:val="center"/>
          </w:tcPr>
          <w:p w:rsidR="001D3F4C" w:rsidRPr="00851210" w:rsidRDefault="001D3F4C" w:rsidP="00A27A3F">
            <w:pPr>
              <w:pStyle w:val="a9"/>
              <w:rPr>
                <w:rFonts w:ascii="Arial" w:hAnsi="Arial" w:cs="Arial"/>
              </w:rPr>
            </w:pP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Reserved</w:t>
            </w:r>
          </w:p>
        </w:tc>
      </w:tr>
      <w:tr w:rsidR="001D3F4C" w:rsidRPr="00851210" w:rsidTr="00A27A3F">
        <w:tc>
          <w:tcPr>
            <w:tcW w:w="1809" w:type="dxa"/>
            <w:vAlign w:val="center"/>
          </w:tcPr>
          <w:p w:rsidR="001D3F4C" w:rsidRPr="00851210" w:rsidRDefault="001D3F4C" w:rsidP="00A27A3F">
            <w:pPr>
              <w:pStyle w:val="a9"/>
              <w:rPr>
                <w:rFonts w:ascii="Arial" w:hAnsi="Arial" w:cs="Arial"/>
                <w:b/>
              </w:rPr>
            </w:pPr>
            <w:r w:rsidRPr="00851210">
              <w:rPr>
                <w:rFonts w:ascii="Arial" w:hAnsi="Arial" w:cs="Arial"/>
              </w:rPr>
              <w:t>1</w:t>
            </w:r>
          </w:p>
        </w:tc>
        <w:tc>
          <w:tcPr>
            <w:tcW w:w="2127" w:type="dxa"/>
            <w:vAlign w:val="center"/>
          </w:tcPr>
          <w:p w:rsidR="001D3F4C" w:rsidRPr="00851210" w:rsidRDefault="001D3F4C" w:rsidP="00A27A3F">
            <w:pPr>
              <w:pStyle w:val="a9"/>
              <w:rPr>
                <w:rFonts w:ascii="Arial" w:hAnsi="Arial" w:cs="Arial"/>
              </w:rPr>
            </w:pPr>
            <w:r w:rsidRPr="00851210">
              <w:rPr>
                <w:rFonts w:ascii="Arial" w:hAnsi="Arial" w:cs="Arial"/>
              </w:rPr>
              <w:t>2</w:t>
            </w: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Channel 2 overload condition detected</w:t>
            </w:r>
          </w:p>
        </w:tc>
      </w:tr>
      <w:tr w:rsidR="001D3F4C" w:rsidRPr="00851210" w:rsidTr="00A27A3F">
        <w:tc>
          <w:tcPr>
            <w:tcW w:w="1809" w:type="dxa"/>
            <w:vAlign w:val="center"/>
          </w:tcPr>
          <w:p w:rsidR="001D3F4C" w:rsidRPr="00851210" w:rsidRDefault="001D3F4C" w:rsidP="00A27A3F">
            <w:pPr>
              <w:pStyle w:val="a9"/>
              <w:rPr>
                <w:rFonts w:ascii="Arial" w:hAnsi="Arial" w:cs="Arial"/>
              </w:rPr>
            </w:pPr>
            <w:r w:rsidRPr="00851210">
              <w:rPr>
                <w:rFonts w:ascii="Arial" w:hAnsi="Arial" w:cs="Arial"/>
              </w:rPr>
              <w:t>0</w:t>
            </w:r>
          </w:p>
        </w:tc>
        <w:tc>
          <w:tcPr>
            <w:tcW w:w="2127" w:type="dxa"/>
            <w:vAlign w:val="center"/>
          </w:tcPr>
          <w:p w:rsidR="001D3F4C" w:rsidRPr="00851210" w:rsidRDefault="001D3F4C" w:rsidP="00A27A3F">
            <w:pPr>
              <w:pStyle w:val="a9"/>
              <w:rPr>
                <w:rFonts w:ascii="Arial" w:hAnsi="Arial" w:cs="Arial"/>
              </w:rPr>
            </w:pPr>
            <w:r w:rsidRPr="00851210">
              <w:rPr>
                <w:rFonts w:ascii="Arial" w:hAnsi="Arial" w:cs="Arial"/>
              </w:rPr>
              <w:t>1</w:t>
            </w:r>
          </w:p>
        </w:tc>
        <w:tc>
          <w:tcPr>
            <w:tcW w:w="4394" w:type="dxa"/>
            <w:vAlign w:val="center"/>
          </w:tcPr>
          <w:p w:rsidR="001D3F4C" w:rsidRPr="00851210" w:rsidRDefault="001D3F4C" w:rsidP="00A27A3F">
            <w:pPr>
              <w:pStyle w:val="a9"/>
              <w:rPr>
                <w:rFonts w:ascii="Arial" w:hAnsi="Arial" w:cs="Arial"/>
              </w:rPr>
            </w:pPr>
            <w:r w:rsidRPr="00851210">
              <w:rPr>
                <w:rFonts w:ascii="Arial" w:hAnsi="Arial" w:cs="Arial"/>
              </w:rPr>
              <w:t>Channel 1 overload condition detected</w:t>
            </w:r>
          </w:p>
        </w:tc>
      </w:tr>
    </w:tbl>
    <w:p w:rsidR="001D3F4C" w:rsidRPr="00851210" w:rsidRDefault="00A810B8" w:rsidP="001D3F4C">
      <w:pPr>
        <w:rPr>
          <w:rFonts w:ascii="Arial" w:eastAsiaTheme="minorEastAsia" w:hAnsi="Arial" w:cs="Arial"/>
        </w:rPr>
      </w:pPr>
      <w:r w:rsidRPr="00851210">
        <w:rPr>
          <w:rFonts w:ascii="Arial" w:eastAsiaTheme="minorEastAsia" w:hAnsi="Arial" w:cs="Arial"/>
        </w:rPr>
        <w:t>Notes:</w:t>
      </w:r>
    </w:p>
    <w:tbl>
      <w:tblPr>
        <w:tblW w:w="83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6"/>
        <w:gridCol w:w="1308"/>
        <w:gridCol w:w="1495"/>
        <w:gridCol w:w="1495"/>
        <w:gridCol w:w="1259"/>
      </w:tblGrid>
      <w:tr w:rsidR="009D25F4" w:rsidRPr="00851210" w:rsidTr="003D12FF">
        <w:trPr>
          <w:trHeight w:val="285"/>
        </w:trPr>
        <w:tc>
          <w:tcPr>
            <w:tcW w:w="2836" w:type="dxa"/>
            <w:shd w:val="clear" w:color="auto" w:fill="auto"/>
            <w:noWrap/>
            <w:vAlign w:val="center"/>
          </w:tcPr>
          <w:p w:rsidR="009D25F4" w:rsidRPr="00851210" w:rsidRDefault="009D25F4" w:rsidP="00140A4B">
            <w:pPr>
              <w:pStyle w:val="a9"/>
              <w:rPr>
                <w:rFonts w:ascii="Arial" w:hAnsi="Arial" w:cs="Arial"/>
              </w:rPr>
            </w:pPr>
            <w:r w:rsidRPr="00851210">
              <w:rPr>
                <w:rFonts w:ascii="Arial" w:hAnsi="Arial" w:cs="Arial"/>
              </w:rPr>
              <w:t>Parameter/command</w:t>
            </w:r>
          </w:p>
        </w:tc>
        <w:tc>
          <w:tcPr>
            <w:tcW w:w="1308" w:type="dxa"/>
            <w:vAlign w:val="center"/>
          </w:tcPr>
          <w:p w:rsidR="009D25F4" w:rsidRPr="00851210" w:rsidRDefault="009D25F4" w:rsidP="00140A4B">
            <w:pPr>
              <w:pStyle w:val="a9"/>
              <w:rPr>
                <w:rFonts w:ascii="Arial" w:hAnsi="Arial" w:cs="Arial"/>
              </w:rPr>
            </w:pPr>
            <w:r w:rsidRPr="00851210">
              <w:rPr>
                <w:rFonts w:ascii="Arial" w:hAnsi="Arial" w:cs="Arial"/>
              </w:rPr>
              <w:t>SDG800</w:t>
            </w:r>
          </w:p>
        </w:tc>
        <w:tc>
          <w:tcPr>
            <w:tcW w:w="1495" w:type="dxa"/>
            <w:vAlign w:val="center"/>
          </w:tcPr>
          <w:p w:rsidR="009D25F4" w:rsidRPr="00851210" w:rsidRDefault="009D25F4" w:rsidP="00140A4B">
            <w:pPr>
              <w:pStyle w:val="a9"/>
              <w:rPr>
                <w:rFonts w:ascii="Arial" w:hAnsi="Arial" w:cs="Arial"/>
              </w:rPr>
            </w:pPr>
            <w:r w:rsidRPr="00851210">
              <w:rPr>
                <w:rFonts w:ascii="Arial" w:hAnsi="Arial" w:cs="Arial"/>
              </w:rPr>
              <w:t>SDG1000</w:t>
            </w:r>
          </w:p>
        </w:tc>
        <w:tc>
          <w:tcPr>
            <w:tcW w:w="1495" w:type="dxa"/>
            <w:shd w:val="clear" w:color="auto" w:fill="auto"/>
            <w:noWrap/>
            <w:vAlign w:val="center"/>
          </w:tcPr>
          <w:p w:rsidR="009D25F4" w:rsidRPr="00851210" w:rsidRDefault="009D25F4" w:rsidP="00140A4B">
            <w:pPr>
              <w:pStyle w:val="a9"/>
              <w:rPr>
                <w:rFonts w:ascii="Arial" w:hAnsi="Arial" w:cs="Arial"/>
              </w:rPr>
            </w:pPr>
            <w:r w:rsidRPr="00851210">
              <w:rPr>
                <w:rFonts w:ascii="Arial" w:hAnsi="Arial" w:cs="Arial"/>
              </w:rPr>
              <w:t>SDG2000X</w:t>
            </w:r>
          </w:p>
        </w:tc>
        <w:tc>
          <w:tcPr>
            <w:tcW w:w="1259" w:type="dxa"/>
            <w:shd w:val="clear" w:color="auto" w:fill="auto"/>
            <w:vAlign w:val="center"/>
          </w:tcPr>
          <w:p w:rsidR="009D25F4" w:rsidRPr="00851210" w:rsidRDefault="009D25F4" w:rsidP="00140A4B">
            <w:pPr>
              <w:pStyle w:val="a9"/>
              <w:rPr>
                <w:rFonts w:ascii="Arial" w:hAnsi="Arial" w:cs="Arial"/>
              </w:rPr>
            </w:pPr>
            <w:r w:rsidRPr="00851210">
              <w:rPr>
                <w:rFonts w:ascii="Arial" w:hAnsi="Arial" w:cs="Arial"/>
              </w:rPr>
              <w:t>SDG5000</w:t>
            </w:r>
          </w:p>
        </w:tc>
      </w:tr>
      <w:tr w:rsidR="009D25F4" w:rsidRPr="00851210" w:rsidTr="003D12FF">
        <w:trPr>
          <w:trHeight w:val="285"/>
        </w:trPr>
        <w:tc>
          <w:tcPr>
            <w:tcW w:w="2836" w:type="dxa"/>
            <w:shd w:val="clear" w:color="auto" w:fill="auto"/>
            <w:noWrap/>
            <w:vAlign w:val="center"/>
          </w:tcPr>
          <w:p w:rsidR="009D25F4" w:rsidRPr="00851210" w:rsidRDefault="008A21F8" w:rsidP="00641C21">
            <w:pPr>
              <w:pStyle w:val="a9"/>
              <w:rPr>
                <w:rFonts w:ascii="Arial" w:hAnsi="Arial" w:cs="Arial"/>
              </w:rPr>
            </w:pPr>
            <w:r w:rsidRPr="00851210">
              <w:rPr>
                <w:rFonts w:ascii="Arial" w:hAnsi="Arial" w:cs="Arial"/>
              </w:rPr>
              <w:t>DDR</w:t>
            </w:r>
          </w:p>
        </w:tc>
        <w:tc>
          <w:tcPr>
            <w:tcW w:w="1308" w:type="dxa"/>
            <w:vAlign w:val="center"/>
          </w:tcPr>
          <w:p w:rsidR="009D25F4" w:rsidRPr="00851210" w:rsidRDefault="004C4FBD" w:rsidP="00140A4B">
            <w:pPr>
              <w:pStyle w:val="a9"/>
              <w:rPr>
                <w:rFonts w:ascii="Arial" w:hAnsi="Arial" w:cs="Arial"/>
              </w:rPr>
            </w:pPr>
            <w:r w:rsidRPr="00851210">
              <w:rPr>
                <w:rFonts w:ascii="Arial" w:hAnsi="Arial" w:cs="Arial"/>
              </w:rPr>
              <w:t>yes</w:t>
            </w:r>
          </w:p>
        </w:tc>
        <w:tc>
          <w:tcPr>
            <w:tcW w:w="1495" w:type="dxa"/>
            <w:vAlign w:val="center"/>
          </w:tcPr>
          <w:p w:rsidR="009D25F4" w:rsidRPr="00851210" w:rsidRDefault="004C4FBD" w:rsidP="00140A4B">
            <w:pPr>
              <w:pStyle w:val="a9"/>
              <w:rPr>
                <w:rFonts w:ascii="Arial" w:hAnsi="Arial" w:cs="Arial"/>
              </w:rPr>
            </w:pPr>
            <w:r w:rsidRPr="00851210">
              <w:rPr>
                <w:rFonts w:ascii="Arial" w:hAnsi="Arial" w:cs="Arial"/>
              </w:rPr>
              <w:t>yes</w:t>
            </w:r>
          </w:p>
        </w:tc>
        <w:tc>
          <w:tcPr>
            <w:tcW w:w="1495" w:type="dxa"/>
            <w:shd w:val="clear" w:color="auto" w:fill="auto"/>
            <w:noWrap/>
            <w:vAlign w:val="center"/>
          </w:tcPr>
          <w:p w:rsidR="009D25F4" w:rsidRPr="00851210" w:rsidRDefault="00C0624F" w:rsidP="00140A4B">
            <w:pPr>
              <w:pStyle w:val="a9"/>
              <w:rPr>
                <w:rFonts w:ascii="Arial" w:hAnsi="Arial" w:cs="Arial"/>
              </w:rPr>
            </w:pPr>
            <w:r w:rsidRPr="00851210">
              <w:rPr>
                <w:rFonts w:ascii="Arial" w:hAnsi="Arial" w:cs="Arial"/>
              </w:rPr>
              <w:t>no</w:t>
            </w:r>
          </w:p>
        </w:tc>
        <w:tc>
          <w:tcPr>
            <w:tcW w:w="1259" w:type="dxa"/>
            <w:shd w:val="clear" w:color="auto" w:fill="auto"/>
            <w:vAlign w:val="center"/>
          </w:tcPr>
          <w:p w:rsidR="009D25F4" w:rsidRPr="00851210" w:rsidRDefault="009D25F4" w:rsidP="00140A4B">
            <w:pPr>
              <w:pStyle w:val="a9"/>
              <w:rPr>
                <w:rFonts w:ascii="Arial" w:hAnsi="Arial" w:cs="Arial"/>
              </w:rPr>
            </w:pPr>
            <w:r w:rsidRPr="00851210">
              <w:rPr>
                <w:rFonts w:ascii="Arial" w:hAnsi="Arial" w:cs="Arial"/>
              </w:rPr>
              <w:t>yes</w:t>
            </w:r>
          </w:p>
        </w:tc>
      </w:tr>
    </w:tbl>
    <w:p w:rsidR="009D25F4" w:rsidRPr="00851210" w:rsidRDefault="009D25F4" w:rsidP="001D3F4C">
      <w:pPr>
        <w:rPr>
          <w:rFonts w:ascii="Arial" w:eastAsiaTheme="minorEastAsia" w:hAnsi="Arial" w:cs="Arial"/>
        </w:rPr>
      </w:pPr>
    </w:p>
    <w:p w:rsidR="001D3F4C" w:rsidRPr="00851210" w:rsidRDefault="001D3F4C" w:rsidP="002A6EA9">
      <w:pPr>
        <w:pStyle w:val="31"/>
        <w:rPr>
          <w:rFonts w:ascii="Arial" w:hAnsi="Arial" w:cs="Arial"/>
        </w:rPr>
      </w:pPr>
      <w:bookmarkStart w:id="121" w:name="_CMR"/>
      <w:bookmarkStart w:id="122" w:name="_Toc420142005"/>
      <w:bookmarkStart w:id="123" w:name="_Toc422919361"/>
      <w:bookmarkEnd w:id="121"/>
      <w:r w:rsidRPr="00851210">
        <w:rPr>
          <w:rFonts w:ascii="Arial" w:hAnsi="Arial" w:cs="Arial"/>
        </w:rPr>
        <w:t>CMR</w:t>
      </w:r>
      <w:bookmarkEnd w:id="122"/>
      <w:bookmarkEnd w:id="123"/>
      <w:r w:rsidRPr="00851210">
        <w:rPr>
          <w:rFonts w:ascii="Arial" w:hAnsi="Arial" w:cs="Arial"/>
        </w:rPr>
        <w:tab/>
      </w:r>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DESCRIPTION</w:t>
            </w:r>
          </w:p>
        </w:tc>
        <w:tc>
          <w:tcPr>
            <w:tcW w:w="6237" w:type="dxa"/>
          </w:tcPr>
          <w:p w:rsidR="001D3F4C" w:rsidRPr="00851210" w:rsidRDefault="001D3F4C" w:rsidP="00A27A3F">
            <w:pPr>
              <w:pStyle w:val="a9"/>
              <w:rPr>
                <w:rFonts w:ascii="Arial" w:eastAsiaTheme="minorEastAsia" w:hAnsi="Arial" w:cs="Arial"/>
              </w:rPr>
            </w:pPr>
            <w:r w:rsidRPr="00851210">
              <w:rPr>
                <w:rFonts w:ascii="Arial" w:eastAsiaTheme="minorEastAsia" w:hAnsi="Arial" w:cs="Arial"/>
              </w:rPr>
              <w:t xml:space="preserve">The CMR? </w:t>
            </w:r>
            <w:r w:rsidR="00E2193B" w:rsidRPr="00851210">
              <w:rPr>
                <w:rFonts w:ascii="Arial" w:eastAsiaTheme="minorEastAsia" w:hAnsi="Arial" w:cs="Arial"/>
              </w:rPr>
              <w:t xml:space="preserve">query </w:t>
            </w:r>
            <w:r w:rsidRPr="00851210">
              <w:rPr>
                <w:rFonts w:ascii="Arial" w:eastAsiaTheme="minorEastAsia" w:hAnsi="Arial" w:cs="Arial"/>
              </w:rPr>
              <w:t xml:space="preserve">reads and clears the contents of the command error register (CMR) .See </w:t>
            </w:r>
            <w:r w:rsidR="00003E21" w:rsidRPr="00851210">
              <w:rPr>
                <w:rFonts w:ascii="Arial" w:eastAsiaTheme="minorEastAsia" w:hAnsi="Arial" w:cs="Arial"/>
              </w:rPr>
              <w:t>the table below</w:t>
            </w:r>
            <w:r w:rsidRPr="00851210">
              <w:rPr>
                <w:rFonts w:ascii="Arial" w:eastAsiaTheme="minorEastAsia" w:hAnsi="Arial" w:cs="Arial"/>
              </w:rPr>
              <w:t xml:space="preserve"> which specifies the last syntax error type detected by the instrument.</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eastAsiaTheme="minorEastAsia" w:hAnsi="Arial" w:cs="Arial"/>
                <w:b/>
              </w:rPr>
              <w:t>QUERY SYNTAX</w:t>
            </w:r>
          </w:p>
        </w:tc>
        <w:tc>
          <w:tcPr>
            <w:tcW w:w="6237" w:type="dxa"/>
          </w:tcPr>
          <w:p w:rsidR="001D3F4C" w:rsidRPr="00851210" w:rsidRDefault="001D3F4C" w:rsidP="00A27A3F">
            <w:pPr>
              <w:pStyle w:val="a9"/>
              <w:rPr>
                <w:rFonts w:ascii="Arial" w:eastAsiaTheme="minorEastAsia" w:hAnsi="Arial" w:cs="Arial"/>
              </w:rPr>
            </w:pPr>
            <w:r w:rsidRPr="00851210">
              <w:rPr>
                <w:rFonts w:ascii="Arial" w:eastAsiaTheme="minorEastAsia" w:hAnsi="Arial" w:cs="Arial"/>
              </w:rPr>
              <w:t>CMR?</w:t>
            </w:r>
          </w:p>
          <w:p w:rsidR="001D3F4C" w:rsidRPr="00851210" w:rsidRDefault="001D3F4C" w:rsidP="00A27A3F">
            <w:pPr>
              <w:pStyle w:val="a9"/>
              <w:rPr>
                <w:rFonts w:ascii="Arial" w:hAnsi="Arial" w:cs="Arial"/>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lastRenderedPageBreak/>
              <w:t>RESPONSE FORMAT</w:t>
            </w:r>
          </w:p>
        </w:tc>
        <w:tc>
          <w:tcPr>
            <w:tcW w:w="6237" w:type="dxa"/>
          </w:tcPr>
          <w:p w:rsidR="001D3F4C" w:rsidRPr="00851210" w:rsidRDefault="001D3F4C" w:rsidP="00A27A3F">
            <w:pPr>
              <w:autoSpaceDE w:val="0"/>
              <w:autoSpaceDN w:val="0"/>
              <w:adjustRightInd w:val="0"/>
              <w:jc w:val="left"/>
              <w:rPr>
                <w:rFonts w:ascii="Arial" w:eastAsiaTheme="minorEastAsia" w:hAnsi="Arial" w:cs="Arial"/>
              </w:rPr>
            </w:pPr>
            <w:r w:rsidRPr="00851210">
              <w:rPr>
                <w:rFonts w:ascii="Arial" w:eastAsiaTheme="minorEastAsia" w:hAnsi="Arial" w:cs="Arial"/>
              </w:rPr>
              <w:t>CMR &lt;value&gt;</w:t>
            </w:r>
          </w:p>
          <w:p w:rsidR="001D3F4C" w:rsidRPr="00851210" w:rsidRDefault="001D3F4C" w:rsidP="00A27A3F">
            <w:pPr>
              <w:autoSpaceDE w:val="0"/>
              <w:autoSpaceDN w:val="0"/>
              <w:adjustRightInd w:val="0"/>
              <w:jc w:val="left"/>
              <w:rPr>
                <w:rFonts w:ascii="Arial" w:eastAsiaTheme="minorEastAsia" w:hAnsi="Arial" w:cs="Arial"/>
              </w:rPr>
            </w:pPr>
            <w:r w:rsidRPr="00851210">
              <w:rPr>
                <w:rFonts w:ascii="Arial" w:eastAsiaTheme="minorEastAsia" w:hAnsi="Arial" w:cs="Arial"/>
              </w:rPr>
              <w:t>&lt;value&gt; : = 0 to 14</w:t>
            </w:r>
          </w:p>
          <w:p w:rsidR="001D3F4C" w:rsidRPr="00851210" w:rsidRDefault="001D3F4C" w:rsidP="00A27A3F">
            <w:pPr>
              <w:autoSpaceDE w:val="0"/>
              <w:autoSpaceDN w:val="0"/>
              <w:adjustRightInd w:val="0"/>
              <w:jc w:val="left"/>
              <w:rPr>
                <w:rFonts w:ascii="Arial" w:hAnsi="Arial" w:cs="Arial"/>
                <w:szCs w:val="21"/>
              </w:rPr>
            </w:pPr>
          </w:p>
        </w:tc>
      </w:tr>
      <w:tr w:rsidR="001D3F4C" w:rsidRPr="00851210" w:rsidTr="00A27A3F">
        <w:tc>
          <w:tcPr>
            <w:tcW w:w="2660" w:type="dxa"/>
          </w:tcPr>
          <w:p w:rsidR="001D3F4C" w:rsidRPr="00851210" w:rsidRDefault="001D3F4C" w:rsidP="00A27A3F">
            <w:pPr>
              <w:pStyle w:val="a9"/>
              <w:rPr>
                <w:rFonts w:ascii="Arial" w:hAnsi="Arial" w:cs="Arial"/>
                <w:b/>
              </w:rPr>
            </w:pPr>
            <w:r w:rsidRPr="00851210">
              <w:rPr>
                <w:rFonts w:ascii="Arial" w:hAnsi="Arial" w:cs="Arial"/>
                <w:b/>
              </w:rPr>
              <w:t>EXAMPLE</w:t>
            </w:r>
          </w:p>
        </w:tc>
        <w:tc>
          <w:tcPr>
            <w:tcW w:w="6237" w:type="dxa"/>
          </w:tcPr>
          <w:p w:rsidR="001D3F4C" w:rsidRPr="00851210" w:rsidRDefault="001D3F4C" w:rsidP="00A27A3F">
            <w:pPr>
              <w:pStyle w:val="a9"/>
              <w:rPr>
                <w:rFonts w:ascii="Arial" w:eastAsiaTheme="minorEastAsia" w:hAnsi="Arial" w:cs="Arial"/>
              </w:rPr>
            </w:pPr>
            <w:r w:rsidRPr="00851210">
              <w:rPr>
                <w:rFonts w:ascii="Arial" w:eastAsiaTheme="minorEastAsia" w:hAnsi="Arial" w:cs="Arial"/>
              </w:rPr>
              <w:t>CMR?</w:t>
            </w:r>
          </w:p>
          <w:p w:rsidR="001D3F4C" w:rsidRPr="00851210" w:rsidRDefault="001D3F4C" w:rsidP="00A27A3F">
            <w:pPr>
              <w:pStyle w:val="a9"/>
              <w:rPr>
                <w:rFonts w:ascii="Arial" w:eastAsiaTheme="minorEastAsia" w:hAnsi="Arial" w:cs="Arial"/>
              </w:rPr>
            </w:pPr>
            <w:r w:rsidRPr="00851210">
              <w:rPr>
                <w:rFonts w:ascii="Arial" w:eastAsiaTheme="minorEastAsia" w:hAnsi="Arial" w:cs="Arial"/>
              </w:rPr>
              <w:t>Return:</w:t>
            </w:r>
          </w:p>
          <w:p w:rsidR="001D3F4C" w:rsidRPr="00851210" w:rsidRDefault="001D3F4C" w:rsidP="00A27A3F">
            <w:pPr>
              <w:pStyle w:val="a9"/>
              <w:rPr>
                <w:rFonts w:ascii="Arial" w:hAnsi="Arial" w:cs="Arial"/>
              </w:rPr>
            </w:pPr>
            <w:r w:rsidRPr="00851210">
              <w:rPr>
                <w:rFonts w:ascii="Arial" w:eastAsiaTheme="minorEastAsia" w:hAnsi="Arial" w:cs="Arial"/>
              </w:rPr>
              <w:t>CMR 0</w:t>
            </w:r>
          </w:p>
        </w:tc>
      </w:tr>
    </w:tbl>
    <w:p w:rsidR="001D3F4C" w:rsidRPr="00851210" w:rsidRDefault="001D3F4C" w:rsidP="001D3F4C">
      <w:pPr>
        <w:rPr>
          <w:rFonts w:ascii="Arial" w:eastAsiaTheme="minorEastAsia" w:hAnsi="Arial" w:cs="Arial"/>
        </w:rPr>
      </w:pPr>
    </w:p>
    <w:tbl>
      <w:tblPr>
        <w:tblStyle w:val="a7"/>
        <w:tblW w:w="0" w:type="auto"/>
        <w:tblInd w:w="1242" w:type="dxa"/>
        <w:tblLook w:val="04A0"/>
      </w:tblPr>
      <w:tblGrid>
        <w:gridCol w:w="1560"/>
        <w:gridCol w:w="4677"/>
      </w:tblGrid>
      <w:tr w:rsidR="001D3F4C" w:rsidRPr="00851210" w:rsidTr="00A27A3F">
        <w:tc>
          <w:tcPr>
            <w:tcW w:w="1560" w:type="dxa"/>
          </w:tcPr>
          <w:p w:rsidR="001D3F4C" w:rsidRPr="00851210" w:rsidRDefault="001D3F4C" w:rsidP="00A27A3F">
            <w:pPr>
              <w:rPr>
                <w:rFonts w:ascii="Arial" w:hAnsi="Arial" w:cs="Arial"/>
                <w:b/>
              </w:rPr>
            </w:pPr>
            <w:r w:rsidRPr="00851210">
              <w:rPr>
                <w:rFonts w:ascii="Arial" w:hAnsi="Arial" w:cs="Arial"/>
                <w:b/>
              </w:rPr>
              <w:t>Value</w:t>
            </w:r>
          </w:p>
        </w:tc>
        <w:tc>
          <w:tcPr>
            <w:tcW w:w="4677" w:type="dxa"/>
          </w:tcPr>
          <w:p w:rsidR="001D3F4C" w:rsidRPr="00851210" w:rsidRDefault="001D3F4C" w:rsidP="00A27A3F">
            <w:pPr>
              <w:ind w:firstLine="420"/>
              <w:rPr>
                <w:rFonts w:ascii="Arial" w:hAnsi="Arial" w:cs="Arial"/>
                <w:b/>
              </w:rPr>
            </w:pPr>
            <w:r w:rsidRPr="00851210">
              <w:rPr>
                <w:rFonts w:ascii="Arial" w:hAnsi="Arial" w:cs="Arial"/>
                <w:b/>
              </w:rPr>
              <w:t>Description</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0</w:t>
            </w:r>
          </w:p>
        </w:tc>
        <w:tc>
          <w:tcPr>
            <w:tcW w:w="4677" w:type="dxa"/>
          </w:tcPr>
          <w:p w:rsidR="001D3F4C" w:rsidRPr="00851210" w:rsidRDefault="001D3F4C" w:rsidP="00A27A3F">
            <w:pPr>
              <w:rPr>
                <w:rFonts w:ascii="Arial" w:hAnsi="Arial" w:cs="Arial"/>
              </w:rPr>
            </w:pP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1</w:t>
            </w:r>
          </w:p>
        </w:tc>
        <w:tc>
          <w:tcPr>
            <w:tcW w:w="4677" w:type="dxa"/>
          </w:tcPr>
          <w:p w:rsidR="001D3F4C" w:rsidRPr="00851210" w:rsidRDefault="001D3F4C" w:rsidP="00A27A3F">
            <w:pPr>
              <w:rPr>
                <w:rFonts w:ascii="Arial" w:hAnsi="Arial" w:cs="Arial"/>
              </w:rPr>
            </w:pPr>
            <w:r w:rsidRPr="00851210">
              <w:rPr>
                <w:rFonts w:ascii="Arial" w:hAnsi="Arial" w:cs="Arial"/>
              </w:rPr>
              <w:t>Unrecognized command/query header</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2</w:t>
            </w:r>
          </w:p>
        </w:tc>
        <w:tc>
          <w:tcPr>
            <w:tcW w:w="4677" w:type="dxa"/>
          </w:tcPr>
          <w:p w:rsidR="001D3F4C" w:rsidRPr="00851210" w:rsidRDefault="001D3F4C" w:rsidP="00A27A3F">
            <w:pPr>
              <w:rPr>
                <w:rFonts w:ascii="Arial" w:hAnsi="Arial" w:cs="Arial"/>
              </w:rPr>
            </w:pPr>
            <w:r w:rsidRPr="00851210">
              <w:rPr>
                <w:rFonts w:ascii="Arial" w:hAnsi="Arial" w:cs="Arial"/>
              </w:rPr>
              <w:t>Invalid character</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3</w:t>
            </w:r>
          </w:p>
        </w:tc>
        <w:tc>
          <w:tcPr>
            <w:tcW w:w="4677" w:type="dxa"/>
          </w:tcPr>
          <w:p w:rsidR="001D3F4C" w:rsidRPr="00851210" w:rsidRDefault="001D3F4C" w:rsidP="00A27A3F">
            <w:pPr>
              <w:rPr>
                <w:rFonts w:ascii="Arial" w:hAnsi="Arial" w:cs="Arial"/>
              </w:rPr>
            </w:pPr>
            <w:r w:rsidRPr="00851210">
              <w:rPr>
                <w:rFonts w:ascii="Arial" w:hAnsi="Arial" w:cs="Arial"/>
              </w:rPr>
              <w:t>Invalid separator</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4</w:t>
            </w:r>
          </w:p>
        </w:tc>
        <w:tc>
          <w:tcPr>
            <w:tcW w:w="4677" w:type="dxa"/>
          </w:tcPr>
          <w:p w:rsidR="001D3F4C" w:rsidRPr="00851210" w:rsidRDefault="00003E21" w:rsidP="00A27A3F">
            <w:pPr>
              <w:rPr>
                <w:rFonts w:ascii="Arial" w:hAnsi="Arial" w:cs="Arial"/>
              </w:rPr>
            </w:pPr>
            <w:r w:rsidRPr="00851210">
              <w:rPr>
                <w:rFonts w:ascii="Arial" w:hAnsi="Arial" w:cs="Arial"/>
              </w:rPr>
              <w:t xml:space="preserve">Missing </w:t>
            </w:r>
            <w:r w:rsidR="001D3F4C" w:rsidRPr="00851210">
              <w:rPr>
                <w:rFonts w:ascii="Arial" w:hAnsi="Arial" w:cs="Arial"/>
              </w:rPr>
              <w:t>parameter</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5</w:t>
            </w:r>
          </w:p>
        </w:tc>
        <w:tc>
          <w:tcPr>
            <w:tcW w:w="4677" w:type="dxa"/>
          </w:tcPr>
          <w:p w:rsidR="001D3F4C" w:rsidRPr="00851210" w:rsidRDefault="001D3F4C" w:rsidP="00A27A3F">
            <w:pPr>
              <w:rPr>
                <w:rFonts w:ascii="Arial" w:hAnsi="Arial" w:cs="Arial"/>
              </w:rPr>
            </w:pPr>
            <w:r w:rsidRPr="00851210">
              <w:rPr>
                <w:rFonts w:ascii="Arial" w:hAnsi="Arial" w:cs="Arial"/>
              </w:rPr>
              <w:t>Unrecognized keyword</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6</w:t>
            </w:r>
          </w:p>
        </w:tc>
        <w:tc>
          <w:tcPr>
            <w:tcW w:w="4677" w:type="dxa"/>
          </w:tcPr>
          <w:p w:rsidR="001D3F4C" w:rsidRPr="00851210" w:rsidRDefault="001D3F4C" w:rsidP="00A27A3F">
            <w:pPr>
              <w:rPr>
                <w:rFonts w:ascii="Arial" w:hAnsi="Arial" w:cs="Arial"/>
              </w:rPr>
            </w:pPr>
            <w:r w:rsidRPr="00851210">
              <w:rPr>
                <w:rFonts w:ascii="Arial" w:hAnsi="Arial" w:cs="Arial"/>
              </w:rPr>
              <w:t>String error</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7</w:t>
            </w:r>
          </w:p>
        </w:tc>
        <w:tc>
          <w:tcPr>
            <w:tcW w:w="4677" w:type="dxa"/>
          </w:tcPr>
          <w:p w:rsidR="001D3F4C" w:rsidRPr="00851210" w:rsidRDefault="00CD4FB5" w:rsidP="00A27A3F">
            <w:pPr>
              <w:rPr>
                <w:rFonts w:ascii="Arial" w:hAnsi="Arial" w:cs="Arial"/>
              </w:rPr>
            </w:pPr>
            <w:r w:rsidRPr="00851210">
              <w:rPr>
                <w:rFonts w:ascii="Arial" w:hAnsi="Arial" w:cs="Arial"/>
              </w:rPr>
              <w:t>Parameter</w:t>
            </w:r>
            <w:r w:rsidR="001D3F4C" w:rsidRPr="00851210">
              <w:rPr>
                <w:rFonts w:ascii="Arial" w:hAnsi="Arial" w:cs="Arial"/>
              </w:rPr>
              <w:t xml:space="preserve"> </w:t>
            </w:r>
            <w:r w:rsidR="00A3313E" w:rsidRPr="00851210">
              <w:rPr>
                <w:rFonts w:ascii="Arial" w:hAnsi="Arial" w:cs="Arial"/>
              </w:rPr>
              <w:t>can’t</w:t>
            </w:r>
            <w:r w:rsidR="001D3F4C" w:rsidRPr="00851210">
              <w:rPr>
                <w:rFonts w:ascii="Arial" w:hAnsi="Arial" w:cs="Arial"/>
              </w:rPr>
              <w:t xml:space="preserve"> allowed</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8</w:t>
            </w:r>
          </w:p>
        </w:tc>
        <w:tc>
          <w:tcPr>
            <w:tcW w:w="4677" w:type="dxa"/>
          </w:tcPr>
          <w:p w:rsidR="001D3F4C" w:rsidRPr="00851210" w:rsidRDefault="001D3F4C" w:rsidP="00A27A3F">
            <w:pPr>
              <w:rPr>
                <w:rFonts w:ascii="Arial" w:hAnsi="Arial" w:cs="Arial"/>
              </w:rPr>
            </w:pPr>
            <w:r w:rsidRPr="00851210">
              <w:rPr>
                <w:rFonts w:ascii="Arial" w:hAnsi="Arial" w:cs="Arial"/>
              </w:rPr>
              <w:t>Command String Too Long</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9</w:t>
            </w:r>
          </w:p>
        </w:tc>
        <w:tc>
          <w:tcPr>
            <w:tcW w:w="4677" w:type="dxa"/>
          </w:tcPr>
          <w:p w:rsidR="001D3F4C" w:rsidRPr="00851210" w:rsidRDefault="001D3F4C" w:rsidP="00A27A3F">
            <w:pPr>
              <w:rPr>
                <w:rFonts w:ascii="Arial" w:hAnsi="Arial" w:cs="Arial"/>
              </w:rPr>
            </w:pPr>
            <w:r w:rsidRPr="00851210">
              <w:rPr>
                <w:rFonts w:ascii="Arial" w:hAnsi="Arial" w:cs="Arial"/>
              </w:rPr>
              <w:t>Query cannot allowed</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10</w:t>
            </w:r>
          </w:p>
        </w:tc>
        <w:tc>
          <w:tcPr>
            <w:tcW w:w="4677" w:type="dxa"/>
          </w:tcPr>
          <w:p w:rsidR="001D3F4C" w:rsidRPr="00851210" w:rsidRDefault="00CD4FB5" w:rsidP="00A27A3F">
            <w:pPr>
              <w:rPr>
                <w:rFonts w:ascii="Arial" w:hAnsi="Arial" w:cs="Arial"/>
              </w:rPr>
            </w:pPr>
            <w:r w:rsidRPr="00851210">
              <w:rPr>
                <w:rFonts w:ascii="Arial" w:hAnsi="Arial" w:cs="Arial"/>
              </w:rPr>
              <w:t xml:space="preserve">Missing </w:t>
            </w:r>
            <w:r w:rsidR="001D3F4C" w:rsidRPr="00851210">
              <w:rPr>
                <w:rFonts w:ascii="Arial" w:hAnsi="Arial" w:cs="Arial"/>
              </w:rPr>
              <w:t>Query mask</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11</w:t>
            </w:r>
          </w:p>
        </w:tc>
        <w:tc>
          <w:tcPr>
            <w:tcW w:w="4677" w:type="dxa"/>
          </w:tcPr>
          <w:p w:rsidR="001D3F4C" w:rsidRPr="00851210" w:rsidRDefault="001D3F4C" w:rsidP="00A27A3F">
            <w:pPr>
              <w:rPr>
                <w:rFonts w:ascii="Arial" w:hAnsi="Arial" w:cs="Arial"/>
              </w:rPr>
            </w:pPr>
            <w:r w:rsidRPr="00851210">
              <w:rPr>
                <w:rFonts w:ascii="Arial" w:hAnsi="Arial" w:cs="Arial"/>
              </w:rPr>
              <w:t>Invalid parameter</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12</w:t>
            </w:r>
          </w:p>
        </w:tc>
        <w:tc>
          <w:tcPr>
            <w:tcW w:w="4677" w:type="dxa"/>
          </w:tcPr>
          <w:p w:rsidR="001D3F4C" w:rsidRPr="00851210" w:rsidRDefault="00CD4FB5" w:rsidP="00A27A3F">
            <w:pPr>
              <w:rPr>
                <w:rFonts w:ascii="Arial" w:hAnsi="Arial" w:cs="Arial"/>
              </w:rPr>
            </w:pPr>
            <w:r w:rsidRPr="00851210">
              <w:rPr>
                <w:rFonts w:ascii="Arial" w:hAnsi="Arial" w:cs="Arial"/>
              </w:rPr>
              <w:t xml:space="preserve">Parameter </w:t>
            </w:r>
            <w:r w:rsidR="001D3F4C" w:rsidRPr="00851210">
              <w:rPr>
                <w:rFonts w:ascii="Arial" w:hAnsi="Arial" w:cs="Arial"/>
              </w:rPr>
              <w:t>syntax error</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13</w:t>
            </w:r>
          </w:p>
        </w:tc>
        <w:tc>
          <w:tcPr>
            <w:tcW w:w="4677" w:type="dxa"/>
          </w:tcPr>
          <w:p w:rsidR="001D3F4C" w:rsidRPr="00851210" w:rsidRDefault="00CD4FB5" w:rsidP="00A27A3F">
            <w:pPr>
              <w:rPr>
                <w:rFonts w:ascii="Arial" w:hAnsi="Arial" w:cs="Arial"/>
              </w:rPr>
            </w:pPr>
            <w:r w:rsidRPr="00851210">
              <w:rPr>
                <w:rFonts w:ascii="Arial" w:hAnsi="Arial" w:cs="Arial"/>
              </w:rPr>
              <w:t xml:space="preserve">Filename </w:t>
            </w:r>
            <w:r w:rsidR="001D3F4C" w:rsidRPr="00851210">
              <w:rPr>
                <w:rFonts w:ascii="Arial" w:hAnsi="Arial" w:cs="Arial"/>
              </w:rPr>
              <w:t>too long</w:t>
            </w:r>
          </w:p>
        </w:tc>
      </w:tr>
      <w:tr w:rsidR="001D3F4C" w:rsidRPr="00851210" w:rsidTr="00A27A3F">
        <w:tc>
          <w:tcPr>
            <w:tcW w:w="1560" w:type="dxa"/>
          </w:tcPr>
          <w:p w:rsidR="001D3F4C" w:rsidRPr="00851210" w:rsidRDefault="001D3F4C" w:rsidP="00A27A3F">
            <w:pPr>
              <w:rPr>
                <w:rFonts w:ascii="Arial" w:hAnsi="Arial" w:cs="Arial"/>
              </w:rPr>
            </w:pPr>
            <w:r w:rsidRPr="00851210">
              <w:rPr>
                <w:rFonts w:ascii="Arial" w:hAnsi="Arial" w:cs="Arial"/>
              </w:rPr>
              <w:t>14</w:t>
            </w:r>
          </w:p>
        </w:tc>
        <w:tc>
          <w:tcPr>
            <w:tcW w:w="4677" w:type="dxa"/>
          </w:tcPr>
          <w:p w:rsidR="001D3F4C" w:rsidRPr="00851210" w:rsidRDefault="00CD4FB5" w:rsidP="00A27A3F">
            <w:pPr>
              <w:rPr>
                <w:rFonts w:ascii="Arial" w:hAnsi="Arial" w:cs="Arial"/>
              </w:rPr>
            </w:pPr>
            <w:r w:rsidRPr="00851210">
              <w:rPr>
                <w:rFonts w:ascii="Arial" w:hAnsi="Arial" w:cs="Arial"/>
              </w:rPr>
              <w:t xml:space="preserve">Directory </w:t>
            </w:r>
            <w:r w:rsidR="001D3F4C" w:rsidRPr="00851210">
              <w:rPr>
                <w:rFonts w:ascii="Arial" w:hAnsi="Arial" w:cs="Arial"/>
              </w:rPr>
              <w:t>not exist</w:t>
            </w:r>
          </w:p>
        </w:tc>
      </w:tr>
    </w:tbl>
    <w:p w:rsidR="001D3F4C" w:rsidRPr="00851210" w:rsidRDefault="00573951" w:rsidP="001D3F4C">
      <w:pPr>
        <w:pStyle w:val="a9"/>
        <w:rPr>
          <w:rFonts w:ascii="Arial" w:hAnsi="Arial" w:cs="Arial"/>
        </w:rPr>
      </w:pPr>
      <w:r w:rsidRPr="00851210">
        <w:rPr>
          <w:rFonts w:ascii="Arial" w:hAnsi="Arial" w:cs="Arial"/>
        </w:rPr>
        <w:t>N</w:t>
      </w:r>
      <w:r w:rsidR="00B82B73" w:rsidRPr="00851210">
        <w:rPr>
          <w:rFonts w:ascii="Arial" w:hAnsi="Arial" w:cs="Arial"/>
        </w:rPr>
        <w:t>ote</w:t>
      </w:r>
      <w:r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4"/>
        <w:gridCol w:w="1308"/>
        <w:gridCol w:w="1495"/>
        <w:gridCol w:w="1495"/>
        <w:gridCol w:w="1259"/>
      </w:tblGrid>
      <w:tr w:rsidR="0093324D" w:rsidRPr="00851210" w:rsidTr="00140A4B">
        <w:trPr>
          <w:trHeight w:val="285"/>
        </w:trPr>
        <w:tc>
          <w:tcPr>
            <w:tcW w:w="2704" w:type="dxa"/>
            <w:shd w:val="clear" w:color="auto" w:fill="auto"/>
            <w:noWrap/>
            <w:vAlign w:val="center"/>
          </w:tcPr>
          <w:p w:rsidR="0093324D" w:rsidRPr="00851210" w:rsidRDefault="0093324D" w:rsidP="00140A4B">
            <w:pPr>
              <w:pStyle w:val="a9"/>
              <w:rPr>
                <w:rFonts w:ascii="Arial" w:hAnsi="Arial" w:cs="Arial"/>
              </w:rPr>
            </w:pPr>
            <w:r w:rsidRPr="00851210">
              <w:rPr>
                <w:rFonts w:ascii="Arial" w:hAnsi="Arial" w:cs="Arial"/>
              </w:rPr>
              <w:t>Parameter/command</w:t>
            </w:r>
          </w:p>
        </w:tc>
        <w:tc>
          <w:tcPr>
            <w:tcW w:w="1308" w:type="dxa"/>
            <w:vAlign w:val="center"/>
          </w:tcPr>
          <w:p w:rsidR="0093324D" w:rsidRPr="00851210" w:rsidRDefault="0093324D" w:rsidP="00140A4B">
            <w:pPr>
              <w:pStyle w:val="a9"/>
              <w:rPr>
                <w:rFonts w:ascii="Arial" w:hAnsi="Arial" w:cs="Arial"/>
              </w:rPr>
            </w:pPr>
            <w:r w:rsidRPr="00851210">
              <w:rPr>
                <w:rFonts w:ascii="Arial" w:hAnsi="Arial" w:cs="Arial"/>
              </w:rPr>
              <w:t>SDG800</w:t>
            </w:r>
          </w:p>
        </w:tc>
        <w:tc>
          <w:tcPr>
            <w:tcW w:w="1495" w:type="dxa"/>
            <w:vAlign w:val="center"/>
          </w:tcPr>
          <w:p w:rsidR="0093324D" w:rsidRPr="00851210" w:rsidRDefault="0093324D" w:rsidP="00140A4B">
            <w:pPr>
              <w:pStyle w:val="a9"/>
              <w:rPr>
                <w:rFonts w:ascii="Arial" w:hAnsi="Arial" w:cs="Arial"/>
              </w:rPr>
            </w:pPr>
            <w:r w:rsidRPr="00851210">
              <w:rPr>
                <w:rFonts w:ascii="Arial" w:hAnsi="Arial" w:cs="Arial"/>
              </w:rPr>
              <w:t>SDG1000</w:t>
            </w:r>
          </w:p>
        </w:tc>
        <w:tc>
          <w:tcPr>
            <w:tcW w:w="1495" w:type="dxa"/>
            <w:shd w:val="clear" w:color="auto" w:fill="auto"/>
            <w:noWrap/>
            <w:vAlign w:val="center"/>
          </w:tcPr>
          <w:p w:rsidR="0093324D" w:rsidRPr="00851210" w:rsidRDefault="0093324D" w:rsidP="00140A4B">
            <w:pPr>
              <w:pStyle w:val="a9"/>
              <w:rPr>
                <w:rFonts w:ascii="Arial" w:hAnsi="Arial" w:cs="Arial"/>
              </w:rPr>
            </w:pPr>
            <w:r w:rsidRPr="00851210">
              <w:rPr>
                <w:rFonts w:ascii="Arial" w:hAnsi="Arial" w:cs="Arial"/>
              </w:rPr>
              <w:t>SDG2000X</w:t>
            </w:r>
          </w:p>
        </w:tc>
        <w:tc>
          <w:tcPr>
            <w:tcW w:w="1259" w:type="dxa"/>
            <w:shd w:val="clear" w:color="auto" w:fill="auto"/>
            <w:vAlign w:val="center"/>
          </w:tcPr>
          <w:p w:rsidR="0093324D" w:rsidRPr="00851210" w:rsidRDefault="0093324D" w:rsidP="00140A4B">
            <w:pPr>
              <w:pStyle w:val="a9"/>
              <w:rPr>
                <w:rFonts w:ascii="Arial" w:hAnsi="Arial" w:cs="Arial"/>
              </w:rPr>
            </w:pPr>
            <w:r w:rsidRPr="00851210">
              <w:rPr>
                <w:rFonts w:ascii="Arial" w:hAnsi="Arial" w:cs="Arial"/>
              </w:rPr>
              <w:t>SDG5000</w:t>
            </w:r>
          </w:p>
        </w:tc>
      </w:tr>
      <w:tr w:rsidR="0093324D" w:rsidRPr="00851210" w:rsidTr="00140A4B">
        <w:trPr>
          <w:trHeight w:val="285"/>
        </w:trPr>
        <w:tc>
          <w:tcPr>
            <w:tcW w:w="2704" w:type="dxa"/>
            <w:shd w:val="clear" w:color="auto" w:fill="auto"/>
            <w:noWrap/>
            <w:vAlign w:val="center"/>
          </w:tcPr>
          <w:p w:rsidR="0093324D" w:rsidRPr="00851210" w:rsidRDefault="007402C0" w:rsidP="00140A4B">
            <w:pPr>
              <w:pStyle w:val="a9"/>
              <w:rPr>
                <w:rFonts w:ascii="Arial" w:hAnsi="Arial" w:cs="Arial"/>
              </w:rPr>
            </w:pPr>
            <w:r w:rsidRPr="00851210">
              <w:rPr>
                <w:rFonts w:ascii="Arial" w:hAnsi="Arial" w:cs="Arial"/>
              </w:rPr>
              <w:t>CMR</w:t>
            </w:r>
          </w:p>
        </w:tc>
        <w:tc>
          <w:tcPr>
            <w:tcW w:w="1308" w:type="dxa"/>
            <w:vAlign w:val="center"/>
          </w:tcPr>
          <w:p w:rsidR="0093324D" w:rsidRPr="00851210" w:rsidRDefault="003D681E" w:rsidP="00140A4B">
            <w:pPr>
              <w:pStyle w:val="a9"/>
              <w:rPr>
                <w:rFonts w:ascii="Arial" w:hAnsi="Arial" w:cs="Arial"/>
              </w:rPr>
            </w:pPr>
            <w:r w:rsidRPr="00851210">
              <w:rPr>
                <w:rFonts w:ascii="Arial" w:hAnsi="Arial" w:cs="Arial"/>
              </w:rPr>
              <w:t>yes</w:t>
            </w:r>
          </w:p>
        </w:tc>
        <w:tc>
          <w:tcPr>
            <w:tcW w:w="1495" w:type="dxa"/>
            <w:vAlign w:val="center"/>
          </w:tcPr>
          <w:p w:rsidR="0093324D" w:rsidRPr="00851210" w:rsidRDefault="003D681E" w:rsidP="00140A4B">
            <w:pPr>
              <w:pStyle w:val="a9"/>
              <w:rPr>
                <w:rFonts w:ascii="Arial" w:hAnsi="Arial" w:cs="Arial"/>
              </w:rPr>
            </w:pPr>
            <w:r w:rsidRPr="00851210">
              <w:rPr>
                <w:rFonts w:ascii="Arial" w:hAnsi="Arial" w:cs="Arial"/>
              </w:rPr>
              <w:t>yes</w:t>
            </w:r>
          </w:p>
        </w:tc>
        <w:tc>
          <w:tcPr>
            <w:tcW w:w="1495" w:type="dxa"/>
            <w:shd w:val="clear" w:color="auto" w:fill="auto"/>
            <w:noWrap/>
            <w:vAlign w:val="center"/>
          </w:tcPr>
          <w:p w:rsidR="0093324D" w:rsidRPr="00851210" w:rsidRDefault="0093324D" w:rsidP="00140A4B">
            <w:pPr>
              <w:pStyle w:val="a9"/>
              <w:rPr>
                <w:rFonts w:ascii="Arial" w:hAnsi="Arial" w:cs="Arial"/>
              </w:rPr>
            </w:pPr>
            <w:r w:rsidRPr="00851210">
              <w:rPr>
                <w:rFonts w:ascii="Arial" w:hAnsi="Arial" w:cs="Arial"/>
              </w:rPr>
              <w:t>no</w:t>
            </w:r>
          </w:p>
        </w:tc>
        <w:tc>
          <w:tcPr>
            <w:tcW w:w="1259" w:type="dxa"/>
            <w:shd w:val="clear" w:color="auto" w:fill="auto"/>
            <w:vAlign w:val="center"/>
          </w:tcPr>
          <w:p w:rsidR="0093324D" w:rsidRPr="00851210" w:rsidRDefault="0093324D" w:rsidP="00140A4B">
            <w:pPr>
              <w:pStyle w:val="a9"/>
              <w:rPr>
                <w:rFonts w:ascii="Arial" w:hAnsi="Arial" w:cs="Arial"/>
              </w:rPr>
            </w:pPr>
            <w:r w:rsidRPr="00851210">
              <w:rPr>
                <w:rFonts w:ascii="Arial" w:hAnsi="Arial" w:cs="Arial"/>
              </w:rPr>
              <w:t>yes</w:t>
            </w:r>
          </w:p>
        </w:tc>
      </w:tr>
    </w:tbl>
    <w:p w:rsidR="0093324D" w:rsidRPr="00851210" w:rsidRDefault="0093324D" w:rsidP="001D3F4C">
      <w:pPr>
        <w:pStyle w:val="a9"/>
        <w:rPr>
          <w:rFonts w:ascii="Arial" w:hAnsi="Arial" w:cs="Arial"/>
        </w:rPr>
      </w:pPr>
    </w:p>
    <w:p w:rsidR="00742CAE" w:rsidRPr="00851210" w:rsidRDefault="003B3F52" w:rsidP="006C7B47">
      <w:pPr>
        <w:pStyle w:val="21"/>
        <w:rPr>
          <w:rFonts w:cs="Arial"/>
          <w:lang w:val="pt-BR"/>
        </w:rPr>
      </w:pPr>
      <w:bookmarkStart w:id="124" w:name="_Comm_Header_Command_1"/>
      <w:bookmarkStart w:id="125" w:name="_Toc422919362"/>
      <w:bookmarkEnd w:id="124"/>
      <w:r w:rsidRPr="00851210">
        <w:rPr>
          <w:rFonts w:cs="Arial"/>
          <w:lang w:val="pt-BR"/>
        </w:rPr>
        <w:t>Comm_Header Command</w:t>
      </w:r>
      <w:bookmarkEnd w:id="70"/>
      <w:bookmarkEnd w:id="71"/>
      <w:bookmarkEnd w:id="72"/>
      <w:bookmarkEnd w:id="125"/>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6C7B47" w:rsidRPr="00851210" w:rsidTr="00A27A3F">
        <w:tc>
          <w:tcPr>
            <w:tcW w:w="2660" w:type="dxa"/>
          </w:tcPr>
          <w:p w:rsidR="006C7B47" w:rsidRPr="00851210" w:rsidRDefault="006C7B47" w:rsidP="00A27A3F">
            <w:pPr>
              <w:pStyle w:val="a9"/>
              <w:rPr>
                <w:rFonts w:ascii="Arial" w:hAnsi="Arial" w:cs="Arial"/>
                <w:b/>
              </w:rPr>
            </w:pPr>
            <w:r w:rsidRPr="00851210">
              <w:rPr>
                <w:rFonts w:ascii="Arial" w:hAnsi="Arial" w:cs="Arial"/>
                <w:b/>
              </w:rPr>
              <w:t>DESCRIPTION</w:t>
            </w:r>
          </w:p>
        </w:tc>
        <w:tc>
          <w:tcPr>
            <w:tcW w:w="6237" w:type="dxa"/>
          </w:tcPr>
          <w:p w:rsidR="006C7B47" w:rsidRPr="00851210" w:rsidRDefault="006C7B47" w:rsidP="00A27A3F">
            <w:pPr>
              <w:pStyle w:val="a9"/>
              <w:rPr>
                <w:rFonts w:ascii="Arial" w:hAnsi="Arial" w:cs="Arial"/>
              </w:rPr>
            </w:pPr>
            <w:r w:rsidRPr="00851210">
              <w:rPr>
                <w:rFonts w:ascii="Arial" w:hAnsi="Arial" w:cs="Arial"/>
              </w:rPr>
              <w:t xml:space="preserve">This command is used to change </w:t>
            </w:r>
            <w:r w:rsidR="00A3593C" w:rsidRPr="00851210">
              <w:rPr>
                <w:rFonts w:ascii="Arial" w:hAnsi="Arial" w:cs="Arial"/>
              </w:rPr>
              <w:t xml:space="preserve">the </w:t>
            </w:r>
            <w:r w:rsidR="00746EB5" w:rsidRPr="00851210">
              <w:rPr>
                <w:rFonts w:ascii="Arial" w:hAnsi="Arial" w:cs="Arial"/>
              </w:rPr>
              <w:t xml:space="preserve">query command </w:t>
            </w:r>
            <w:r w:rsidR="00A3593C" w:rsidRPr="00851210">
              <w:rPr>
                <w:rFonts w:ascii="Arial" w:hAnsi="Arial" w:cs="Arial"/>
              </w:rPr>
              <w:t>returned format</w:t>
            </w:r>
            <w:r w:rsidRPr="00851210">
              <w:rPr>
                <w:rFonts w:ascii="Arial" w:hAnsi="Arial" w:cs="Arial"/>
              </w:rPr>
              <w:t>.</w:t>
            </w:r>
            <w:r w:rsidR="00A3593C" w:rsidRPr="00851210">
              <w:rPr>
                <w:rFonts w:ascii="Arial" w:hAnsi="Arial" w:cs="Arial"/>
              </w:rPr>
              <w:t xml:space="preserve"> </w:t>
            </w:r>
            <w:r w:rsidR="00746EB5" w:rsidRPr="00851210">
              <w:rPr>
                <w:rFonts w:ascii="Arial" w:hAnsi="Arial" w:cs="Arial"/>
              </w:rPr>
              <w:t>“</w:t>
            </w:r>
            <w:r w:rsidRPr="00851210">
              <w:rPr>
                <w:rFonts w:ascii="Arial" w:hAnsi="Arial" w:cs="Arial"/>
              </w:rPr>
              <w:t>SHORT</w:t>
            </w:r>
            <w:r w:rsidR="00746EB5" w:rsidRPr="00851210">
              <w:rPr>
                <w:rFonts w:ascii="Arial" w:hAnsi="Arial" w:cs="Arial"/>
              </w:rPr>
              <w:t>”</w:t>
            </w:r>
            <w:r w:rsidRPr="00851210">
              <w:rPr>
                <w:rFonts w:ascii="Arial" w:hAnsi="Arial" w:cs="Arial"/>
              </w:rPr>
              <w:t xml:space="preserve"> parameter</w:t>
            </w:r>
            <w:r w:rsidR="00A3593C" w:rsidRPr="00851210">
              <w:rPr>
                <w:rFonts w:ascii="Arial" w:hAnsi="Arial" w:cs="Arial"/>
              </w:rPr>
              <w:t xml:space="preserve"> </w:t>
            </w:r>
            <w:r w:rsidRPr="00851210">
              <w:rPr>
                <w:rFonts w:ascii="Arial" w:hAnsi="Arial" w:cs="Arial"/>
              </w:rPr>
              <w:t>return</w:t>
            </w:r>
            <w:r w:rsidR="00A3593C" w:rsidRPr="00851210">
              <w:rPr>
                <w:rFonts w:ascii="Arial" w:hAnsi="Arial" w:cs="Arial"/>
              </w:rPr>
              <w:t>s</w:t>
            </w:r>
            <w:r w:rsidRPr="00851210">
              <w:rPr>
                <w:rFonts w:ascii="Arial" w:hAnsi="Arial" w:cs="Arial"/>
              </w:rPr>
              <w:t xml:space="preserve"> short format. </w:t>
            </w:r>
            <w:r w:rsidR="00746EB5" w:rsidRPr="00851210">
              <w:rPr>
                <w:rFonts w:ascii="Arial" w:hAnsi="Arial" w:cs="Arial"/>
              </w:rPr>
              <w:t>“</w:t>
            </w:r>
            <w:r w:rsidRPr="00851210">
              <w:rPr>
                <w:rFonts w:ascii="Arial" w:hAnsi="Arial" w:cs="Arial"/>
              </w:rPr>
              <w:t>LONG</w:t>
            </w:r>
            <w:r w:rsidR="00746EB5" w:rsidRPr="00851210">
              <w:rPr>
                <w:rFonts w:ascii="Arial" w:hAnsi="Arial" w:cs="Arial"/>
              </w:rPr>
              <w:t>”</w:t>
            </w:r>
            <w:r w:rsidRPr="00851210">
              <w:rPr>
                <w:rFonts w:ascii="Arial" w:hAnsi="Arial" w:cs="Arial"/>
              </w:rPr>
              <w:t xml:space="preserve"> parameter return</w:t>
            </w:r>
            <w:r w:rsidR="00A3593C" w:rsidRPr="00851210">
              <w:rPr>
                <w:rFonts w:ascii="Arial" w:hAnsi="Arial" w:cs="Arial"/>
              </w:rPr>
              <w:t>s</w:t>
            </w:r>
            <w:r w:rsidRPr="00851210">
              <w:rPr>
                <w:rFonts w:ascii="Arial" w:hAnsi="Arial" w:cs="Arial"/>
              </w:rPr>
              <w:t xml:space="preserve"> long format. </w:t>
            </w:r>
            <w:r w:rsidR="00746EB5" w:rsidRPr="00851210">
              <w:rPr>
                <w:rFonts w:ascii="Arial" w:hAnsi="Arial" w:cs="Arial"/>
              </w:rPr>
              <w:t>“</w:t>
            </w:r>
            <w:r w:rsidRPr="00851210">
              <w:rPr>
                <w:rFonts w:ascii="Arial" w:hAnsi="Arial" w:cs="Arial"/>
              </w:rPr>
              <w:t>O</w:t>
            </w:r>
            <w:r w:rsidR="00746EB5" w:rsidRPr="00851210">
              <w:rPr>
                <w:rFonts w:ascii="Arial" w:hAnsi="Arial" w:cs="Arial"/>
              </w:rPr>
              <w:t>FF”</w:t>
            </w:r>
            <w:r w:rsidRPr="00851210">
              <w:rPr>
                <w:rFonts w:ascii="Arial" w:hAnsi="Arial" w:cs="Arial"/>
              </w:rPr>
              <w:t xml:space="preserve"> return</w:t>
            </w:r>
            <w:r w:rsidR="00512E80" w:rsidRPr="00851210">
              <w:rPr>
                <w:rFonts w:ascii="Arial" w:hAnsi="Arial" w:cs="Arial"/>
              </w:rPr>
              <w:t>s nothing</w:t>
            </w:r>
            <w:r w:rsidRPr="00851210">
              <w:rPr>
                <w:rFonts w:ascii="Arial" w:hAnsi="Arial" w:cs="Arial"/>
              </w:rPr>
              <w:t>.</w:t>
            </w:r>
          </w:p>
          <w:p w:rsidR="006C7B47" w:rsidRPr="00851210" w:rsidRDefault="006C7B47" w:rsidP="00A27A3F">
            <w:pPr>
              <w:pStyle w:val="a9"/>
              <w:rPr>
                <w:rFonts w:ascii="Arial" w:hAnsi="Arial" w:cs="Arial"/>
              </w:rPr>
            </w:pPr>
          </w:p>
        </w:tc>
      </w:tr>
      <w:tr w:rsidR="006C7B47" w:rsidRPr="00851210" w:rsidTr="00A27A3F">
        <w:tc>
          <w:tcPr>
            <w:tcW w:w="2660" w:type="dxa"/>
          </w:tcPr>
          <w:p w:rsidR="006C7B47" w:rsidRPr="00851210" w:rsidRDefault="006C7B47" w:rsidP="00A27A3F">
            <w:pPr>
              <w:pStyle w:val="a9"/>
              <w:rPr>
                <w:rFonts w:ascii="Arial" w:hAnsi="Arial" w:cs="Arial"/>
                <w:b/>
              </w:rPr>
            </w:pPr>
            <w:r w:rsidRPr="00851210">
              <w:rPr>
                <w:rFonts w:ascii="Arial" w:hAnsi="Arial" w:cs="Arial"/>
                <w:b/>
              </w:rPr>
              <w:t xml:space="preserve">COMMAND SYNTAX  </w:t>
            </w:r>
          </w:p>
        </w:tc>
        <w:tc>
          <w:tcPr>
            <w:tcW w:w="6237" w:type="dxa"/>
          </w:tcPr>
          <w:p w:rsidR="006C7B47" w:rsidRPr="00851210" w:rsidRDefault="006A3187" w:rsidP="00A27A3F">
            <w:pPr>
              <w:pStyle w:val="a9"/>
              <w:rPr>
                <w:rFonts w:ascii="Arial" w:hAnsi="Arial" w:cs="Arial"/>
              </w:rPr>
            </w:pPr>
            <w:r w:rsidRPr="00851210">
              <w:rPr>
                <w:rFonts w:ascii="Arial" w:hAnsi="Arial" w:cs="Arial"/>
              </w:rPr>
              <w:t>CHDR (</w:t>
            </w:r>
            <w:r w:rsidR="006C7B47" w:rsidRPr="00851210">
              <w:rPr>
                <w:rFonts w:ascii="Arial" w:hAnsi="Arial" w:cs="Arial"/>
              </w:rPr>
              <w:t>Comm_HeaDeR</w:t>
            </w:r>
            <w:r w:rsidRPr="00851210">
              <w:rPr>
                <w:rFonts w:ascii="Arial" w:hAnsi="Arial" w:cs="Arial"/>
              </w:rPr>
              <w:t>)</w:t>
            </w:r>
            <w:r w:rsidR="006C7B47" w:rsidRPr="00851210">
              <w:rPr>
                <w:rFonts w:ascii="Arial" w:hAnsi="Arial" w:cs="Arial"/>
              </w:rPr>
              <w:t xml:space="preserve"> &lt;parameter&gt;</w:t>
            </w:r>
          </w:p>
          <w:p w:rsidR="006C7B47" w:rsidRPr="00851210" w:rsidRDefault="006C7B47" w:rsidP="00A27A3F">
            <w:pPr>
              <w:pStyle w:val="a9"/>
              <w:rPr>
                <w:rFonts w:ascii="Arial" w:hAnsi="Arial" w:cs="Arial"/>
              </w:rPr>
            </w:pPr>
            <w:r w:rsidRPr="00851210">
              <w:rPr>
                <w:rFonts w:ascii="Arial" w:hAnsi="Arial" w:cs="Arial"/>
              </w:rPr>
              <w:t>&lt;parameter&gt;:= {SHORT,LONG,OFF}</w:t>
            </w:r>
          </w:p>
          <w:p w:rsidR="006C7B47" w:rsidRPr="00851210" w:rsidRDefault="006C7B47" w:rsidP="00A27A3F">
            <w:pPr>
              <w:pStyle w:val="a9"/>
              <w:rPr>
                <w:rFonts w:ascii="Arial" w:hAnsi="Arial" w:cs="Arial"/>
              </w:rPr>
            </w:pPr>
          </w:p>
        </w:tc>
      </w:tr>
      <w:tr w:rsidR="006C7B47" w:rsidRPr="00851210" w:rsidTr="00A27A3F">
        <w:tc>
          <w:tcPr>
            <w:tcW w:w="2660" w:type="dxa"/>
          </w:tcPr>
          <w:p w:rsidR="006C7B47" w:rsidRPr="00851210" w:rsidRDefault="006C7B47" w:rsidP="00A27A3F">
            <w:pPr>
              <w:pStyle w:val="a9"/>
              <w:rPr>
                <w:rFonts w:ascii="Arial" w:hAnsi="Arial" w:cs="Arial"/>
                <w:b/>
              </w:rPr>
            </w:pPr>
            <w:r w:rsidRPr="00851210">
              <w:rPr>
                <w:rFonts w:ascii="Arial" w:hAnsi="Arial" w:cs="Arial"/>
                <w:b/>
              </w:rPr>
              <w:t>QUERY SYNTAX</w:t>
            </w:r>
          </w:p>
        </w:tc>
        <w:tc>
          <w:tcPr>
            <w:tcW w:w="6237" w:type="dxa"/>
          </w:tcPr>
          <w:p w:rsidR="006C7B47" w:rsidRPr="00851210" w:rsidRDefault="000C059B" w:rsidP="00A27A3F">
            <w:pPr>
              <w:pStyle w:val="a9"/>
              <w:rPr>
                <w:rFonts w:ascii="Arial" w:hAnsi="Arial" w:cs="Arial"/>
              </w:rPr>
            </w:pPr>
            <w:r w:rsidRPr="00851210">
              <w:rPr>
                <w:rFonts w:ascii="Arial" w:hAnsi="Arial" w:cs="Arial"/>
              </w:rPr>
              <w:t>CHDR (</w:t>
            </w:r>
            <w:r w:rsidR="006C7B47" w:rsidRPr="00851210">
              <w:rPr>
                <w:rFonts w:ascii="Arial" w:hAnsi="Arial" w:cs="Arial"/>
              </w:rPr>
              <w:t>Comm_HeaDeR</w:t>
            </w:r>
            <w:r w:rsidRPr="00851210">
              <w:rPr>
                <w:rFonts w:ascii="Arial" w:hAnsi="Arial" w:cs="Arial"/>
              </w:rPr>
              <w:t>)</w:t>
            </w:r>
            <w:r w:rsidR="006C7B47" w:rsidRPr="00851210">
              <w:rPr>
                <w:rFonts w:ascii="Arial" w:hAnsi="Arial" w:cs="Arial"/>
              </w:rPr>
              <w:t>?</w:t>
            </w:r>
          </w:p>
          <w:p w:rsidR="006C7B47" w:rsidRPr="00851210" w:rsidRDefault="006C7B47" w:rsidP="00A27A3F">
            <w:pPr>
              <w:pStyle w:val="a9"/>
              <w:rPr>
                <w:rFonts w:ascii="Arial" w:hAnsi="Arial" w:cs="Arial"/>
              </w:rPr>
            </w:pPr>
          </w:p>
        </w:tc>
      </w:tr>
      <w:tr w:rsidR="006C7B47" w:rsidRPr="00851210" w:rsidTr="00A27A3F">
        <w:tc>
          <w:tcPr>
            <w:tcW w:w="2660" w:type="dxa"/>
          </w:tcPr>
          <w:p w:rsidR="006C7B47" w:rsidRPr="00851210" w:rsidRDefault="006C7B47" w:rsidP="00A27A3F">
            <w:pPr>
              <w:pStyle w:val="a9"/>
              <w:rPr>
                <w:rFonts w:ascii="Arial" w:hAnsi="Arial" w:cs="Arial"/>
                <w:b/>
              </w:rPr>
            </w:pPr>
            <w:r w:rsidRPr="00851210">
              <w:rPr>
                <w:rFonts w:ascii="Arial" w:hAnsi="Arial" w:cs="Arial"/>
                <w:b/>
              </w:rPr>
              <w:t>RESPONSE FORMAT</w:t>
            </w:r>
          </w:p>
        </w:tc>
        <w:tc>
          <w:tcPr>
            <w:tcW w:w="6237" w:type="dxa"/>
          </w:tcPr>
          <w:p w:rsidR="006C7B47" w:rsidRPr="00851210" w:rsidRDefault="006C7B47" w:rsidP="00A27A3F">
            <w:pPr>
              <w:autoSpaceDE w:val="0"/>
              <w:autoSpaceDN w:val="0"/>
              <w:adjustRightInd w:val="0"/>
              <w:jc w:val="left"/>
              <w:rPr>
                <w:rFonts w:ascii="Arial" w:hAnsi="Arial" w:cs="Arial"/>
              </w:rPr>
            </w:pPr>
            <w:r w:rsidRPr="00851210">
              <w:rPr>
                <w:rFonts w:ascii="Arial" w:hAnsi="Arial" w:cs="Arial"/>
              </w:rPr>
              <w:t>CHDR &lt;parameter&gt;</w:t>
            </w:r>
          </w:p>
          <w:p w:rsidR="006C7B47" w:rsidRPr="00851210" w:rsidRDefault="006C7B47" w:rsidP="00A27A3F">
            <w:pPr>
              <w:autoSpaceDE w:val="0"/>
              <w:autoSpaceDN w:val="0"/>
              <w:adjustRightInd w:val="0"/>
              <w:jc w:val="left"/>
              <w:rPr>
                <w:rFonts w:ascii="Arial" w:hAnsi="Arial" w:cs="Arial"/>
              </w:rPr>
            </w:pPr>
          </w:p>
        </w:tc>
      </w:tr>
      <w:tr w:rsidR="006C7B47" w:rsidRPr="00851210" w:rsidTr="00A27A3F">
        <w:tc>
          <w:tcPr>
            <w:tcW w:w="2660" w:type="dxa"/>
          </w:tcPr>
          <w:p w:rsidR="006C7B47" w:rsidRPr="00851210" w:rsidRDefault="006C7B47" w:rsidP="00A27A3F">
            <w:pPr>
              <w:pStyle w:val="a9"/>
              <w:rPr>
                <w:rFonts w:ascii="Arial" w:hAnsi="Arial" w:cs="Arial"/>
                <w:b/>
              </w:rPr>
            </w:pPr>
            <w:r w:rsidRPr="00851210">
              <w:rPr>
                <w:rFonts w:ascii="Arial" w:hAnsi="Arial" w:cs="Arial"/>
                <w:b/>
              </w:rPr>
              <w:lastRenderedPageBreak/>
              <w:t>EXAMPLE</w:t>
            </w:r>
          </w:p>
        </w:tc>
        <w:tc>
          <w:tcPr>
            <w:tcW w:w="6237" w:type="dxa"/>
          </w:tcPr>
          <w:p w:rsidR="006C7B47" w:rsidRPr="00851210" w:rsidRDefault="006C7B47" w:rsidP="00A27A3F">
            <w:pPr>
              <w:pStyle w:val="a9"/>
              <w:rPr>
                <w:rFonts w:ascii="Arial" w:hAnsi="Arial" w:cs="Arial"/>
              </w:rPr>
            </w:pPr>
            <w:r w:rsidRPr="00851210">
              <w:rPr>
                <w:rFonts w:ascii="Arial" w:hAnsi="Arial" w:cs="Arial"/>
              </w:rPr>
              <w:t>Set query command format to long.</w:t>
            </w:r>
          </w:p>
          <w:p w:rsidR="006C7B47" w:rsidRPr="00851210" w:rsidRDefault="006C7B47" w:rsidP="00A27A3F">
            <w:pPr>
              <w:pStyle w:val="a9"/>
              <w:rPr>
                <w:rFonts w:ascii="Arial" w:hAnsi="Arial" w:cs="Arial"/>
              </w:rPr>
            </w:pPr>
            <w:bookmarkStart w:id="126" w:name="OLE_LINK5"/>
            <w:bookmarkStart w:id="127" w:name="OLE_LINK6"/>
            <w:r w:rsidRPr="00851210">
              <w:rPr>
                <w:rFonts w:ascii="Arial" w:hAnsi="Arial" w:cs="Arial"/>
              </w:rPr>
              <w:t>CHDR LONG</w:t>
            </w:r>
            <w:bookmarkEnd w:id="126"/>
            <w:bookmarkEnd w:id="127"/>
          </w:p>
          <w:p w:rsidR="006C7B47" w:rsidRPr="00851210" w:rsidRDefault="006C7B47" w:rsidP="00A27A3F">
            <w:pPr>
              <w:pStyle w:val="a9"/>
              <w:rPr>
                <w:rFonts w:ascii="Arial" w:hAnsi="Arial" w:cs="Arial"/>
              </w:rPr>
            </w:pPr>
          </w:p>
          <w:p w:rsidR="006C7B47" w:rsidRPr="00851210" w:rsidRDefault="006C7B47" w:rsidP="00A27A3F">
            <w:pPr>
              <w:pStyle w:val="a9"/>
              <w:rPr>
                <w:rFonts w:ascii="Arial" w:hAnsi="Arial" w:cs="Arial"/>
              </w:rPr>
            </w:pPr>
            <w:r w:rsidRPr="00851210">
              <w:rPr>
                <w:rFonts w:ascii="Arial" w:hAnsi="Arial" w:cs="Arial"/>
              </w:rPr>
              <w:t>Read query command format.</w:t>
            </w:r>
          </w:p>
          <w:p w:rsidR="006C7B47" w:rsidRPr="00851210" w:rsidRDefault="006C7B47" w:rsidP="00A27A3F">
            <w:pPr>
              <w:pStyle w:val="a9"/>
              <w:rPr>
                <w:rFonts w:ascii="Arial" w:hAnsi="Arial" w:cs="Arial"/>
              </w:rPr>
            </w:pPr>
            <w:r w:rsidRPr="00851210">
              <w:rPr>
                <w:rFonts w:ascii="Arial" w:hAnsi="Arial" w:cs="Arial"/>
              </w:rPr>
              <w:t>CHDR?</w:t>
            </w:r>
          </w:p>
          <w:p w:rsidR="006C7B47" w:rsidRPr="00851210" w:rsidRDefault="006C7B47" w:rsidP="00A27A3F">
            <w:pPr>
              <w:pStyle w:val="a9"/>
              <w:rPr>
                <w:rFonts w:ascii="Arial" w:hAnsi="Arial" w:cs="Arial"/>
              </w:rPr>
            </w:pPr>
            <w:r w:rsidRPr="00851210">
              <w:rPr>
                <w:rFonts w:ascii="Arial" w:hAnsi="Arial" w:cs="Arial"/>
              </w:rPr>
              <w:t>Return:</w:t>
            </w:r>
          </w:p>
          <w:p w:rsidR="006C7B47" w:rsidRPr="00851210" w:rsidRDefault="006C7B47" w:rsidP="00A27A3F">
            <w:pPr>
              <w:pStyle w:val="a9"/>
              <w:rPr>
                <w:ins w:id="128" w:author="123" w:date="2015-06-11T15:56:00Z"/>
                <w:rFonts w:ascii="Arial" w:hAnsi="Arial" w:cs="Arial"/>
              </w:rPr>
            </w:pPr>
            <w:r w:rsidRPr="00851210">
              <w:rPr>
                <w:rFonts w:ascii="Arial" w:hAnsi="Arial" w:cs="Arial"/>
              </w:rPr>
              <w:t>COMM_HEADER LONG</w:t>
            </w:r>
          </w:p>
          <w:p w:rsidR="005B670C" w:rsidRPr="00851210" w:rsidRDefault="005B670C" w:rsidP="00A27A3F">
            <w:pPr>
              <w:pStyle w:val="a9"/>
              <w:rPr>
                <w:rFonts w:ascii="Arial" w:hAnsi="Arial" w:cs="Arial"/>
              </w:rPr>
            </w:pPr>
          </w:p>
        </w:tc>
      </w:tr>
    </w:tbl>
    <w:p w:rsidR="00684444" w:rsidRPr="00851210" w:rsidRDefault="005B670C" w:rsidP="006C7B47">
      <w:pPr>
        <w:pStyle w:val="a9"/>
        <w:rPr>
          <w:rFonts w:ascii="Arial" w:hAnsi="Arial" w:cs="Arial"/>
        </w:rPr>
      </w:pPr>
      <w:r w:rsidRPr="00851210">
        <w:rPr>
          <w:rFonts w:ascii="Arial" w:hAnsi="Arial" w:cs="Arial"/>
        </w:rPr>
        <w:t>N</w:t>
      </w:r>
      <w:r w:rsidR="00B82B73" w:rsidRPr="00851210">
        <w:rPr>
          <w:rFonts w:ascii="Arial" w:hAnsi="Arial" w:cs="Arial"/>
        </w:rPr>
        <w:t>ote</w:t>
      </w:r>
      <w:r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4"/>
        <w:gridCol w:w="1308"/>
        <w:gridCol w:w="1495"/>
        <w:gridCol w:w="1495"/>
        <w:gridCol w:w="1259"/>
      </w:tblGrid>
      <w:tr w:rsidR="005B670C" w:rsidRPr="00851210" w:rsidTr="00ED43F8">
        <w:trPr>
          <w:trHeight w:val="285"/>
        </w:trPr>
        <w:tc>
          <w:tcPr>
            <w:tcW w:w="2704" w:type="dxa"/>
            <w:shd w:val="clear" w:color="auto" w:fill="auto"/>
            <w:noWrap/>
            <w:vAlign w:val="center"/>
          </w:tcPr>
          <w:p w:rsidR="005B670C" w:rsidRPr="00851210" w:rsidRDefault="005B670C" w:rsidP="00ED43F8">
            <w:pPr>
              <w:pStyle w:val="a9"/>
              <w:rPr>
                <w:rFonts w:ascii="Arial" w:hAnsi="Arial" w:cs="Arial"/>
              </w:rPr>
            </w:pPr>
            <w:r w:rsidRPr="00851210">
              <w:rPr>
                <w:rFonts w:ascii="Arial" w:hAnsi="Arial" w:cs="Arial"/>
              </w:rPr>
              <w:t>Parameter/command</w:t>
            </w:r>
          </w:p>
        </w:tc>
        <w:tc>
          <w:tcPr>
            <w:tcW w:w="1308" w:type="dxa"/>
            <w:vAlign w:val="center"/>
          </w:tcPr>
          <w:p w:rsidR="005B670C" w:rsidRPr="00851210" w:rsidRDefault="005B670C" w:rsidP="00ED43F8">
            <w:pPr>
              <w:pStyle w:val="a9"/>
              <w:rPr>
                <w:rFonts w:ascii="Arial" w:hAnsi="Arial" w:cs="Arial"/>
              </w:rPr>
            </w:pPr>
            <w:r w:rsidRPr="00851210">
              <w:rPr>
                <w:rFonts w:ascii="Arial" w:hAnsi="Arial" w:cs="Arial"/>
              </w:rPr>
              <w:t>SDG800</w:t>
            </w:r>
          </w:p>
        </w:tc>
        <w:tc>
          <w:tcPr>
            <w:tcW w:w="1495" w:type="dxa"/>
            <w:vAlign w:val="center"/>
          </w:tcPr>
          <w:p w:rsidR="005B670C" w:rsidRPr="00851210" w:rsidRDefault="005B670C" w:rsidP="00ED43F8">
            <w:pPr>
              <w:pStyle w:val="a9"/>
              <w:rPr>
                <w:rFonts w:ascii="Arial" w:hAnsi="Arial" w:cs="Arial"/>
              </w:rPr>
            </w:pPr>
            <w:r w:rsidRPr="00851210">
              <w:rPr>
                <w:rFonts w:ascii="Arial" w:hAnsi="Arial" w:cs="Arial"/>
              </w:rPr>
              <w:t>SDG1000</w:t>
            </w:r>
          </w:p>
        </w:tc>
        <w:tc>
          <w:tcPr>
            <w:tcW w:w="1495" w:type="dxa"/>
            <w:shd w:val="clear" w:color="auto" w:fill="auto"/>
            <w:noWrap/>
            <w:vAlign w:val="center"/>
          </w:tcPr>
          <w:p w:rsidR="005B670C" w:rsidRPr="00851210" w:rsidRDefault="005B670C" w:rsidP="00ED43F8">
            <w:pPr>
              <w:pStyle w:val="a9"/>
              <w:rPr>
                <w:rFonts w:ascii="Arial" w:hAnsi="Arial" w:cs="Arial"/>
              </w:rPr>
            </w:pPr>
            <w:r w:rsidRPr="00851210">
              <w:rPr>
                <w:rFonts w:ascii="Arial" w:hAnsi="Arial" w:cs="Arial"/>
              </w:rPr>
              <w:t>SDG2000X</w:t>
            </w:r>
          </w:p>
        </w:tc>
        <w:tc>
          <w:tcPr>
            <w:tcW w:w="1259" w:type="dxa"/>
            <w:shd w:val="clear" w:color="auto" w:fill="auto"/>
            <w:vAlign w:val="center"/>
          </w:tcPr>
          <w:p w:rsidR="005B670C" w:rsidRPr="00851210" w:rsidRDefault="005B670C" w:rsidP="00ED43F8">
            <w:pPr>
              <w:pStyle w:val="a9"/>
              <w:rPr>
                <w:rFonts w:ascii="Arial" w:hAnsi="Arial" w:cs="Arial"/>
              </w:rPr>
            </w:pPr>
            <w:r w:rsidRPr="00851210">
              <w:rPr>
                <w:rFonts w:ascii="Arial" w:hAnsi="Arial" w:cs="Arial"/>
              </w:rPr>
              <w:t>SDG5000</w:t>
            </w:r>
          </w:p>
        </w:tc>
      </w:tr>
      <w:tr w:rsidR="005B670C" w:rsidRPr="00851210" w:rsidTr="00ED43F8">
        <w:trPr>
          <w:trHeight w:val="285"/>
        </w:trPr>
        <w:tc>
          <w:tcPr>
            <w:tcW w:w="2704" w:type="dxa"/>
            <w:shd w:val="clear" w:color="auto" w:fill="auto"/>
            <w:noWrap/>
            <w:vAlign w:val="center"/>
          </w:tcPr>
          <w:p w:rsidR="005B670C" w:rsidRPr="00851210" w:rsidRDefault="005B670C" w:rsidP="00262E7F">
            <w:pPr>
              <w:pStyle w:val="a9"/>
              <w:rPr>
                <w:rFonts w:ascii="Arial" w:hAnsi="Arial" w:cs="Arial"/>
              </w:rPr>
            </w:pPr>
            <w:r w:rsidRPr="00851210">
              <w:rPr>
                <w:rFonts w:ascii="Arial" w:hAnsi="Arial" w:cs="Arial"/>
              </w:rPr>
              <w:t xml:space="preserve">CHDR </w:t>
            </w:r>
          </w:p>
        </w:tc>
        <w:tc>
          <w:tcPr>
            <w:tcW w:w="1308" w:type="dxa"/>
            <w:vAlign w:val="center"/>
          </w:tcPr>
          <w:p w:rsidR="005B670C" w:rsidRPr="00851210" w:rsidRDefault="005B670C" w:rsidP="00746EB5">
            <w:pPr>
              <w:pStyle w:val="a9"/>
              <w:ind w:firstLineChars="150" w:firstLine="315"/>
              <w:rPr>
                <w:rFonts w:ascii="Arial" w:hAnsi="Arial" w:cs="Arial"/>
              </w:rPr>
            </w:pPr>
            <w:r w:rsidRPr="00851210">
              <w:rPr>
                <w:rFonts w:ascii="Arial" w:hAnsi="Arial" w:cs="Arial"/>
              </w:rPr>
              <w:t>yes</w:t>
            </w:r>
          </w:p>
        </w:tc>
        <w:tc>
          <w:tcPr>
            <w:tcW w:w="1495" w:type="dxa"/>
            <w:vAlign w:val="center"/>
          </w:tcPr>
          <w:p w:rsidR="005B670C" w:rsidRPr="00851210" w:rsidRDefault="005B670C" w:rsidP="00746EB5">
            <w:pPr>
              <w:pStyle w:val="a9"/>
              <w:ind w:firstLineChars="200" w:firstLine="420"/>
              <w:rPr>
                <w:rFonts w:ascii="Arial" w:hAnsi="Arial" w:cs="Arial"/>
              </w:rPr>
            </w:pPr>
            <w:r w:rsidRPr="00851210">
              <w:rPr>
                <w:rFonts w:ascii="Arial" w:hAnsi="Arial" w:cs="Arial"/>
              </w:rPr>
              <w:t>yes</w:t>
            </w:r>
          </w:p>
        </w:tc>
        <w:tc>
          <w:tcPr>
            <w:tcW w:w="1495" w:type="dxa"/>
            <w:shd w:val="clear" w:color="auto" w:fill="auto"/>
            <w:noWrap/>
            <w:vAlign w:val="center"/>
          </w:tcPr>
          <w:p w:rsidR="005B670C" w:rsidRPr="00851210" w:rsidRDefault="005B670C" w:rsidP="00746EB5">
            <w:pPr>
              <w:pStyle w:val="a9"/>
              <w:ind w:firstLineChars="200" w:firstLine="420"/>
              <w:rPr>
                <w:rFonts w:ascii="Arial" w:hAnsi="Arial" w:cs="Arial"/>
              </w:rPr>
            </w:pPr>
            <w:r w:rsidRPr="00851210">
              <w:rPr>
                <w:rFonts w:ascii="Arial" w:hAnsi="Arial" w:cs="Arial"/>
              </w:rPr>
              <w:t>no</w:t>
            </w:r>
          </w:p>
        </w:tc>
        <w:tc>
          <w:tcPr>
            <w:tcW w:w="1259" w:type="dxa"/>
            <w:shd w:val="clear" w:color="auto" w:fill="auto"/>
            <w:vAlign w:val="center"/>
          </w:tcPr>
          <w:p w:rsidR="005B670C" w:rsidRPr="00851210" w:rsidRDefault="005B670C" w:rsidP="00746EB5">
            <w:pPr>
              <w:pStyle w:val="a9"/>
              <w:ind w:firstLineChars="200" w:firstLine="420"/>
              <w:rPr>
                <w:rFonts w:ascii="Arial" w:hAnsi="Arial" w:cs="Arial"/>
              </w:rPr>
            </w:pPr>
            <w:r w:rsidRPr="00851210">
              <w:rPr>
                <w:rFonts w:ascii="Arial" w:hAnsi="Arial" w:cs="Arial"/>
              </w:rPr>
              <w:t>yes</w:t>
            </w:r>
          </w:p>
        </w:tc>
      </w:tr>
    </w:tbl>
    <w:p w:rsidR="005B670C" w:rsidRPr="00851210" w:rsidRDefault="005B670C" w:rsidP="006C7B47">
      <w:pPr>
        <w:pStyle w:val="a9"/>
        <w:rPr>
          <w:rFonts w:ascii="Arial" w:hAnsi="Arial" w:cs="Arial"/>
        </w:rPr>
      </w:pPr>
    </w:p>
    <w:p w:rsidR="004876BA" w:rsidRPr="00851210" w:rsidRDefault="003B3F52" w:rsidP="008C309C">
      <w:pPr>
        <w:pStyle w:val="21"/>
        <w:rPr>
          <w:rFonts w:cs="Arial"/>
          <w:lang w:val="pt-BR"/>
        </w:rPr>
      </w:pPr>
      <w:bookmarkStart w:id="129" w:name="_Output_Command"/>
      <w:bookmarkStart w:id="130" w:name="_Toc314320156"/>
      <w:bookmarkStart w:id="131" w:name="_Toc353436012"/>
      <w:bookmarkStart w:id="132" w:name="_Toc354040522"/>
      <w:bookmarkStart w:id="133" w:name="_Toc422919363"/>
      <w:bookmarkEnd w:id="129"/>
      <w:r w:rsidRPr="00851210">
        <w:rPr>
          <w:rFonts w:cs="Arial"/>
          <w:lang w:val="pt-BR"/>
        </w:rPr>
        <w:t>Output Command</w:t>
      </w:r>
      <w:bookmarkEnd w:id="130"/>
      <w:bookmarkEnd w:id="131"/>
      <w:bookmarkEnd w:id="132"/>
      <w:bookmarkEnd w:id="133"/>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8C309C" w:rsidRPr="00851210" w:rsidTr="00A27A3F">
        <w:tc>
          <w:tcPr>
            <w:tcW w:w="2660" w:type="dxa"/>
          </w:tcPr>
          <w:p w:rsidR="008C309C" w:rsidRPr="00851210" w:rsidRDefault="008C309C" w:rsidP="00A27A3F">
            <w:pPr>
              <w:pStyle w:val="a9"/>
              <w:rPr>
                <w:rFonts w:ascii="Arial" w:hAnsi="Arial" w:cs="Arial"/>
                <w:b/>
              </w:rPr>
            </w:pPr>
            <w:r w:rsidRPr="00851210">
              <w:rPr>
                <w:rFonts w:ascii="Arial" w:hAnsi="Arial" w:cs="Arial"/>
                <w:b/>
              </w:rPr>
              <w:t>DESCRIPTION</w:t>
            </w:r>
          </w:p>
        </w:tc>
        <w:tc>
          <w:tcPr>
            <w:tcW w:w="6237" w:type="dxa"/>
          </w:tcPr>
          <w:p w:rsidR="00746EB5" w:rsidRPr="00851210" w:rsidRDefault="008C309C" w:rsidP="00A27A3F">
            <w:pPr>
              <w:pStyle w:val="a9"/>
              <w:rPr>
                <w:ins w:id="134" w:author="123" w:date="2015-06-19T18:08:00Z"/>
                <w:rFonts w:ascii="Arial" w:hAnsi="Arial" w:cs="Arial"/>
              </w:rPr>
            </w:pPr>
            <w:r w:rsidRPr="00851210">
              <w:rPr>
                <w:rFonts w:ascii="Arial" w:hAnsi="Arial" w:cs="Arial"/>
              </w:rPr>
              <w:t>Enable or disable the output of the [Output] connector at the front panel corresponding to the channel.</w:t>
            </w:r>
            <w:r w:rsidR="00D404B2" w:rsidRPr="00851210">
              <w:rPr>
                <w:rFonts w:ascii="Arial" w:hAnsi="Arial" w:cs="Arial"/>
              </w:rPr>
              <w:t xml:space="preserve"> </w:t>
            </w:r>
          </w:p>
          <w:p w:rsidR="008C309C" w:rsidRPr="00851210" w:rsidRDefault="008C309C" w:rsidP="00A27A3F">
            <w:pPr>
              <w:pStyle w:val="a9"/>
              <w:rPr>
                <w:rFonts w:ascii="Arial" w:hAnsi="Arial" w:cs="Arial"/>
              </w:rPr>
            </w:pPr>
            <w:r w:rsidRPr="00851210">
              <w:rPr>
                <w:rFonts w:ascii="Arial" w:hAnsi="Arial" w:cs="Arial"/>
              </w:rPr>
              <w:t xml:space="preserve">The query returns </w:t>
            </w:r>
            <w:r w:rsidR="007A0267" w:rsidRPr="00851210">
              <w:rPr>
                <w:rFonts w:ascii="Arial" w:hAnsi="Arial" w:cs="Arial"/>
              </w:rPr>
              <w:t>the output state, load</w:t>
            </w:r>
            <w:r w:rsidR="008C78A0" w:rsidRPr="00851210">
              <w:rPr>
                <w:rFonts w:ascii="Arial" w:hAnsi="Arial" w:cs="Arial"/>
              </w:rPr>
              <w:t xml:space="preserve"> and</w:t>
            </w:r>
            <w:r w:rsidR="00932B9C" w:rsidRPr="00851210">
              <w:rPr>
                <w:rFonts w:ascii="Arial" w:hAnsi="Arial" w:cs="Arial"/>
              </w:rPr>
              <w:t xml:space="preserve"> </w:t>
            </w:r>
            <w:r w:rsidR="007A0267" w:rsidRPr="00851210">
              <w:rPr>
                <w:rFonts w:ascii="Arial" w:hAnsi="Arial" w:cs="Arial"/>
              </w:rPr>
              <w:t xml:space="preserve">polarity </w:t>
            </w:r>
            <w:r w:rsidR="00932B9C" w:rsidRPr="00851210">
              <w:rPr>
                <w:rFonts w:ascii="Arial" w:hAnsi="Arial" w:cs="Arial"/>
              </w:rPr>
              <w:t>parameters</w:t>
            </w:r>
            <w:r w:rsidR="005A2FB3" w:rsidRPr="00851210">
              <w:rPr>
                <w:rFonts w:ascii="Arial" w:hAnsi="Arial" w:cs="Arial"/>
              </w:rPr>
              <w:t xml:space="preserve"> value</w:t>
            </w:r>
            <w:r w:rsidRPr="00851210">
              <w:rPr>
                <w:rFonts w:ascii="Arial" w:hAnsi="Arial" w:cs="Arial"/>
              </w:rPr>
              <w:t>.</w:t>
            </w:r>
          </w:p>
          <w:p w:rsidR="008C309C" w:rsidRPr="00851210" w:rsidRDefault="008C309C" w:rsidP="00005695">
            <w:pPr>
              <w:pStyle w:val="a9"/>
              <w:rPr>
                <w:rFonts w:ascii="Arial" w:hAnsi="Arial" w:cs="Arial"/>
              </w:rPr>
            </w:pPr>
          </w:p>
        </w:tc>
      </w:tr>
      <w:tr w:rsidR="008C309C" w:rsidRPr="00851210" w:rsidTr="00A27A3F">
        <w:tc>
          <w:tcPr>
            <w:tcW w:w="2660" w:type="dxa"/>
          </w:tcPr>
          <w:p w:rsidR="008C309C" w:rsidRPr="00851210" w:rsidRDefault="008C309C" w:rsidP="00A27A3F">
            <w:pPr>
              <w:pStyle w:val="a9"/>
              <w:rPr>
                <w:rFonts w:ascii="Arial" w:hAnsi="Arial" w:cs="Arial"/>
                <w:b/>
              </w:rPr>
            </w:pPr>
            <w:r w:rsidRPr="00851210">
              <w:rPr>
                <w:rFonts w:ascii="Arial" w:hAnsi="Arial" w:cs="Arial"/>
                <w:b/>
              </w:rPr>
              <w:t xml:space="preserve">COMMAND SYNTAX  </w:t>
            </w:r>
          </w:p>
        </w:tc>
        <w:tc>
          <w:tcPr>
            <w:tcW w:w="6237" w:type="dxa"/>
          </w:tcPr>
          <w:p w:rsidR="008C309C" w:rsidRPr="00851210" w:rsidRDefault="008C309C" w:rsidP="00A27A3F">
            <w:pPr>
              <w:pStyle w:val="a9"/>
              <w:rPr>
                <w:rFonts w:ascii="Arial" w:hAnsi="Arial" w:cs="Arial"/>
              </w:rPr>
            </w:pPr>
            <w:r w:rsidRPr="00851210">
              <w:rPr>
                <w:rFonts w:ascii="Arial" w:hAnsi="Arial" w:cs="Arial"/>
              </w:rPr>
              <w:t>&lt;channel&gt;:</w:t>
            </w:r>
            <w:r w:rsidR="00156DDE" w:rsidRPr="00851210">
              <w:rPr>
                <w:rFonts w:ascii="Arial" w:hAnsi="Arial" w:cs="Arial"/>
              </w:rPr>
              <w:t>OUTP</w:t>
            </w:r>
            <w:r w:rsidRPr="00851210">
              <w:rPr>
                <w:rFonts w:ascii="Arial" w:hAnsi="Arial" w:cs="Arial"/>
              </w:rPr>
              <w:t xml:space="preserve"> </w:t>
            </w:r>
            <w:r w:rsidR="00156DDE" w:rsidRPr="00851210">
              <w:rPr>
                <w:rFonts w:ascii="Arial" w:hAnsi="Arial" w:cs="Arial"/>
              </w:rPr>
              <w:t>(</w:t>
            </w:r>
            <w:r w:rsidRPr="00851210">
              <w:rPr>
                <w:rFonts w:ascii="Arial" w:hAnsi="Arial" w:cs="Arial"/>
              </w:rPr>
              <w:t>OUTP</w:t>
            </w:r>
            <w:r w:rsidR="000E7789" w:rsidRPr="00851210">
              <w:rPr>
                <w:rFonts w:ascii="Arial" w:hAnsi="Arial" w:cs="Arial"/>
              </w:rPr>
              <w:t>ut</w:t>
            </w:r>
            <w:r w:rsidR="00156DDE" w:rsidRPr="00851210">
              <w:rPr>
                <w:rFonts w:ascii="Arial" w:hAnsi="Arial" w:cs="Arial"/>
              </w:rPr>
              <w:t>)</w:t>
            </w:r>
            <w:r w:rsidRPr="00851210">
              <w:rPr>
                <w:rFonts w:ascii="Arial" w:hAnsi="Arial" w:cs="Arial"/>
              </w:rPr>
              <w:t xml:space="preserve"> &lt;parameter&gt;</w:t>
            </w:r>
          </w:p>
          <w:p w:rsidR="008C309C" w:rsidRPr="00851210" w:rsidRDefault="008C309C" w:rsidP="00A27A3F">
            <w:pPr>
              <w:pStyle w:val="a9"/>
              <w:rPr>
                <w:rFonts w:ascii="Arial" w:hAnsi="Arial" w:cs="Arial"/>
              </w:rPr>
            </w:pPr>
            <w:r w:rsidRPr="00851210">
              <w:rPr>
                <w:rFonts w:ascii="Arial" w:hAnsi="Arial" w:cs="Arial"/>
              </w:rPr>
              <w:t>&lt;channel&gt;:={C1,</w:t>
            </w:r>
            <w:r w:rsidR="00823787" w:rsidRPr="00851210">
              <w:rPr>
                <w:rFonts w:ascii="Arial" w:hAnsi="Arial" w:cs="Arial"/>
              </w:rPr>
              <w:t xml:space="preserve"> </w:t>
            </w:r>
            <w:r w:rsidRPr="00851210">
              <w:rPr>
                <w:rFonts w:ascii="Arial" w:hAnsi="Arial" w:cs="Arial"/>
              </w:rPr>
              <w:t>C2}</w:t>
            </w:r>
          </w:p>
          <w:p w:rsidR="008C309C" w:rsidRPr="00851210" w:rsidRDefault="008C309C" w:rsidP="00A27A3F">
            <w:pPr>
              <w:pStyle w:val="a9"/>
              <w:rPr>
                <w:rFonts w:ascii="Arial" w:hAnsi="Arial" w:cs="Arial"/>
              </w:rPr>
            </w:pPr>
            <w:r w:rsidRPr="00851210">
              <w:rPr>
                <w:rFonts w:ascii="Arial" w:hAnsi="Arial" w:cs="Arial"/>
              </w:rPr>
              <w:t>&lt;parameter &gt;:= {a parameter from the table below}</w:t>
            </w:r>
          </w:p>
          <w:tbl>
            <w:tblPr>
              <w:tblStyle w:val="a7"/>
              <w:tblW w:w="0" w:type="auto"/>
              <w:tblLook w:val="04A0"/>
            </w:tblPr>
            <w:tblGrid>
              <w:gridCol w:w="2002"/>
              <w:gridCol w:w="2002"/>
              <w:gridCol w:w="2002"/>
            </w:tblGrid>
            <w:tr w:rsidR="008C309C" w:rsidRPr="00851210" w:rsidTr="00A27A3F">
              <w:tc>
                <w:tcPr>
                  <w:tcW w:w="2002" w:type="dxa"/>
                  <w:vAlign w:val="center"/>
                </w:tcPr>
                <w:p w:rsidR="008C309C" w:rsidRPr="00851210" w:rsidRDefault="00BE6129" w:rsidP="00A27A3F">
                  <w:pPr>
                    <w:pStyle w:val="a9"/>
                    <w:rPr>
                      <w:rFonts w:ascii="Arial" w:hAnsi="Arial" w:cs="Arial"/>
                      <w:b/>
                    </w:rPr>
                  </w:pPr>
                  <w:r w:rsidRPr="00851210">
                    <w:rPr>
                      <w:rFonts w:ascii="Arial" w:hAnsi="Arial" w:cs="Arial"/>
                      <w:b/>
                    </w:rPr>
                    <w:t>Parameters</w:t>
                  </w:r>
                </w:p>
              </w:tc>
              <w:tc>
                <w:tcPr>
                  <w:tcW w:w="2002" w:type="dxa"/>
                  <w:vAlign w:val="center"/>
                </w:tcPr>
                <w:p w:rsidR="008C309C" w:rsidRPr="00851210" w:rsidRDefault="00BE6129" w:rsidP="00A27A3F">
                  <w:pPr>
                    <w:pStyle w:val="a9"/>
                    <w:rPr>
                      <w:rFonts w:ascii="Arial" w:hAnsi="Arial" w:cs="Arial"/>
                      <w:b/>
                    </w:rPr>
                  </w:pPr>
                  <w:r w:rsidRPr="00851210">
                    <w:rPr>
                      <w:rFonts w:ascii="Arial" w:hAnsi="Arial" w:cs="Arial"/>
                      <w:b/>
                    </w:rPr>
                    <w:t>Value</w:t>
                  </w:r>
                </w:p>
              </w:tc>
              <w:tc>
                <w:tcPr>
                  <w:tcW w:w="2002" w:type="dxa"/>
                  <w:vAlign w:val="center"/>
                </w:tcPr>
                <w:p w:rsidR="008C309C" w:rsidRPr="00851210" w:rsidRDefault="00BE6129" w:rsidP="00A27A3F">
                  <w:pPr>
                    <w:pStyle w:val="a9"/>
                    <w:rPr>
                      <w:rFonts w:ascii="Arial" w:hAnsi="Arial" w:cs="Arial"/>
                      <w:b/>
                    </w:rPr>
                  </w:pPr>
                  <w:r w:rsidRPr="00851210">
                    <w:rPr>
                      <w:rFonts w:ascii="Arial" w:hAnsi="Arial" w:cs="Arial"/>
                      <w:b/>
                    </w:rPr>
                    <w:t>Description</w:t>
                  </w:r>
                </w:p>
              </w:tc>
            </w:tr>
            <w:tr w:rsidR="008C309C" w:rsidRPr="00851210" w:rsidTr="00A27A3F">
              <w:tc>
                <w:tcPr>
                  <w:tcW w:w="2002" w:type="dxa"/>
                  <w:vAlign w:val="center"/>
                </w:tcPr>
                <w:p w:rsidR="008C309C" w:rsidRPr="00851210" w:rsidRDefault="008C309C" w:rsidP="00A27A3F">
                  <w:pPr>
                    <w:pStyle w:val="a9"/>
                    <w:rPr>
                      <w:rFonts w:ascii="Arial" w:hAnsi="Arial" w:cs="Arial"/>
                    </w:rPr>
                  </w:pPr>
                  <w:r w:rsidRPr="00851210">
                    <w:rPr>
                      <w:rFonts w:ascii="Arial" w:hAnsi="Arial" w:cs="Arial"/>
                    </w:rPr>
                    <w:t>ON</w:t>
                  </w:r>
                </w:p>
              </w:tc>
              <w:tc>
                <w:tcPr>
                  <w:tcW w:w="2002" w:type="dxa"/>
                  <w:vAlign w:val="center"/>
                </w:tcPr>
                <w:p w:rsidR="008C309C" w:rsidRPr="00851210" w:rsidRDefault="008C309C" w:rsidP="00A27A3F">
                  <w:pPr>
                    <w:pStyle w:val="a9"/>
                    <w:rPr>
                      <w:rFonts w:ascii="Arial" w:hAnsi="Arial" w:cs="Arial"/>
                    </w:rPr>
                  </w:pPr>
                  <w:r w:rsidRPr="00851210">
                    <w:rPr>
                      <w:rFonts w:ascii="Arial" w:hAnsi="Arial" w:cs="Arial"/>
                    </w:rPr>
                    <w:t>---</w:t>
                  </w:r>
                </w:p>
              </w:tc>
              <w:tc>
                <w:tcPr>
                  <w:tcW w:w="2002" w:type="dxa"/>
                  <w:vAlign w:val="center"/>
                </w:tcPr>
                <w:p w:rsidR="008C309C" w:rsidRPr="00851210" w:rsidRDefault="008C309C" w:rsidP="004B72C7">
                  <w:pPr>
                    <w:pStyle w:val="a9"/>
                    <w:rPr>
                      <w:rFonts w:ascii="Arial" w:hAnsi="Arial" w:cs="Arial"/>
                    </w:rPr>
                  </w:pPr>
                  <w:r w:rsidRPr="00851210">
                    <w:rPr>
                      <w:rFonts w:ascii="Arial" w:hAnsi="Arial" w:cs="Arial"/>
                    </w:rPr>
                    <w:t xml:space="preserve">Turn on </w:t>
                  </w:r>
                </w:p>
              </w:tc>
            </w:tr>
            <w:tr w:rsidR="008C309C" w:rsidRPr="00851210" w:rsidTr="00A27A3F">
              <w:tc>
                <w:tcPr>
                  <w:tcW w:w="2002" w:type="dxa"/>
                  <w:vAlign w:val="center"/>
                </w:tcPr>
                <w:p w:rsidR="008C309C" w:rsidRPr="00851210" w:rsidRDefault="008C309C" w:rsidP="00A27A3F">
                  <w:pPr>
                    <w:pStyle w:val="a9"/>
                    <w:rPr>
                      <w:rFonts w:ascii="Arial" w:hAnsi="Arial" w:cs="Arial"/>
                    </w:rPr>
                  </w:pPr>
                  <w:r w:rsidRPr="00851210">
                    <w:rPr>
                      <w:rFonts w:ascii="Arial" w:hAnsi="Arial" w:cs="Arial"/>
                    </w:rPr>
                    <w:t>OFF</w:t>
                  </w:r>
                </w:p>
              </w:tc>
              <w:tc>
                <w:tcPr>
                  <w:tcW w:w="2002" w:type="dxa"/>
                  <w:vAlign w:val="center"/>
                </w:tcPr>
                <w:p w:rsidR="008C309C" w:rsidRPr="00851210" w:rsidRDefault="008C309C" w:rsidP="00A27A3F">
                  <w:pPr>
                    <w:pStyle w:val="a9"/>
                    <w:rPr>
                      <w:rFonts w:ascii="Arial" w:hAnsi="Arial" w:cs="Arial"/>
                    </w:rPr>
                  </w:pPr>
                  <w:r w:rsidRPr="00851210">
                    <w:rPr>
                      <w:rFonts w:ascii="Arial" w:hAnsi="Arial" w:cs="Arial"/>
                    </w:rPr>
                    <w:t>---</w:t>
                  </w:r>
                </w:p>
              </w:tc>
              <w:tc>
                <w:tcPr>
                  <w:tcW w:w="2002" w:type="dxa"/>
                  <w:vAlign w:val="center"/>
                </w:tcPr>
                <w:p w:rsidR="008C309C" w:rsidRPr="00851210" w:rsidRDefault="008C309C" w:rsidP="004B72C7">
                  <w:pPr>
                    <w:pStyle w:val="a9"/>
                    <w:rPr>
                      <w:rFonts w:ascii="Arial" w:hAnsi="Arial" w:cs="Arial"/>
                    </w:rPr>
                  </w:pPr>
                  <w:r w:rsidRPr="00851210">
                    <w:rPr>
                      <w:rFonts w:ascii="Arial" w:hAnsi="Arial" w:cs="Arial"/>
                    </w:rPr>
                    <w:t xml:space="preserve">Turn off </w:t>
                  </w:r>
                </w:p>
              </w:tc>
            </w:tr>
            <w:tr w:rsidR="008C309C" w:rsidRPr="00851210" w:rsidTr="00A27A3F">
              <w:tc>
                <w:tcPr>
                  <w:tcW w:w="2002" w:type="dxa"/>
                  <w:vAlign w:val="center"/>
                </w:tcPr>
                <w:p w:rsidR="008C309C" w:rsidRPr="00851210" w:rsidRDefault="008C309C" w:rsidP="00A27A3F">
                  <w:pPr>
                    <w:pStyle w:val="a9"/>
                    <w:rPr>
                      <w:rFonts w:ascii="Arial" w:hAnsi="Arial" w:cs="Arial"/>
                    </w:rPr>
                  </w:pPr>
                  <w:r w:rsidRPr="00851210">
                    <w:rPr>
                      <w:rFonts w:ascii="Arial" w:hAnsi="Arial" w:cs="Arial"/>
                    </w:rPr>
                    <w:t>LOAD</w:t>
                  </w:r>
                </w:p>
              </w:tc>
              <w:tc>
                <w:tcPr>
                  <w:tcW w:w="2002" w:type="dxa"/>
                  <w:vAlign w:val="center"/>
                </w:tcPr>
                <w:p w:rsidR="008C309C" w:rsidRPr="00851210" w:rsidRDefault="008C309C" w:rsidP="00A27A3F">
                  <w:pPr>
                    <w:pStyle w:val="a9"/>
                    <w:rPr>
                      <w:rFonts w:ascii="Arial" w:hAnsi="Arial" w:cs="Arial"/>
                    </w:rPr>
                  </w:pPr>
                  <w:r w:rsidRPr="00851210">
                    <w:rPr>
                      <w:rFonts w:ascii="Arial" w:hAnsi="Arial" w:cs="Arial"/>
                    </w:rPr>
                    <w:t>&lt;load&gt;</w:t>
                  </w:r>
                </w:p>
              </w:tc>
              <w:tc>
                <w:tcPr>
                  <w:tcW w:w="2002" w:type="dxa"/>
                  <w:vAlign w:val="center"/>
                </w:tcPr>
                <w:p w:rsidR="008C309C" w:rsidRPr="00851210" w:rsidRDefault="008C309C" w:rsidP="00A27A3F">
                  <w:pPr>
                    <w:pStyle w:val="a9"/>
                    <w:rPr>
                      <w:rFonts w:ascii="Arial" w:hAnsi="Arial" w:cs="Arial"/>
                    </w:rPr>
                  </w:pPr>
                  <w:r w:rsidRPr="00851210">
                    <w:rPr>
                      <w:rFonts w:ascii="Arial" w:hAnsi="Arial" w:cs="Arial"/>
                    </w:rPr>
                    <w:t>Value of load</w:t>
                  </w:r>
                </w:p>
              </w:tc>
            </w:tr>
            <w:tr w:rsidR="008C309C" w:rsidRPr="00851210" w:rsidTr="00A27A3F">
              <w:tc>
                <w:tcPr>
                  <w:tcW w:w="2002" w:type="dxa"/>
                  <w:vAlign w:val="center"/>
                </w:tcPr>
                <w:p w:rsidR="008C309C" w:rsidRPr="00851210" w:rsidRDefault="008C309C" w:rsidP="00A27A3F">
                  <w:pPr>
                    <w:pStyle w:val="a9"/>
                    <w:rPr>
                      <w:rFonts w:ascii="Arial" w:hAnsi="Arial" w:cs="Arial"/>
                    </w:rPr>
                  </w:pPr>
                  <w:r w:rsidRPr="00851210">
                    <w:rPr>
                      <w:rFonts w:ascii="Arial" w:hAnsi="Arial" w:cs="Arial"/>
                    </w:rPr>
                    <w:t>PLRT</w:t>
                  </w:r>
                </w:p>
              </w:tc>
              <w:tc>
                <w:tcPr>
                  <w:tcW w:w="2002" w:type="dxa"/>
                  <w:vAlign w:val="center"/>
                </w:tcPr>
                <w:p w:rsidR="008C309C" w:rsidRPr="00851210" w:rsidRDefault="008C309C" w:rsidP="00A27A3F">
                  <w:pPr>
                    <w:pStyle w:val="a9"/>
                    <w:rPr>
                      <w:rFonts w:ascii="Arial" w:hAnsi="Arial" w:cs="Arial"/>
                    </w:rPr>
                  </w:pPr>
                  <w:r w:rsidRPr="00851210">
                    <w:rPr>
                      <w:rFonts w:ascii="Arial" w:hAnsi="Arial" w:cs="Arial"/>
                    </w:rPr>
                    <w:t>&lt;</w:t>
                  </w:r>
                  <w:r w:rsidR="00C14D00" w:rsidRPr="00851210">
                    <w:rPr>
                      <w:rFonts w:ascii="Arial" w:hAnsi="Arial" w:cs="Arial"/>
                    </w:rPr>
                    <w:t>NOR, INVT</w:t>
                  </w:r>
                  <w:r w:rsidRPr="00851210">
                    <w:rPr>
                      <w:rFonts w:ascii="Arial" w:hAnsi="Arial" w:cs="Arial"/>
                    </w:rPr>
                    <w:t>&gt;</w:t>
                  </w:r>
                </w:p>
              </w:tc>
              <w:tc>
                <w:tcPr>
                  <w:tcW w:w="2002" w:type="dxa"/>
                  <w:vAlign w:val="center"/>
                </w:tcPr>
                <w:p w:rsidR="008C309C" w:rsidRPr="00851210" w:rsidRDefault="008C309C" w:rsidP="00A27A3F">
                  <w:pPr>
                    <w:pStyle w:val="a9"/>
                    <w:rPr>
                      <w:rFonts w:ascii="Arial" w:hAnsi="Arial" w:cs="Arial"/>
                    </w:rPr>
                  </w:pPr>
                  <w:r w:rsidRPr="00851210">
                    <w:rPr>
                      <w:rFonts w:ascii="Arial" w:hAnsi="Arial" w:cs="Arial"/>
                    </w:rPr>
                    <w:t xml:space="preserve">Value of polarity </w:t>
                  </w:r>
                </w:p>
                <w:p w:rsidR="008C309C" w:rsidRPr="00851210" w:rsidRDefault="008C309C" w:rsidP="00A27A3F">
                  <w:pPr>
                    <w:pStyle w:val="a9"/>
                    <w:rPr>
                      <w:rFonts w:ascii="Arial" w:hAnsi="Arial" w:cs="Arial"/>
                    </w:rPr>
                  </w:pPr>
                  <w:r w:rsidRPr="00851210">
                    <w:rPr>
                      <w:rFonts w:ascii="Arial" w:hAnsi="Arial" w:cs="Arial"/>
                    </w:rPr>
                    <w:t>parameter</w:t>
                  </w:r>
                </w:p>
              </w:tc>
            </w:tr>
          </w:tbl>
          <w:p w:rsidR="008C309C" w:rsidRPr="00851210" w:rsidRDefault="00746EB5" w:rsidP="00A27A3F">
            <w:pPr>
              <w:pStyle w:val="a9"/>
              <w:rPr>
                <w:rFonts w:ascii="Arial" w:hAnsi="Arial" w:cs="Arial"/>
              </w:rPr>
            </w:pPr>
            <w:r w:rsidRPr="00851210">
              <w:rPr>
                <w:rFonts w:ascii="Arial" w:hAnsi="Arial" w:cs="Arial"/>
              </w:rPr>
              <w:t>&lt; load</w:t>
            </w:r>
            <w:r w:rsidR="008C309C" w:rsidRPr="00851210">
              <w:rPr>
                <w:rFonts w:ascii="Arial" w:hAnsi="Arial" w:cs="Arial"/>
              </w:rPr>
              <w:t xml:space="preserve">&gt;:= </w:t>
            </w:r>
            <w:r w:rsidR="008867AC" w:rsidRPr="00851210">
              <w:rPr>
                <w:rFonts w:ascii="Arial" w:hAnsi="Arial" w:cs="Arial"/>
              </w:rPr>
              <w:t xml:space="preserve">{please </w:t>
            </w:r>
            <w:r w:rsidR="004342BC" w:rsidRPr="00851210">
              <w:rPr>
                <w:rFonts w:ascii="Arial" w:hAnsi="Arial" w:cs="Arial"/>
              </w:rPr>
              <w:t xml:space="preserve">see </w:t>
            </w:r>
            <w:r w:rsidR="00BB58B9" w:rsidRPr="00851210">
              <w:rPr>
                <w:rFonts w:ascii="Arial" w:hAnsi="Arial" w:cs="Arial"/>
              </w:rPr>
              <w:t>the</w:t>
            </w:r>
            <w:r w:rsidR="004342BC" w:rsidRPr="00851210">
              <w:rPr>
                <w:rFonts w:ascii="Arial" w:hAnsi="Arial" w:cs="Arial"/>
              </w:rPr>
              <w:t xml:space="preserve"> </w:t>
            </w:r>
            <w:r w:rsidR="003B4E52" w:rsidRPr="00851210">
              <w:rPr>
                <w:rFonts w:ascii="Arial" w:hAnsi="Arial" w:cs="Arial"/>
              </w:rPr>
              <w:t xml:space="preserve">note </w:t>
            </w:r>
            <w:r w:rsidR="004342BC" w:rsidRPr="00851210">
              <w:rPr>
                <w:rFonts w:ascii="Arial" w:hAnsi="Arial" w:cs="Arial"/>
              </w:rPr>
              <w:t>below</w:t>
            </w:r>
            <w:r w:rsidR="008867AC" w:rsidRPr="00851210">
              <w:rPr>
                <w:rFonts w:ascii="Arial" w:hAnsi="Arial" w:cs="Arial"/>
              </w:rPr>
              <w:t>.</w:t>
            </w:r>
            <w:r w:rsidR="008867AC" w:rsidRPr="00851210" w:rsidDel="004342BC">
              <w:rPr>
                <w:rFonts w:ascii="Arial" w:hAnsi="Arial" w:cs="Arial"/>
              </w:rPr>
              <w:t>}</w:t>
            </w:r>
          </w:p>
          <w:p w:rsidR="008C309C" w:rsidRPr="00851210" w:rsidRDefault="008C309C" w:rsidP="00A27A3F">
            <w:pPr>
              <w:pStyle w:val="a9"/>
              <w:rPr>
                <w:rFonts w:ascii="Arial" w:hAnsi="Arial" w:cs="Arial"/>
              </w:rPr>
            </w:pPr>
          </w:p>
        </w:tc>
      </w:tr>
      <w:tr w:rsidR="008C309C" w:rsidRPr="00851210" w:rsidTr="00A27A3F">
        <w:tc>
          <w:tcPr>
            <w:tcW w:w="2660" w:type="dxa"/>
          </w:tcPr>
          <w:p w:rsidR="008C309C" w:rsidRPr="00851210" w:rsidRDefault="008C309C" w:rsidP="00A27A3F">
            <w:pPr>
              <w:pStyle w:val="a9"/>
              <w:rPr>
                <w:rFonts w:ascii="Arial" w:hAnsi="Arial" w:cs="Arial"/>
                <w:b/>
              </w:rPr>
            </w:pPr>
            <w:r w:rsidRPr="00851210">
              <w:rPr>
                <w:rFonts w:ascii="Arial" w:hAnsi="Arial" w:cs="Arial"/>
                <w:b/>
              </w:rPr>
              <w:t>QUERY SYNTAX</w:t>
            </w:r>
          </w:p>
        </w:tc>
        <w:tc>
          <w:tcPr>
            <w:tcW w:w="6237" w:type="dxa"/>
          </w:tcPr>
          <w:p w:rsidR="008C309C" w:rsidRPr="00851210" w:rsidRDefault="008C309C" w:rsidP="00A27A3F">
            <w:pPr>
              <w:pStyle w:val="a9"/>
              <w:rPr>
                <w:rFonts w:ascii="Arial" w:hAnsi="Arial" w:cs="Arial"/>
              </w:rPr>
            </w:pPr>
            <w:r w:rsidRPr="00851210">
              <w:rPr>
                <w:rFonts w:ascii="Arial" w:hAnsi="Arial" w:cs="Arial"/>
              </w:rPr>
              <w:t>&lt;channel&gt;: OUTP</w:t>
            </w:r>
            <w:r w:rsidR="00EA1BED" w:rsidRPr="00851210">
              <w:rPr>
                <w:rFonts w:ascii="Arial" w:hAnsi="Arial" w:cs="Arial"/>
              </w:rPr>
              <w:t>(OUTPut)</w:t>
            </w:r>
            <w:r w:rsidRPr="00851210">
              <w:rPr>
                <w:rFonts w:ascii="Arial" w:hAnsi="Arial" w:cs="Arial"/>
              </w:rPr>
              <w:t>?</w:t>
            </w:r>
          </w:p>
          <w:p w:rsidR="008C309C" w:rsidRPr="00851210" w:rsidRDefault="008C309C" w:rsidP="00A27A3F">
            <w:pPr>
              <w:pStyle w:val="a9"/>
              <w:rPr>
                <w:rFonts w:ascii="Arial" w:hAnsi="Arial" w:cs="Arial"/>
              </w:rPr>
            </w:pPr>
          </w:p>
        </w:tc>
      </w:tr>
      <w:tr w:rsidR="008C309C" w:rsidRPr="00851210" w:rsidTr="00A27A3F">
        <w:tc>
          <w:tcPr>
            <w:tcW w:w="2660" w:type="dxa"/>
          </w:tcPr>
          <w:p w:rsidR="008C309C" w:rsidRPr="00851210" w:rsidRDefault="008C309C" w:rsidP="00A27A3F">
            <w:pPr>
              <w:pStyle w:val="a9"/>
              <w:rPr>
                <w:rFonts w:ascii="Arial" w:hAnsi="Arial" w:cs="Arial"/>
                <w:b/>
              </w:rPr>
            </w:pPr>
            <w:r w:rsidRPr="00851210">
              <w:rPr>
                <w:rFonts w:ascii="Arial" w:hAnsi="Arial" w:cs="Arial"/>
                <w:b/>
              </w:rPr>
              <w:t>RESPONSE FORMAT</w:t>
            </w:r>
          </w:p>
        </w:tc>
        <w:tc>
          <w:tcPr>
            <w:tcW w:w="6237" w:type="dxa"/>
          </w:tcPr>
          <w:p w:rsidR="008C309C" w:rsidRPr="00851210" w:rsidRDefault="008C309C" w:rsidP="00A27A3F">
            <w:pPr>
              <w:autoSpaceDE w:val="0"/>
              <w:autoSpaceDN w:val="0"/>
              <w:adjustRightInd w:val="0"/>
              <w:jc w:val="left"/>
              <w:rPr>
                <w:rFonts w:ascii="Arial" w:hAnsi="Arial" w:cs="Arial"/>
              </w:rPr>
            </w:pPr>
            <w:r w:rsidRPr="00851210">
              <w:rPr>
                <w:rFonts w:ascii="Arial" w:hAnsi="Arial" w:cs="Arial"/>
              </w:rPr>
              <w:t>&lt;channel&gt;: OUTP &lt;load&gt;</w:t>
            </w:r>
          </w:p>
          <w:p w:rsidR="008C309C" w:rsidRPr="00851210" w:rsidRDefault="008C309C" w:rsidP="00A27A3F">
            <w:pPr>
              <w:autoSpaceDE w:val="0"/>
              <w:autoSpaceDN w:val="0"/>
              <w:adjustRightInd w:val="0"/>
              <w:jc w:val="left"/>
              <w:rPr>
                <w:rFonts w:ascii="Arial" w:hAnsi="Arial" w:cs="Arial"/>
              </w:rPr>
            </w:pPr>
          </w:p>
        </w:tc>
      </w:tr>
      <w:tr w:rsidR="008C309C" w:rsidRPr="00851210" w:rsidTr="00A27A3F">
        <w:tc>
          <w:tcPr>
            <w:tcW w:w="2660" w:type="dxa"/>
          </w:tcPr>
          <w:p w:rsidR="008C309C" w:rsidRPr="00851210" w:rsidRDefault="008C309C" w:rsidP="00A27A3F">
            <w:pPr>
              <w:pStyle w:val="a9"/>
              <w:rPr>
                <w:rFonts w:ascii="Arial" w:hAnsi="Arial" w:cs="Arial"/>
                <w:b/>
              </w:rPr>
            </w:pPr>
            <w:r w:rsidRPr="00851210">
              <w:rPr>
                <w:rFonts w:ascii="Arial" w:hAnsi="Arial" w:cs="Arial"/>
                <w:b/>
              </w:rPr>
              <w:t>EXAMPLE</w:t>
            </w:r>
          </w:p>
        </w:tc>
        <w:tc>
          <w:tcPr>
            <w:tcW w:w="6237" w:type="dxa"/>
          </w:tcPr>
          <w:p w:rsidR="008C309C" w:rsidRPr="00851210" w:rsidRDefault="008C309C" w:rsidP="00A27A3F">
            <w:pPr>
              <w:pStyle w:val="a9"/>
              <w:rPr>
                <w:rFonts w:ascii="Arial" w:hAnsi="Arial" w:cs="Arial"/>
              </w:rPr>
            </w:pPr>
            <w:r w:rsidRPr="00851210">
              <w:rPr>
                <w:rFonts w:ascii="Arial" w:hAnsi="Arial" w:cs="Arial"/>
              </w:rPr>
              <w:t>Turn on channel one.</w:t>
            </w:r>
          </w:p>
          <w:p w:rsidR="008C309C" w:rsidRPr="00851210" w:rsidRDefault="008C309C" w:rsidP="00A27A3F">
            <w:pPr>
              <w:pStyle w:val="a9"/>
              <w:rPr>
                <w:rFonts w:ascii="Arial" w:hAnsi="Arial" w:cs="Arial"/>
              </w:rPr>
            </w:pPr>
            <w:r w:rsidRPr="00851210">
              <w:rPr>
                <w:rFonts w:ascii="Arial" w:hAnsi="Arial" w:cs="Arial"/>
              </w:rPr>
              <w:t>C1:</w:t>
            </w:r>
            <w:r w:rsidR="00C14D00" w:rsidRPr="00851210">
              <w:rPr>
                <w:rFonts w:ascii="Arial" w:hAnsi="Arial" w:cs="Arial"/>
              </w:rPr>
              <w:t xml:space="preserve"> </w:t>
            </w:r>
            <w:r w:rsidRPr="00851210">
              <w:rPr>
                <w:rFonts w:ascii="Arial" w:hAnsi="Arial" w:cs="Arial"/>
              </w:rPr>
              <w:t>OUTP ON</w:t>
            </w:r>
          </w:p>
          <w:p w:rsidR="008C309C" w:rsidRPr="00851210" w:rsidRDefault="008C309C" w:rsidP="00A27A3F">
            <w:pPr>
              <w:pStyle w:val="a9"/>
              <w:rPr>
                <w:rFonts w:ascii="Arial" w:hAnsi="Arial" w:cs="Arial"/>
              </w:rPr>
            </w:pPr>
          </w:p>
          <w:p w:rsidR="008C309C" w:rsidRPr="00851210" w:rsidRDefault="00626B44" w:rsidP="00A27A3F">
            <w:pPr>
              <w:pStyle w:val="a9"/>
              <w:rPr>
                <w:rFonts w:ascii="Arial" w:hAnsi="Arial" w:cs="Arial"/>
              </w:rPr>
            </w:pPr>
            <w:r w:rsidRPr="00851210">
              <w:rPr>
                <w:rFonts w:ascii="Arial" w:hAnsi="Arial" w:cs="Arial"/>
              </w:rPr>
              <w:t>Read</w:t>
            </w:r>
            <w:r w:rsidR="008C309C" w:rsidRPr="00851210">
              <w:rPr>
                <w:rFonts w:ascii="Arial" w:hAnsi="Arial" w:cs="Arial"/>
              </w:rPr>
              <w:t xml:space="preserve"> channel one output state.</w:t>
            </w:r>
          </w:p>
          <w:p w:rsidR="008C309C" w:rsidRPr="00851210" w:rsidRDefault="008C309C" w:rsidP="00A27A3F">
            <w:pPr>
              <w:pStyle w:val="a9"/>
              <w:rPr>
                <w:rFonts w:ascii="Arial" w:hAnsi="Arial" w:cs="Arial"/>
              </w:rPr>
            </w:pPr>
            <w:r w:rsidRPr="00851210">
              <w:rPr>
                <w:rFonts w:ascii="Arial" w:hAnsi="Arial" w:cs="Arial"/>
              </w:rPr>
              <w:t>C1:</w:t>
            </w:r>
            <w:r w:rsidR="00042AE8" w:rsidRPr="00851210">
              <w:rPr>
                <w:rFonts w:ascii="Arial" w:hAnsi="Arial" w:cs="Arial"/>
              </w:rPr>
              <w:t xml:space="preserve"> </w:t>
            </w:r>
            <w:r w:rsidRPr="00851210">
              <w:rPr>
                <w:rFonts w:ascii="Arial" w:hAnsi="Arial" w:cs="Arial"/>
              </w:rPr>
              <w:t>OUTP?</w:t>
            </w:r>
            <w:r w:rsidRPr="00851210">
              <w:rPr>
                <w:rFonts w:ascii="Arial" w:hAnsi="Arial" w:cs="Arial"/>
              </w:rPr>
              <w:tab/>
            </w:r>
          </w:p>
          <w:p w:rsidR="008C309C" w:rsidRPr="00851210" w:rsidRDefault="008C309C" w:rsidP="00A27A3F">
            <w:pPr>
              <w:pStyle w:val="a9"/>
              <w:rPr>
                <w:rFonts w:ascii="Arial" w:hAnsi="Arial" w:cs="Arial"/>
              </w:rPr>
            </w:pPr>
            <w:r w:rsidRPr="00851210">
              <w:rPr>
                <w:rFonts w:ascii="Arial" w:hAnsi="Arial" w:cs="Arial"/>
              </w:rPr>
              <w:t>Return:</w:t>
            </w:r>
          </w:p>
          <w:p w:rsidR="008C309C" w:rsidRPr="00851210" w:rsidRDefault="008C309C" w:rsidP="00A27A3F">
            <w:pPr>
              <w:pStyle w:val="a9"/>
              <w:rPr>
                <w:rFonts w:ascii="Arial" w:hAnsi="Arial" w:cs="Arial"/>
              </w:rPr>
            </w:pPr>
            <w:r w:rsidRPr="00851210">
              <w:rPr>
                <w:rFonts w:ascii="Arial" w:hAnsi="Arial" w:cs="Arial"/>
              </w:rPr>
              <w:t>C1:</w:t>
            </w:r>
            <w:r w:rsidR="00042AE8" w:rsidRPr="00851210">
              <w:rPr>
                <w:rFonts w:ascii="Arial" w:hAnsi="Arial" w:cs="Arial"/>
              </w:rPr>
              <w:t xml:space="preserve"> </w:t>
            </w:r>
            <w:r w:rsidRPr="00851210">
              <w:rPr>
                <w:rFonts w:ascii="Arial" w:hAnsi="Arial" w:cs="Arial"/>
              </w:rPr>
              <w:t>OUTP ON,</w:t>
            </w:r>
            <w:r w:rsidR="00042AE8" w:rsidRPr="00851210">
              <w:rPr>
                <w:rFonts w:ascii="Arial" w:hAnsi="Arial" w:cs="Arial"/>
              </w:rPr>
              <w:t xml:space="preserve"> </w:t>
            </w:r>
            <w:r w:rsidRPr="00851210">
              <w:rPr>
                <w:rFonts w:ascii="Arial" w:hAnsi="Arial" w:cs="Arial"/>
              </w:rPr>
              <w:t>LOAD,</w:t>
            </w:r>
            <w:r w:rsidR="00042AE8" w:rsidRPr="00851210">
              <w:rPr>
                <w:rFonts w:ascii="Arial" w:hAnsi="Arial" w:cs="Arial"/>
              </w:rPr>
              <w:t xml:space="preserve"> </w:t>
            </w:r>
            <w:r w:rsidRPr="00851210">
              <w:rPr>
                <w:rFonts w:ascii="Arial" w:hAnsi="Arial" w:cs="Arial"/>
              </w:rPr>
              <w:t>HZ,</w:t>
            </w:r>
            <w:r w:rsidR="00042AE8" w:rsidRPr="00851210">
              <w:rPr>
                <w:rFonts w:ascii="Arial" w:hAnsi="Arial" w:cs="Arial"/>
              </w:rPr>
              <w:t xml:space="preserve"> </w:t>
            </w:r>
            <w:r w:rsidRPr="00851210">
              <w:rPr>
                <w:rFonts w:ascii="Arial" w:hAnsi="Arial" w:cs="Arial"/>
              </w:rPr>
              <w:t>PLRT,</w:t>
            </w:r>
            <w:r w:rsidR="00042AE8" w:rsidRPr="00851210">
              <w:rPr>
                <w:rFonts w:ascii="Arial" w:hAnsi="Arial" w:cs="Arial"/>
              </w:rPr>
              <w:t xml:space="preserve"> </w:t>
            </w:r>
            <w:r w:rsidRPr="00851210">
              <w:rPr>
                <w:rFonts w:ascii="Arial" w:hAnsi="Arial" w:cs="Arial"/>
              </w:rPr>
              <w:t>NOR</w:t>
            </w:r>
          </w:p>
          <w:p w:rsidR="008C309C" w:rsidRPr="00851210" w:rsidRDefault="008C309C" w:rsidP="00A27A3F">
            <w:pPr>
              <w:pStyle w:val="a9"/>
              <w:rPr>
                <w:rFonts w:ascii="Arial" w:hAnsi="Arial" w:cs="Arial"/>
              </w:rPr>
            </w:pPr>
          </w:p>
          <w:p w:rsidR="008C309C" w:rsidRPr="00851210" w:rsidRDefault="008C309C" w:rsidP="00A27A3F">
            <w:pPr>
              <w:pStyle w:val="a9"/>
              <w:rPr>
                <w:rFonts w:ascii="Arial" w:hAnsi="Arial" w:cs="Arial"/>
              </w:rPr>
            </w:pPr>
            <w:r w:rsidRPr="00851210">
              <w:rPr>
                <w:rFonts w:ascii="Arial" w:hAnsi="Arial" w:cs="Arial"/>
              </w:rPr>
              <w:lastRenderedPageBreak/>
              <w:t>Set the load to 50</w:t>
            </w:r>
            <w:r w:rsidR="004308E1" w:rsidRPr="00851210">
              <w:rPr>
                <w:rFonts w:ascii="Arial" w:hAnsi="Arial" w:cs="Arial"/>
              </w:rPr>
              <w:t>.</w:t>
            </w:r>
          </w:p>
          <w:p w:rsidR="008C309C" w:rsidRPr="00851210" w:rsidRDefault="008C309C" w:rsidP="00A27A3F">
            <w:pPr>
              <w:pStyle w:val="a9"/>
              <w:rPr>
                <w:rFonts w:ascii="Arial" w:hAnsi="Arial" w:cs="Arial"/>
              </w:rPr>
            </w:pPr>
            <w:r w:rsidRPr="00851210">
              <w:rPr>
                <w:rFonts w:ascii="Arial" w:hAnsi="Arial" w:cs="Arial"/>
              </w:rPr>
              <w:t>C1:</w:t>
            </w:r>
            <w:r w:rsidR="00042AE8" w:rsidRPr="00851210">
              <w:rPr>
                <w:rFonts w:ascii="Arial" w:hAnsi="Arial" w:cs="Arial"/>
              </w:rPr>
              <w:t xml:space="preserve"> </w:t>
            </w:r>
            <w:r w:rsidRPr="00851210">
              <w:rPr>
                <w:rFonts w:ascii="Arial" w:hAnsi="Arial" w:cs="Arial"/>
              </w:rPr>
              <w:t>OUTP LOAD,</w:t>
            </w:r>
            <w:r w:rsidR="00042AE8" w:rsidRPr="00851210">
              <w:rPr>
                <w:rFonts w:ascii="Arial" w:hAnsi="Arial" w:cs="Arial"/>
              </w:rPr>
              <w:t xml:space="preserve"> </w:t>
            </w:r>
            <w:r w:rsidRPr="00851210">
              <w:rPr>
                <w:rFonts w:ascii="Arial" w:hAnsi="Arial" w:cs="Arial"/>
              </w:rPr>
              <w:t>50</w:t>
            </w:r>
          </w:p>
          <w:p w:rsidR="008C309C" w:rsidRPr="00851210" w:rsidRDefault="008C309C" w:rsidP="00A27A3F">
            <w:pPr>
              <w:pStyle w:val="a9"/>
              <w:rPr>
                <w:rFonts w:ascii="Arial" w:hAnsi="Arial" w:cs="Arial"/>
              </w:rPr>
            </w:pPr>
          </w:p>
          <w:p w:rsidR="008C309C" w:rsidRPr="00851210" w:rsidRDefault="008C309C" w:rsidP="00A27A3F">
            <w:pPr>
              <w:pStyle w:val="a9"/>
              <w:rPr>
                <w:rFonts w:ascii="Arial" w:hAnsi="Arial" w:cs="Arial"/>
              </w:rPr>
            </w:pPr>
            <w:r w:rsidRPr="00851210">
              <w:rPr>
                <w:rFonts w:ascii="Arial" w:hAnsi="Arial" w:cs="Arial"/>
              </w:rPr>
              <w:t>Set the load to HZ</w:t>
            </w:r>
            <w:r w:rsidR="004308E1" w:rsidRPr="00851210">
              <w:rPr>
                <w:rFonts w:ascii="Arial" w:hAnsi="Arial" w:cs="Arial"/>
              </w:rPr>
              <w:t>.</w:t>
            </w:r>
          </w:p>
          <w:p w:rsidR="008C309C" w:rsidRPr="00851210" w:rsidRDefault="008C309C" w:rsidP="00A27A3F">
            <w:pPr>
              <w:pStyle w:val="a9"/>
              <w:rPr>
                <w:rFonts w:ascii="Arial" w:hAnsi="Arial" w:cs="Arial"/>
              </w:rPr>
            </w:pPr>
            <w:r w:rsidRPr="00851210">
              <w:rPr>
                <w:rFonts w:ascii="Arial" w:hAnsi="Arial" w:cs="Arial"/>
              </w:rPr>
              <w:t>C1:</w:t>
            </w:r>
            <w:r w:rsidR="00730220" w:rsidRPr="00851210">
              <w:rPr>
                <w:rFonts w:ascii="Arial" w:hAnsi="Arial" w:cs="Arial"/>
              </w:rPr>
              <w:t xml:space="preserve"> </w:t>
            </w:r>
            <w:r w:rsidRPr="00851210">
              <w:rPr>
                <w:rFonts w:ascii="Arial" w:hAnsi="Arial" w:cs="Arial"/>
              </w:rPr>
              <w:t>OUTP LOAD,</w:t>
            </w:r>
            <w:r w:rsidR="00730220" w:rsidRPr="00851210">
              <w:rPr>
                <w:rFonts w:ascii="Arial" w:hAnsi="Arial" w:cs="Arial"/>
              </w:rPr>
              <w:t xml:space="preserve"> </w:t>
            </w:r>
            <w:r w:rsidRPr="00851210">
              <w:rPr>
                <w:rFonts w:ascii="Arial" w:hAnsi="Arial" w:cs="Arial"/>
              </w:rPr>
              <w:t>HZ</w:t>
            </w:r>
          </w:p>
          <w:p w:rsidR="008C309C" w:rsidRPr="00851210" w:rsidRDefault="008C309C" w:rsidP="00A27A3F">
            <w:pPr>
              <w:pStyle w:val="a9"/>
              <w:rPr>
                <w:rFonts w:ascii="Arial" w:hAnsi="Arial" w:cs="Arial"/>
              </w:rPr>
            </w:pPr>
          </w:p>
          <w:p w:rsidR="008C309C" w:rsidRPr="00851210" w:rsidRDefault="008C309C" w:rsidP="00A27A3F">
            <w:pPr>
              <w:pStyle w:val="a9"/>
              <w:rPr>
                <w:rFonts w:ascii="Arial" w:hAnsi="Arial" w:cs="Arial"/>
              </w:rPr>
            </w:pPr>
            <w:r w:rsidRPr="00851210">
              <w:rPr>
                <w:rFonts w:ascii="Arial" w:hAnsi="Arial" w:cs="Arial"/>
              </w:rPr>
              <w:t>Set the polarity normal</w:t>
            </w:r>
            <w:r w:rsidR="004308E1" w:rsidRPr="00851210">
              <w:rPr>
                <w:rFonts w:ascii="Arial" w:hAnsi="Arial" w:cs="Arial"/>
              </w:rPr>
              <w:t>.</w:t>
            </w:r>
          </w:p>
          <w:p w:rsidR="008C309C" w:rsidRPr="00851210" w:rsidRDefault="008C309C" w:rsidP="00A27A3F">
            <w:pPr>
              <w:pStyle w:val="a9"/>
              <w:rPr>
                <w:rFonts w:ascii="Arial" w:hAnsi="Arial" w:cs="Arial"/>
              </w:rPr>
            </w:pPr>
            <w:r w:rsidRPr="00851210">
              <w:rPr>
                <w:rFonts w:ascii="Arial" w:hAnsi="Arial" w:cs="Arial"/>
              </w:rPr>
              <w:t>C1:</w:t>
            </w:r>
            <w:r w:rsidR="00E05E33" w:rsidRPr="00851210">
              <w:rPr>
                <w:rFonts w:ascii="Arial" w:hAnsi="Arial" w:cs="Arial"/>
              </w:rPr>
              <w:t xml:space="preserve"> </w:t>
            </w:r>
            <w:r w:rsidRPr="00851210">
              <w:rPr>
                <w:rFonts w:ascii="Arial" w:hAnsi="Arial" w:cs="Arial"/>
              </w:rPr>
              <w:t>OUTP PLRT,</w:t>
            </w:r>
            <w:r w:rsidR="00E05E33" w:rsidRPr="00851210">
              <w:rPr>
                <w:rFonts w:ascii="Arial" w:hAnsi="Arial" w:cs="Arial"/>
              </w:rPr>
              <w:t xml:space="preserve"> </w:t>
            </w:r>
            <w:r w:rsidRPr="00851210">
              <w:rPr>
                <w:rFonts w:ascii="Arial" w:hAnsi="Arial" w:cs="Arial"/>
              </w:rPr>
              <w:t>NOR</w:t>
            </w:r>
          </w:p>
          <w:p w:rsidR="008C309C" w:rsidRPr="00851210" w:rsidRDefault="008C309C" w:rsidP="00A27A3F">
            <w:pPr>
              <w:pStyle w:val="a9"/>
              <w:rPr>
                <w:rFonts w:ascii="Arial" w:hAnsi="Arial" w:cs="Arial"/>
              </w:rPr>
            </w:pPr>
          </w:p>
          <w:p w:rsidR="008C309C" w:rsidRPr="00851210" w:rsidRDefault="008C309C" w:rsidP="00A27A3F">
            <w:pPr>
              <w:pStyle w:val="a9"/>
              <w:rPr>
                <w:rFonts w:ascii="Arial" w:hAnsi="Arial" w:cs="Arial"/>
              </w:rPr>
            </w:pPr>
            <w:r w:rsidRPr="00851210">
              <w:rPr>
                <w:rFonts w:ascii="Arial" w:hAnsi="Arial" w:cs="Arial"/>
              </w:rPr>
              <w:t>Set the polarity inverted</w:t>
            </w:r>
            <w:r w:rsidR="004308E1" w:rsidRPr="00851210">
              <w:rPr>
                <w:rFonts w:ascii="Arial" w:hAnsi="Arial" w:cs="Arial"/>
              </w:rPr>
              <w:t>.</w:t>
            </w:r>
          </w:p>
          <w:p w:rsidR="008C309C" w:rsidRPr="00851210" w:rsidRDefault="008C309C" w:rsidP="00A27A3F">
            <w:pPr>
              <w:pStyle w:val="a9"/>
              <w:rPr>
                <w:rFonts w:ascii="Arial" w:hAnsi="Arial" w:cs="Arial"/>
              </w:rPr>
            </w:pPr>
            <w:r w:rsidRPr="00851210">
              <w:rPr>
                <w:rFonts w:ascii="Arial" w:hAnsi="Arial" w:cs="Arial"/>
              </w:rPr>
              <w:t>C1:</w:t>
            </w:r>
            <w:r w:rsidR="00E05E33" w:rsidRPr="00851210">
              <w:rPr>
                <w:rFonts w:ascii="Arial" w:hAnsi="Arial" w:cs="Arial"/>
              </w:rPr>
              <w:t xml:space="preserve"> </w:t>
            </w:r>
            <w:r w:rsidRPr="00851210">
              <w:rPr>
                <w:rFonts w:ascii="Arial" w:hAnsi="Arial" w:cs="Arial"/>
              </w:rPr>
              <w:t>OUTP PLRT,</w:t>
            </w:r>
            <w:r w:rsidR="00E05E33" w:rsidRPr="00851210">
              <w:rPr>
                <w:rFonts w:ascii="Arial" w:hAnsi="Arial" w:cs="Arial"/>
              </w:rPr>
              <w:t xml:space="preserve"> </w:t>
            </w:r>
            <w:r w:rsidRPr="00851210">
              <w:rPr>
                <w:rFonts w:ascii="Arial" w:hAnsi="Arial" w:cs="Arial"/>
              </w:rPr>
              <w:t>INVT</w:t>
            </w:r>
          </w:p>
        </w:tc>
      </w:tr>
    </w:tbl>
    <w:p w:rsidR="00684444" w:rsidRPr="00851210" w:rsidRDefault="00684444" w:rsidP="008C309C">
      <w:pPr>
        <w:pStyle w:val="a9"/>
        <w:rPr>
          <w:rFonts w:ascii="Arial" w:hAnsi="Arial" w:cs="Arial"/>
          <w:lang w:val="pt-BR"/>
        </w:rPr>
      </w:pPr>
    </w:p>
    <w:p w:rsidR="00976DE4" w:rsidRPr="00851210" w:rsidRDefault="00976DE4" w:rsidP="008C309C">
      <w:pPr>
        <w:pStyle w:val="a9"/>
        <w:rPr>
          <w:rFonts w:ascii="Arial" w:hAnsi="Arial" w:cs="Arial"/>
          <w:lang w:val="pt-BR"/>
        </w:rPr>
      </w:pPr>
      <w:r w:rsidRPr="00851210">
        <w:rPr>
          <w:rFonts w:ascii="Arial" w:hAnsi="Arial" w:cs="Arial"/>
          <w:lang w:val="pt-BR"/>
        </w:rPr>
        <w:t>N</w:t>
      </w:r>
      <w:r w:rsidR="00B82B73" w:rsidRPr="00851210">
        <w:rPr>
          <w:rFonts w:ascii="Arial" w:hAnsi="Arial" w:cs="Arial"/>
          <w:lang w:val="pt-BR"/>
        </w:rPr>
        <w:t>ote</w:t>
      </w:r>
      <w:r w:rsidRPr="00851210">
        <w:rPr>
          <w:rFonts w:ascii="Arial" w:hAnsi="Arial" w:cs="Arial"/>
          <w:lang w:val="pt-BR"/>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4"/>
        <w:gridCol w:w="1363"/>
        <w:gridCol w:w="1495"/>
        <w:gridCol w:w="1417"/>
        <w:gridCol w:w="1282"/>
      </w:tblGrid>
      <w:tr w:rsidR="00976DE4" w:rsidRPr="00851210" w:rsidTr="00ED43F8">
        <w:trPr>
          <w:trHeight w:val="285"/>
        </w:trPr>
        <w:tc>
          <w:tcPr>
            <w:tcW w:w="2704" w:type="dxa"/>
            <w:shd w:val="clear" w:color="auto" w:fill="auto"/>
            <w:noWrap/>
            <w:vAlign w:val="center"/>
          </w:tcPr>
          <w:p w:rsidR="00976DE4" w:rsidRPr="00851210" w:rsidRDefault="00976DE4" w:rsidP="00ED43F8">
            <w:pPr>
              <w:pStyle w:val="a9"/>
              <w:rPr>
                <w:rFonts w:ascii="Arial" w:hAnsi="Arial" w:cs="Arial"/>
              </w:rPr>
            </w:pPr>
            <w:r w:rsidRPr="00851210">
              <w:rPr>
                <w:rFonts w:ascii="Arial" w:hAnsi="Arial" w:cs="Arial"/>
              </w:rPr>
              <w:t>Parameter/command</w:t>
            </w:r>
          </w:p>
        </w:tc>
        <w:tc>
          <w:tcPr>
            <w:tcW w:w="1363" w:type="dxa"/>
            <w:vAlign w:val="center"/>
          </w:tcPr>
          <w:p w:rsidR="00976DE4" w:rsidRPr="00851210" w:rsidRDefault="00976DE4" w:rsidP="00ED43F8">
            <w:pPr>
              <w:pStyle w:val="a9"/>
              <w:rPr>
                <w:rFonts w:ascii="Arial" w:hAnsi="Arial" w:cs="Arial"/>
              </w:rPr>
            </w:pPr>
            <w:r w:rsidRPr="00851210">
              <w:rPr>
                <w:rFonts w:ascii="Arial" w:hAnsi="Arial" w:cs="Arial"/>
              </w:rPr>
              <w:t>SDG800</w:t>
            </w:r>
          </w:p>
        </w:tc>
        <w:tc>
          <w:tcPr>
            <w:tcW w:w="1495" w:type="dxa"/>
            <w:vAlign w:val="center"/>
          </w:tcPr>
          <w:p w:rsidR="00976DE4" w:rsidRPr="00851210" w:rsidRDefault="00976DE4" w:rsidP="00ED43F8">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976DE4" w:rsidRPr="00851210" w:rsidRDefault="00976DE4" w:rsidP="00ED43F8">
            <w:pPr>
              <w:pStyle w:val="a9"/>
              <w:rPr>
                <w:rFonts w:ascii="Arial" w:hAnsi="Arial" w:cs="Arial"/>
              </w:rPr>
            </w:pPr>
            <w:r w:rsidRPr="00851210">
              <w:rPr>
                <w:rFonts w:ascii="Arial" w:hAnsi="Arial" w:cs="Arial"/>
              </w:rPr>
              <w:t>SDG2000X</w:t>
            </w:r>
          </w:p>
        </w:tc>
        <w:tc>
          <w:tcPr>
            <w:tcW w:w="1282" w:type="dxa"/>
            <w:shd w:val="clear" w:color="auto" w:fill="auto"/>
            <w:vAlign w:val="center"/>
          </w:tcPr>
          <w:p w:rsidR="00976DE4" w:rsidRPr="00851210" w:rsidRDefault="00976DE4" w:rsidP="00ED43F8">
            <w:pPr>
              <w:pStyle w:val="a9"/>
              <w:rPr>
                <w:rFonts w:ascii="Arial" w:hAnsi="Arial" w:cs="Arial"/>
              </w:rPr>
            </w:pPr>
            <w:r w:rsidRPr="00851210">
              <w:rPr>
                <w:rFonts w:ascii="Arial" w:hAnsi="Arial" w:cs="Arial"/>
              </w:rPr>
              <w:t>SDG5000</w:t>
            </w:r>
          </w:p>
        </w:tc>
      </w:tr>
      <w:tr w:rsidR="00684FA3" w:rsidRPr="00851210" w:rsidTr="00ED43F8">
        <w:trPr>
          <w:trHeight w:val="285"/>
        </w:trPr>
        <w:tc>
          <w:tcPr>
            <w:tcW w:w="2704" w:type="dxa"/>
            <w:shd w:val="clear" w:color="auto" w:fill="auto"/>
            <w:noWrap/>
            <w:vAlign w:val="center"/>
          </w:tcPr>
          <w:p w:rsidR="00684FA3" w:rsidRPr="00851210" w:rsidRDefault="00684FA3" w:rsidP="00ED43F8">
            <w:pPr>
              <w:pStyle w:val="a9"/>
              <w:rPr>
                <w:rFonts w:ascii="Arial" w:hAnsi="Arial" w:cs="Arial"/>
              </w:rPr>
            </w:pPr>
            <w:r w:rsidRPr="00851210">
              <w:rPr>
                <w:rFonts w:ascii="Arial" w:hAnsi="Arial" w:cs="Arial"/>
              </w:rPr>
              <w:t>&lt;channel&gt;</w:t>
            </w:r>
          </w:p>
        </w:tc>
        <w:tc>
          <w:tcPr>
            <w:tcW w:w="1363" w:type="dxa"/>
            <w:vAlign w:val="center"/>
          </w:tcPr>
          <w:p w:rsidR="00684FA3" w:rsidRPr="00851210" w:rsidRDefault="00684FA3" w:rsidP="00ED43F8">
            <w:pPr>
              <w:pStyle w:val="a9"/>
              <w:rPr>
                <w:rFonts w:ascii="Arial" w:hAnsi="Arial" w:cs="Arial"/>
              </w:rPr>
            </w:pPr>
            <w:r w:rsidRPr="00851210">
              <w:rPr>
                <w:rFonts w:ascii="Arial" w:hAnsi="Arial" w:cs="Arial"/>
              </w:rPr>
              <w:t>no</w:t>
            </w:r>
          </w:p>
        </w:tc>
        <w:tc>
          <w:tcPr>
            <w:tcW w:w="1495" w:type="dxa"/>
            <w:vAlign w:val="center"/>
          </w:tcPr>
          <w:p w:rsidR="00684FA3" w:rsidRPr="00851210" w:rsidRDefault="00684FA3" w:rsidP="00ED43F8">
            <w:pPr>
              <w:pStyle w:val="a9"/>
              <w:rPr>
                <w:rFonts w:ascii="Arial" w:hAnsi="Arial" w:cs="Arial"/>
              </w:rPr>
            </w:pPr>
            <w:r w:rsidRPr="00851210">
              <w:rPr>
                <w:rFonts w:ascii="Arial" w:hAnsi="Arial" w:cs="Arial"/>
              </w:rPr>
              <w:t>yes</w:t>
            </w:r>
          </w:p>
        </w:tc>
        <w:tc>
          <w:tcPr>
            <w:tcW w:w="1417" w:type="dxa"/>
            <w:shd w:val="clear" w:color="auto" w:fill="auto"/>
            <w:noWrap/>
            <w:vAlign w:val="center"/>
          </w:tcPr>
          <w:p w:rsidR="00684FA3" w:rsidRPr="00851210" w:rsidRDefault="00684FA3" w:rsidP="00ED43F8">
            <w:pPr>
              <w:pStyle w:val="a9"/>
              <w:rPr>
                <w:rFonts w:ascii="Arial" w:hAnsi="Arial" w:cs="Arial"/>
              </w:rPr>
            </w:pPr>
            <w:r w:rsidRPr="00851210">
              <w:rPr>
                <w:rFonts w:ascii="Arial" w:hAnsi="Arial" w:cs="Arial"/>
              </w:rPr>
              <w:t>yes</w:t>
            </w:r>
          </w:p>
        </w:tc>
        <w:tc>
          <w:tcPr>
            <w:tcW w:w="1282" w:type="dxa"/>
            <w:shd w:val="clear" w:color="auto" w:fill="auto"/>
            <w:vAlign w:val="center"/>
          </w:tcPr>
          <w:p w:rsidR="00684FA3" w:rsidRPr="00851210" w:rsidRDefault="00684FA3" w:rsidP="00ED43F8">
            <w:pPr>
              <w:pStyle w:val="a9"/>
              <w:rPr>
                <w:rFonts w:ascii="Arial" w:hAnsi="Arial" w:cs="Arial"/>
              </w:rPr>
            </w:pPr>
            <w:r w:rsidRPr="00851210">
              <w:rPr>
                <w:rFonts w:ascii="Arial" w:hAnsi="Arial" w:cs="Arial"/>
              </w:rPr>
              <w:t>yes</w:t>
            </w:r>
          </w:p>
        </w:tc>
      </w:tr>
      <w:tr w:rsidR="00976DE4" w:rsidRPr="00851210" w:rsidTr="00ED43F8">
        <w:trPr>
          <w:trHeight w:val="285"/>
        </w:trPr>
        <w:tc>
          <w:tcPr>
            <w:tcW w:w="2704" w:type="dxa"/>
            <w:shd w:val="clear" w:color="auto" w:fill="auto"/>
            <w:noWrap/>
            <w:vAlign w:val="center"/>
          </w:tcPr>
          <w:p w:rsidR="00976DE4" w:rsidRPr="00851210" w:rsidRDefault="0060395A" w:rsidP="00ED43F8">
            <w:pPr>
              <w:pStyle w:val="a9"/>
              <w:rPr>
                <w:rFonts w:ascii="Arial" w:hAnsi="Arial" w:cs="Arial"/>
              </w:rPr>
            </w:pPr>
            <w:r w:rsidRPr="00851210">
              <w:rPr>
                <w:rFonts w:ascii="Arial" w:hAnsi="Arial" w:cs="Arial"/>
              </w:rPr>
              <w:t>&lt;load&gt;</w:t>
            </w:r>
            <w:r w:rsidR="00F84EC2" w:rsidRPr="00851210">
              <w:rPr>
                <w:rFonts w:ascii="Arial" w:hAnsi="Arial" w:cs="Arial"/>
              </w:rPr>
              <w:t>( default unit is ohm)</w:t>
            </w:r>
          </w:p>
        </w:tc>
        <w:tc>
          <w:tcPr>
            <w:tcW w:w="1363" w:type="dxa"/>
            <w:vAlign w:val="center"/>
          </w:tcPr>
          <w:p w:rsidR="00976DE4" w:rsidRPr="00851210" w:rsidRDefault="00976DE4" w:rsidP="00ED43F8">
            <w:pPr>
              <w:pStyle w:val="a9"/>
              <w:rPr>
                <w:rFonts w:ascii="Arial" w:hAnsi="Arial" w:cs="Arial"/>
              </w:rPr>
            </w:pPr>
            <w:r w:rsidRPr="00851210">
              <w:rPr>
                <w:rFonts w:ascii="Arial" w:hAnsi="Arial" w:cs="Arial"/>
              </w:rPr>
              <w:t>50,</w:t>
            </w:r>
            <w:r w:rsidR="00F91EF4" w:rsidRPr="00851210">
              <w:rPr>
                <w:rFonts w:ascii="Arial" w:hAnsi="Arial" w:cs="Arial"/>
              </w:rPr>
              <w:t xml:space="preserve"> </w:t>
            </w:r>
            <w:r w:rsidRPr="00851210">
              <w:rPr>
                <w:rFonts w:ascii="Arial" w:hAnsi="Arial" w:cs="Arial"/>
              </w:rPr>
              <w:t>HZ</w:t>
            </w:r>
          </w:p>
        </w:tc>
        <w:tc>
          <w:tcPr>
            <w:tcW w:w="1495" w:type="dxa"/>
            <w:vAlign w:val="center"/>
          </w:tcPr>
          <w:p w:rsidR="00976DE4" w:rsidRPr="00851210" w:rsidRDefault="00976DE4" w:rsidP="00ED43F8">
            <w:pPr>
              <w:pStyle w:val="a9"/>
              <w:rPr>
                <w:rFonts w:ascii="Arial" w:hAnsi="Arial" w:cs="Arial"/>
              </w:rPr>
            </w:pPr>
            <w:r w:rsidRPr="00851210">
              <w:rPr>
                <w:rFonts w:ascii="Arial" w:hAnsi="Arial" w:cs="Arial"/>
              </w:rPr>
              <w:t>50~10000,</w:t>
            </w:r>
            <w:r w:rsidR="00F91EF4" w:rsidRPr="00851210">
              <w:rPr>
                <w:rFonts w:ascii="Arial" w:hAnsi="Arial" w:cs="Arial"/>
              </w:rPr>
              <w:t xml:space="preserve"> </w:t>
            </w:r>
            <w:r w:rsidRPr="00851210">
              <w:rPr>
                <w:rFonts w:ascii="Arial" w:hAnsi="Arial" w:cs="Arial"/>
              </w:rPr>
              <w:t>HZ</w:t>
            </w:r>
          </w:p>
        </w:tc>
        <w:tc>
          <w:tcPr>
            <w:tcW w:w="1417" w:type="dxa"/>
            <w:shd w:val="clear" w:color="auto" w:fill="auto"/>
            <w:noWrap/>
            <w:vAlign w:val="center"/>
          </w:tcPr>
          <w:p w:rsidR="00976DE4" w:rsidRPr="00851210" w:rsidRDefault="00550A8A" w:rsidP="00ED43F8">
            <w:pPr>
              <w:pStyle w:val="a9"/>
              <w:rPr>
                <w:rFonts w:ascii="Arial" w:hAnsi="Arial" w:cs="Arial"/>
              </w:rPr>
            </w:pPr>
            <w:r w:rsidRPr="00851210">
              <w:rPr>
                <w:rFonts w:ascii="Arial" w:hAnsi="Arial" w:cs="Arial"/>
              </w:rPr>
              <w:t>50~100</w:t>
            </w:r>
            <w:r w:rsidR="009345A5" w:rsidRPr="00851210">
              <w:rPr>
                <w:rFonts w:ascii="Arial" w:hAnsi="Arial" w:cs="Arial"/>
              </w:rPr>
              <w:t>000</w:t>
            </w:r>
            <w:r w:rsidR="00976DE4" w:rsidRPr="00851210">
              <w:rPr>
                <w:rFonts w:ascii="Arial" w:hAnsi="Arial" w:cs="Arial"/>
              </w:rPr>
              <w:t>,</w:t>
            </w:r>
            <w:r w:rsidR="00F91EF4" w:rsidRPr="00851210">
              <w:rPr>
                <w:rFonts w:ascii="Arial" w:hAnsi="Arial" w:cs="Arial"/>
              </w:rPr>
              <w:t xml:space="preserve"> </w:t>
            </w:r>
            <w:r w:rsidR="00976DE4" w:rsidRPr="00851210">
              <w:rPr>
                <w:rFonts w:ascii="Arial" w:hAnsi="Arial" w:cs="Arial"/>
              </w:rPr>
              <w:t>HZ</w:t>
            </w:r>
          </w:p>
        </w:tc>
        <w:tc>
          <w:tcPr>
            <w:tcW w:w="1282" w:type="dxa"/>
            <w:shd w:val="clear" w:color="auto" w:fill="auto"/>
            <w:vAlign w:val="center"/>
          </w:tcPr>
          <w:p w:rsidR="00976DE4" w:rsidRPr="00851210" w:rsidRDefault="00976DE4" w:rsidP="00ED43F8">
            <w:pPr>
              <w:pStyle w:val="a9"/>
              <w:rPr>
                <w:rFonts w:ascii="Arial" w:hAnsi="Arial" w:cs="Arial"/>
              </w:rPr>
            </w:pPr>
            <w:r w:rsidRPr="00851210">
              <w:rPr>
                <w:rFonts w:ascii="Arial" w:hAnsi="Arial" w:cs="Arial"/>
              </w:rPr>
              <w:t>50,</w:t>
            </w:r>
            <w:r w:rsidR="00F91EF4" w:rsidRPr="00851210">
              <w:rPr>
                <w:rFonts w:ascii="Arial" w:hAnsi="Arial" w:cs="Arial"/>
              </w:rPr>
              <w:t xml:space="preserve"> </w:t>
            </w:r>
            <w:r w:rsidRPr="00851210">
              <w:rPr>
                <w:rFonts w:ascii="Arial" w:hAnsi="Arial" w:cs="Arial"/>
              </w:rPr>
              <w:t>HZ</w:t>
            </w:r>
          </w:p>
        </w:tc>
      </w:tr>
    </w:tbl>
    <w:p w:rsidR="00976DE4" w:rsidRPr="00851210" w:rsidRDefault="00976DE4" w:rsidP="008C309C">
      <w:pPr>
        <w:pStyle w:val="a9"/>
        <w:rPr>
          <w:rFonts w:ascii="Arial" w:hAnsi="Arial" w:cs="Arial"/>
          <w:lang w:val="pt-BR"/>
        </w:rPr>
      </w:pPr>
    </w:p>
    <w:p w:rsidR="004876BA" w:rsidRPr="00851210" w:rsidRDefault="003B3F52" w:rsidP="004876BA">
      <w:pPr>
        <w:pStyle w:val="21"/>
        <w:rPr>
          <w:rFonts w:cs="Arial"/>
          <w:lang w:val="pt-BR"/>
        </w:rPr>
      </w:pPr>
      <w:bookmarkStart w:id="135" w:name="_Basic_Wave_Command"/>
      <w:bookmarkStart w:id="136" w:name="_Toc314320157"/>
      <w:bookmarkStart w:id="137" w:name="_Toc353436013"/>
      <w:bookmarkStart w:id="138" w:name="_Toc354040523"/>
      <w:bookmarkStart w:id="139" w:name="_Toc422919364"/>
      <w:bookmarkEnd w:id="135"/>
      <w:r w:rsidRPr="00851210">
        <w:rPr>
          <w:rFonts w:cs="Arial"/>
          <w:lang w:val="pt-BR"/>
        </w:rPr>
        <w:t>Basic Wave Command</w:t>
      </w:r>
      <w:bookmarkEnd w:id="136"/>
      <w:bookmarkEnd w:id="137"/>
      <w:bookmarkEnd w:id="138"/>
      <w:bookmarkEnd w:id="139"/>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BC44D8" w:rsidRPr="00851210" w:rsidTr="00BF50B6">
        <w:tc>
          <w:tcPr>
            <w:tcW w:w="2660" w:type="dxa"/>
          </w:tcPr>
          <w:p w:rsidR="00BC44D8" w:rsidRPr="00851210" w:rsidRDefault="00BC44D8" w:rsidP="006D4CB4">
            <w:pPr>
              <w:pStyle w:val="a9"/>
              <w:rPr>
                <w:rFonts w:ascii="Arial" w:hAnsi="Arial" w:cs="Arial"/>
                <w:b/>
              </w:rPr>
            </w:pPr>
            <w:r w:rsidRPr="00851210">
              <w:rPr>
                <w:rFonts w:ascii="Arial" w:hAnsi="Arial" w:cs="Arial"/>
                <w:b/>
              </w:rPr>
              <w:t>DESCRIPTION</w:t>
            </w:r>
          </w:p>
        </w:tc>
        <w:tc>
          <w:tcPr>
            <w:tcW w:w="6237" w:type="dxa"/>
          </w:tcPr>
          <w:p w:rsidR="00BC44D8" w:rsidRPr="00851210" w:rsidRDefault="00BC44D8" w:rsidP="006D4CB4">
            <w:pPr>
              <w:pStyle w:val="a9"/>
              <w:rPr>
                <w:rFonts w:ascii="Arial" w:hAnsi="Arial" w:cs="Arial"/>
              </w:rPr>
            </w:pPr>
            <w:r w:rsidRPr="00851210">
              <w:rPr>
                <w:rFonts w:ascii="Arial" w:hAnsi="Arial" w:cs="Arial"/>
              </w:rPr>
              <w:t>Set</w:t>
            </w:r>
            <w:r w:rsidR="00626B44" w:rsidRPr="00851210">
              <w:rPr>
                <w:rFonts w:ascii="Arial" w:hAnsi="Arial" w:cs="Arial"/>
              </w:rPr>
              <w:t>s</w:t>
            </w:r>
            <w:r w:rsidRPr="00851210">
              <w:rPr>
                <w:rFonts w:ascii="Arial" w:hAnsi="Arial" w:cs="Arial"/>
              </w:rPr>
              <w:t xml:space="preserve"> or get</w:t>
            </w:r>
            <w:r w:rsidR="00626B44" w:rsidRPr="00851210">
              <w:rPr>
                <w:rFonts w:ascii="Arial" w:hAnsi="Arial" w:cs="Arial"/>
              </w:rPr>
              <w:t>s</w:t>
            </w:r>
            <w:r w:rsidRPr="00851210">
              <w:rPr>
                <w:rFonts w:ascii="Arial" w:hAnsi="Arial" w:cs="Arial"/>
              </w:rPr>
              <w:t xml:space="preserve"> basic wave parameters.</w:t>
            </w:r>
          </w:p>
          <w:p w:rsidR="00596849" w:rsidRPr="00851210" w:rsidRDefault="00596849" w:rsidP="00005695">
            <w:pPr>
              <w:pStyle w:val="a9"/>
              <w:rPr>
                <w:rFonts w:ascii="Arial" w:hAnsi="Arial" w:cs="Arial"/>
              </w:rPr>
            </w:pPr>
          </w:p>
        </w:tc>
      </w:tr>
      <w:tr w:rsidR="00BC44D8" w:rsidRPr="00851210" w:rsidTr="00BF50B6">
        <w:tc>
          <w:tcPr>
            <w:tcW w:w="2660" w:type="dxa"/>
          </w:tcPr>
          <w:p w:rsidR="00BC44D8" w:rsidRPr="00851210" w:rsidRDefault="00BC44D8" w:rsidP="006D4CB4">
            <w:pPr>
              <w:pStyle w:val="a9"/>
              <w:rPr>
                <w:rFonts w:ascii="Arial" w:hAnsi="Arial" w:cs="Arial"/>
                <w:b/>
              </w:rPr>
            </w:pPr>
            <w:r w:rsidRPr="00851210">
              <w:rPr>
                <w:rFonts w:ascii="Arial" w:hAnsi="Arial" w:cs="Arial"/>
                <w:b/>
              </w:rPr>
              <w:t xml:space="preserve">COMMAND SYNTAX  </w:t>
            </w:r>
          </w:p>
        </w:tc>
        <w:tc>
          <w:tcPr>
            <w:tcW w:w="6237" w:type="dxa"/>
          </w:tcPr>
          <w:p w:rsidR="00BC44D8" w:rsidRPr="00851210" w:rsidRDefault="00761405" w:rsidP="006D4CB4">
            <w:pPr>
              <w:pStyle w:val="a9"/>
              <w:rPr>
                <w:rFonts w:ascii="Arial" w:hAnsi="Arial" w:cs="Arial"/>
              </w:rPr>
            </w:pPr>
            <w:r w:rsidRPr="00851210">
              <w:rPr>
                <w:rFonts w:ascii="Arial" w:hAnsi="Arial" w:cs="Arial"/>
              </w:rPr>
              <w:t>&lt;channel&gt;:BSWV</w:t>
            </w:r>
            <w:r w:rsidR="009737DF" w:rsidRPr="00851210">
              <w:rPr>
                <w:rFonts w:ascii="Arial" w:hAnsi="Arial" w:cs="Arial"/>
              </w:rPr>
              <w:t>(BaSic</w:t>
            </w:r>
            <w:r w:rsidR="00AC303B" w:rsidRPr="00851210">
              <w:rPr>
                <w:rFonts w:ascii="Arial" w:hAnsi="Arial" w:cs="Arial"/>
              </w:rPr>
              <w:t>_</w:t>
            </w:r>
            <w:r w:rsidR="009737DF" w:rsidRPr="00851210">
              <w:rPr>
                <w:rFonts w:ascii="Arial" w:hAnsi="Arial" w:cs="Arial"/>
              </w:rPr>
              <w:t>WaVe)</w:t>
            </w:r>
            <w:r w:rsidR="00BC44D8" w:rsidRPr="00851210">
              <w:rPr>
                <w:rFonts w:ascii="Arial" w:hAnsi="Arial" w:cs="Arial"/>
              </w:rPr>
              <w:t xml:space="preserve"> &lt;parameter&gt;</w:t>
            </w:r>
          </w:p>
          <w:p w:rsidR="00BC44D8" w:rsidRPr="00851210" w:rsidRDefault="00BC44D8" w:rsidP="00BC44D8">
            <w:pPr>
              <w:pStyle w:val="a9"/>
              <w:rPr>
                <w:rFonts w:ascii="Arial" w:hAnsi="Arial" w:cs="Arial"/>
              </w:rPr>
            </w:pPr>
            <w:r w:rsidRPr="00851210">
              <w:rPr>
                <w:rFonts w:ascii="Arial" w:hAnsi="Arial" w:cs="Arial"/>
              </w:rPr>
              <w:t>&lt;channel&gt;:={C1, C2}</w:t>
            </w:r>
          </w:p>
          <w:p w:rsidR="00BC44D8" w:rsidRPr="00851210" w:rsidRDefault="00BC44D8" w:rsidP="00BC44D8">
            <w:pPr>
              <w:pStyle w:val="a9"/>
              <w:rPr>
                <w:rFonts w:ascii="Arial" w:hAnsi="Arial" w:cs="Arial"/>
              </w:rPr>
            </w:pPr>
            <w:r w:rsidRPr="00851210">
              <w:rPr>
                <w:rFonts w:ascii="Arial" w:hAnsi="Arial" w:cs="Arial"/>
              </w:rPr>
              <w:t>&lt;parameter&gt;:= {a parameter from the table below}</w:t>
            </w:r>
          </w:p>
        </w:tc>
      </w:tr>
      <w:tr w:rsidR="00BC44D8" w:rsidRPr="00851210" w:rsidTr="00BF50B6">
        <w:tc>
          <w:tcPr>
            <w:tcW w:w="8897" w:type="dxa"/>
            <w:gridSpan w:val="2"/>
          </w:tcPr>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1"/>
              <w:gridCol w:w="1513"/>
              <w:gridCol w:w="5387"/>
            </w:tblGrid>
            <w:tr w:rsidR="00BC44D8" w:rsidRPr="00851210" w:rsidTr="006A2A25">
              <w:trPr>
                <w:trHeight w:val="285"/>
              </w:trPr>
              <w:tc>
                <w:tcPr>
                  <w:tcW w:w="1315" w:type="dxa"/>
                  <w:shd w:val="clear" w:color="auto" w:fill="auto"/>
                  <w:noWrap/>
                  <w:vAlign w:val="center"/>
                </w:tcPr>
                <w:p w:rsidR="00BC44D8" w:rsidRPr="00851210" w:rsidRDefault="00BC44D8" w:rsidP="006D4CB4">
                  <w:pPr>
                    <w:pStyle w:val="a9"/>
                    <w:rPr>
                      <w:rFonts w:ascii="Arial" w:hAnsi="Arial" w:cs="Arial"/>
                      <w:b/>
                    </w:rPr>
                  </w:pPr>
                  <w:r w:rsidRPr="00851210">
                    <w:rPr>
                      <w:rFonts w:ascii="Arial" w:hAnsi="Arial" w:cs="Arial"/>
                      <w:b/>
                    </w:rPr>
                    <w:t>Parameters</w:t>
                  </w:r>
                </w:p>
              </w:tc>
              <w:tc>
                <w:tcPr>
                  <w:tcW w:w="1559" w:type="dxa"/>
                  <w:vAlign w:val="center"/>
                </w:tcPr>
                <w:p w:rsidR="00BC44D8" w:rsidRPr="00851210" w:rsidRDefault="00BC44D8" w:rsidP="006D4CB4">
                  <w:pPr>
                    <w:pStyle w:val="a9"/>
                    <w:rPr>
                      <w:rFonts w:ascii="Arial" w:hAnsi="Arial" w:cs="Arial"/>
                      <w:b/>
                    </w:rPr>
                  </w:pPr>
                  <w:r w:rsidRPr="00851210">
                    <w:rPr>
                      <w:rFonts w:ascii="Arial" w:hAnsi="Arial" w:cs="Arial"/>
                      <w:b/>
                    </w:rPr>
                    <w:t>Value</w:t>
                  </w:r>
                </w:p>
              </w:tc>
              <w:tc>
                <w:tcPr>
                  <w:tcW w:w="5387" w:type="dxa"/>
                  <w:shd w:val="clear" w:color="auto" w:fill="auto"/>
                  <w:noWrap/>
                  <w:vAlign w:val="center"/>
                </w:tcPr>
                <w:p w:rsidR="00BC44D8" w:rsidRPr="00851210" w:rsidRDefault="00BC44D8" w:rsidP="006D4CB4">
                  <w:pPr>
                    <w:pStyle w:val="a9"/>
                    <w:rPr>
                      <w:rFonts w:ascii="Arial" w:hAnsi="Arial" w:cs="Arial"/>
                      <w:b/>
                    </w:rPr>
                  </w:pPr>
                  <w:r w:rsidRPr="00851210">
                    <w:rPr>
                      <w:rFonts w:ascii="Arial" w:hAnsi="Arial" w:cs="Arial"/>
                      <w:b/>
                    </w:rPr>
                    <w:t>Description</w:t>
                  </w:r>
                </w:p>
              </w:tc>
            </w:tr>
            <w:tr w:rsidR="00BC44D8" w:rsidRPr="00851210" w:rsidTr="006A2A25">
              <w:trPr>
                <w:trHeight w:val="285"/>
              </w:trPr>
              <w:tc>
                <w:tcPr>
                  <w:tcW w:w="1315" w:type="dxa"/>
                  <w:shd w:val="clear" w:color="auto" w:fill="auto"/>
                  <w:noWrap/>
                  <w:vAlign w:val="center"/>
                </w:tcPr>
                <w:p w:rsidR="00BC44D8" w:rsidRPr="00851210" w:rsidRDefault="00BC44D8" w:rsidP="006D4CB4">
                  <w:pPr>
                    <w:pStyle w:val="a9"/>
                    <w:rPr>
                      <w:rFonts w:ascii="Arial" w:hAnsi="Arial" w:cs="Arial"/>
                    </w:rPr>
                  </w:pPr>
                  <w:r w:rsidRPr="00851210">
                    <w:rPr>
                      <w:rFonts w:ascii="Arial" w:hAnsi="Arial" w:cs="Arial"/>
                    </w:rPr>
                    <w:t>WVTP</w:t>
                  </w:r>
                </w:p>
              </w:tc>
              <w:tc>
                <w:tcPr>
                  <w:tcW w:w="1559" w:type="dxa"/>
                  <w:vAlign w:val="center"/>
                </w:tcPr>
                <w:p w:rsidR="00BC44D8" w:rsidRPr="00851210" w:rsidRDefault="00BC44D8" w:rsidP="006D4CB4">
                  <w:pPr>
                    <w:pStyle w:val="a9"/>
                    <w:rPr>
                      <w:rFonts w:ascii="Arial" w:hAnsi="Arial" w:cs="Arial"/>
                    </w:rPr>
                  </w:pPr>
                  <w:r w:rsidRPr="00851210">
                    <w:rPr>
                      <w:rFonts w:ascii="Arial" w:hAnsi="Arial" w:cs="Arial"/>
                    </w:rPr>
                    <w:t>&lt;type&gt;</w:t>
                  </w:r>
                </w:p>
              </w:tc>
              <w:tc>
                <w:tcPr>
                  <w:tcW w:w="5387" w:type="dxa"/>
                  <w:shd w:val="clear" w:color="auto" w:fill="auto"/>
                  <w:noWrap/>
                  <w:vAlign w:val="center"/>
                </w:tcPr>
                <w:p w:rsidR="00BC44D8" w:rsidRPr="00851210" w:rsidRDefault="00BC44D8" w:rsidP="006D4CB4">
                  <w:pPr>
                    <w:pStyle w:val="a9"/>
                    <w:rPr>
                      <w:rFonts w:ascii="Arial" w:hAnsi="Arial" w:cs="Arial"/>
                    </w:rPr>
                  </w:pPr>
                  <w:r w:rsidRPr="00851210">
                    <w:rPr>
                      <w:rFonts w:ascii="Arial" w:hAnsi="Arial" w:cs="Arial"/>
                    </w:rPr>
                    <w:t>Type of wave</w:t>
                  </w:r>
                </w:p>
              </w:tc>
            </w:tr>
            <w:tr w:rsidR="00BC44D8" w:rsidRPr="00851210" w:rsidTr="006A2A25">
              <w:trPr>
                <w:trHeight w:val="70"/>
              </w:trPr>
              <w:tc>
                <w:tcPr>
                  <w:tcW w:w="1315" w:type="dxa"/>
                  <w:shd w:val="clear" w:color="auto" w:fill="auto"/>
                  <w:noWrap/>
                  <w:vAlign w:val="center"/>
                </w:tcPr>
                <w:p w:rsidR="00BC44D8" w:rsidRPr="00851210" w:rsidRDefault="00BC44D8" w:rsidP="006D4CB4">
                  <w:pPr>
                    <w:pStyle w:val="a9"/>
                    <w:rPr>
                      <w:rFonts w:ascii="Arial" w:hAnsi="Arial" w:cs="Arial"/>
                    </w:rPr>
                  </w:pPr>
                  <w:r w:rsidRPr="00851210">
                    <w:rPr>
                      <w:rFonts w:ascii="Arial" w:hAnsi="Arial" w:cs="Arial"/>
                    </w:rPr>
                    <w:t>FRQ</w:t>
                  </w:r>
                </w:p>
              </w:tc>
              <w:tc>
                <w:tcPr>
                  <w:tcW w:w="1559" w:type="dxa"/>
                  <w:vAlign w:val="center"/>
                </w:tcPr>
                <w:p w:rsidR="00BC44D8" w:rsidRPr="00851210" w:rsidRDefault="00BC44D8" w:rsidP="006D4CB4">
                  <w:pPr>
                    <w:pStyle w:val="a9"/>
                    <w:rPr>
                      <w:rFonts w:ascii="Arial" w:hAnsi="Arial" w:cs="Arial"/>
                    </w:rPr>
                  </w:pPr>
                  <w:r w:rsidRPr="00851210">
                    <w:rPr>
                      <w:rFonts w:ascii="Arial" w:hAnsi="Arial" w:cs="Arial"/>
                    </w:rPr>
                    <w:t>&lt;frequency&gt;</w:t>
                  </w:r>
                </w:p>
              </w:tc>
              <w:tc>
                <w:tcPr>
                  <w:tcW w:w="5387" w:type="dxa"/>
                  <w:shd w:val="clear" w:color="auto" w:fill="auto"/>
                  <w:noWrap/>
                  <w:vAlign w:val="center"/>
                </w:tcPr>
                <w:p w:rsidR="00BC44D8" w:rsidRPr="00851210" w:rsidRDefault="00BC44D8" w:rsidP="006A2A25">
                  <w:pPr>
                    <w:pStyle w:val="a9"/>
                    <w:wordWrap w:val="0"/>
                    <w:rPr>
                      <w:rFonts w:ascii="Arial" w:hAnsi="Arial" w:cs="Arial"/>
                    </w:rPr>
                  </w:pPr>
                  <w:r w:rsidRPr="00851210">
                    <w:rPr>
                      <w:rFonts w:ascii="Arial" w:hAnsi="Arial" w:cs="Arial"/>
                    </w:rPr>
                    <w:t>Value of frequency. If wave type is Noise</w:t>
                  </w:r>
                  <w:r w:rsidR="00D37D1F" w:rsidRPr="00851210">
                    <w:rPr>
                      <w:rFonts w:ascii="Arial" w:hAnsi="Arial" w:cs="Arial"/>
                    </w:rPr>
                    <w:t xml:space="preserve"> or DC</w:t>
                  </w:r>
                  <w:r w:rsidRPr="00851210">
                    <w:rPr>
                      <w:rFonts w:ascii="Arial" w:hAnsi="Arial" w:cs="Arial"/>
                    </w:rPr>
                    <w:t xml:space="preserve">, you can’t set this parameter. </w:t>
                  </w:r>
                </w:p>
              </w:tc>
            </w:tr>
            <w:tr w:rsidR="00334E6A" w:rsidRPr="00851210" w:rsidTr="006A2A25">
              <w:trPr>
                <w:trHeight w:val="70"/>
              </w:trPr>
              <w:tc>
                <w:tcPr>
                  <w:tcW w:w="1315" w:type="dxa"/>
                  <w:shd w:val="clear" w:color="auto" w:fill="auto"/>
                  <w:noWrap/>
                  <w:vAlign w:val="center"/>
                </w:tcPr>
                <w:p w:rsidR="00334E6A" w:rsidRPr="00851210" w:rsidRDefault="00334E6A" w:rsidP="00EF2E04">
                  <w:pPr>
                    <w:pStyle w:val="a9"/>
                    <w:rPr>
                      <w:rFonts w:ascii="Arial" w:hAnsi="Arial" w:cs="Arial"/>
                      <w:color w:val="1B1700"/>
                    </w:rPr>
                  </w:pPr>
                  <w:r w:rsidRPr="00851210">
                    <w:rPr>
                      <w:rFonts w:ascii="Arial" w:hAnsi="Arial" w:cs="Arial"/>
                      <w:color w:val="1B1700"/>
                    </w:rPr>
                    <w:t>PERI</w:t>
                  </w:r>
                </w:p>
              </w:tc>
              <w:tc>
                <w:tcPr>
                  <w:tcW w:w="1559" w:type="dxa"/>
                  <w:vAlign w:val="center"/>
                </w:tcPr>
                <w:p w:rsidR="00334E6A" w:rsidRPr="00851210" w:rsidRDefault="00334E6A" w:rsidP="00EF2E04">
                  <w:pPr>
                    <w:pStyle w:val="a9"/>
                    <w:rPr>
                      <w:rFonts w:ascii="Arial" w:hAnsi="Arial" w:cs="Arial"/>
                    </w:rPr>
                  </w:pPr>
                  <w:r w:rsidRPr="00851210">
                    <w:rPr>
                      <w:rFonts w:ascii="Arial" w:hAnsi="Arial" w:cs="Arial"/>
                    </w:rPr>
                    <w:t>&lt;period&gt;</w:t>
                  </w:r>
                </w:p>
              </w:tc>
              <w:tc>
                <w:tcPr>
                  <w:tcW w:w="5387" w:type="dxa"/>
                  <w:shd w:val="clear" w:color="auto" w:fill="auto"/>
                  <w:noWrap/>
                  <w:vAlign w:val="center"/>
                </w:tcPr>
                <w:p w:rsidR="00334E6A" w:rsidRPr="00851210" w:rsidRDefault="00334E6A" w:rsidP="00541E07">
                  <w:pPr>
                    <w:pStyle w:val="a9"/>
                    <w:rPr>
                      <w:rFonts w:ascii="Arial" w:hAnsi="Arial" w:cs="Arial"/>
                    </w:rPr>
                  </w:pPr>
                  <w:r w:rsidRPr="00851210">
                    <w:rPr>
                      <w:rFonts w:ascii="Arial" w:hAnsi="Arial" w:cs="Arial"/>
                    </w:rPr>
                    <w:t>Value of period</w:t>
                  </w:r>
                  <w:r w:rsidR="00541E07" w:rsidRPr="00851210">
                    <w:rPr>
                      <w:rFonts w:ascii="Arial" w:hAnsi="Arial" w:cs="Arial"/>
                    </w:rPr>
                    <w:t xml:space="preserve">. </w:t>
                  </w:r>
                  <w:r w:rsidRPr="00851210">
                    <w:rPr>
                      <w:rFonts w:ascii="Arial" w:hAnsi="Arial" w:cs="Arial"/>
                    </w:rPr>
                    <w:t>If wave type is Noise</w:t>
                  </w:r>
                  <w:r w:rsidR="003B0A30" w:rsidRPr="00851210">
                    <w:rPr>
                      <w:rFonts w:ascii="Arial" w:hAnsi="Arial" w:cs="Arial"/>
                    </w:rPr>
                    <w:t xml:space="preserve"> or DC</w:t>
                  </w:r>
                  <w:r w:rsidRPr="00851210">
                    <w:rPr>
                      <w:rFonts w:ascii="Arial" w:hAnsi="Arial" w:cs="Arial"/>
                    </w:rPr>
                    <w:t>, you can’</w:t>
                  </w:r>
                  <w:r w:rsidR="00F51F42" w:rsidRPr="00851210">
                    <w:rPr>
                      <w:rFonts w:ascii="Arial" w:hAnsi="Arial" w:cs="Arial"/>
                    </w:rPr>
                    <w:t>t</w:t>
                  </w:r>
                  <w:r w:rsidRPr="00851210">
                    <w:rPr>
                      <w:rFonts w:ascii="Arial" w:hAnsi="Arial" w:cs="Arial"/>
                    </w:rPr>
                    <w:t xml:space="preserve"> set this parameter.</w:t>
                  </w:r>
                </w:p>
              </w:tc>
            </w:tr>
            <w:tr w:rsidR="00334E6A" w:rsidRPr="00851210" w:rsidTr="006A2A25">
              <w:trPr>
                <w:trHeight w:val="285"/>
              </w:trPr>
              <w:tc>
                <w:tcPr>
                  <w:tcW w:w="1315"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AMP</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w:t>
                  </w:r>
                  <w:r w:rsidR="009529BA" w:rsidRPr="00851210">
                    <w:rPr>
                      <w:rFonts w:ascii="Arial" w:hAnsi="Arial" w:cs="Arial"/>
                    </w:rPr>
                    <w:t>amplitude</w:t>
                  </w:r>
                  <w:r w:rsidRPr="00851210">
                    <w:rPr>
                      <w:rFonts w:ascii="Arial" w:hAnsi="Arial" w:cs="Arial"/>
                    </w:rPr>
                    <w:t>&gt;</w:t>
                  </w:r>
                </w:p>
              </w:tc>
              <w:tc>
                <w:tcPr>
                  <w:tcW w:w="5387" w:type="dxa"/>
                  <w:shd w:val="clear" w:color="auto" w:fill="auto"/>
                  <w:noWrap/>
                  <w:vAlign w:val="center"/>
                </w:tcPr>
                <w:p w:rsidR="00334E6A" w:rsidRPr="00851210" w:rsidRDefault="00334E6A" w:rsidP="00F00351">
                  <w:pPr>
                    <w:pStyle w:val="a9"/>
                    <w:wordWrap w:val="0"/>
                    <w:rPr>
                      <w:rFonts w:ascii="Arial" w:hAnsi="Arial" w:cs="Arial"/>
                    </w:rPr>
                  </w:pPr>
                  <w:r w:rsidRPr="00851210">
                    <w:rPr>
                      <w:rFonts w:ascii="Arial" w:hAnsi="Arial" w:cs="Arial"/>
                    </w:rPr>
                    <w:t xml:space="preserve">Value of </w:t>
                  </w:r>
                  <w:r w:rsidR="009529BA" w:rsidRPr="00851210">
                    <w:rPr>
                      <w:rFonts w:ascii="Arial" w:hAnsi="Arial" w:cs="Arial"/>
                    </w:rPr>
                    <w:t>amplitude</w:t>
                  </w:r>
                  <w:r w:rsidRPr="00851210">
                    <w:rPr>
                      <w:rFonts w:ascii="Arial" w:hAnsi="Arial" w:cs="Arial"/>
                    </w:rPr>
                    <w:t>. If wave type is Noise</w:t>
                  </w:r>
                  <w:r w:rsidR="00630B49" w:rsidRPr="00851210">
                    <w:rPr>
                      <w:rFonts w:ascii="Arial" w:hAnsi="Arial" w:cs="Arial"/>
                    </w:rPr>
                    <w:t xml:space="preserve"> or DC</w:t>
                  </w:r>
                  <w:r w:rsidRPr="00851210">
                    <w:rPr>
                      <w:rFonts w:ascii="Arial" w:hAnsi="Arial" w:cs="Arial"/>
                    </w:rPr>
                    <w:t>, you can’t set this parameter.</w:t>
                  </w:r>
                </w:p>
              </w:tc>
            </w:tr>
            <w:tr w:rsidR="00334E6A" w:rsidRPr="00851210" w:rsidTr="006A2A25">
              <w:trPr>
                <w:trHeight w:val="377"/>
              </w:trPr>
              <w:tc>
                <w:tcPr>
                  <w:tcW w:w="1315"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OFST</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&lt;offset&gt;</w:t>
                  </w:r>
                </w:p>
              </w:tc>
              <w:tc>
                <w:tcPr>
                  <w:tcW w:w="5387" w:type="dxa"/>
                  <w:shd w:val="clear" w:color="auto" w:fill="auto"/>
                  <w:noWrap/>
                  <w:vAlign w:val="center"/>
                </w:tcPr>
                <w:p w:rsidR="00334E6A" w:rsidRPr="00851210" w:rsidRDefault="00334E6A" w:rsidP="0044031A">
                  <w:pPr>
                    <w:pStyle w:val="a9"/>
                    <w:wordWrap w:val="0"/>
                    <w:rPr>
                      <w:rFonts w:ascii="Arial" w:hAnsi="Arial" w:cs="Arial"/>
                    </w:rPr>
                  </w:pPr>
                  <w:r w:rsidRPr="00851210">
                    <w:rPr>
                      <w:rFonts w:ascii="Arial" w:hAnsi="Arial" w:cs="Arial"/>
                    </w:rPr>
                    <w:t>Value of offset. If wa</w:t>
                  </w:r>
                  <w:r w:rsidR="00DB2DF1" w:rsidRPr="00851210">
                    <w:rPr>
                      <w:rFonts w:ascii="Arial" w:hAnsi="Arial" w:cs="Arial"/>
                    </w:rPr>
                    <w:t>ve type is Noise</w:t>
                  </w:r>
                  <w:r w:rsidR="00C11292" w:rsidRPr="00851210">
                    <w:rPr>
                      <w:rFonts w:ascii="Arial" w:hAnsi="Arial" w:cs="Arial"/>
                    </w:rPr>
                    <w:t xml:space="preserve"> or DC</w:t>
                  </w:r>
                  <w:r w:rsidR="00DB2DF1" w:rsidRPr="00851210">
                    <w:rPr>
                      <w:rFonts w:ascii="Arial" w:hAnsi="Arial" w:cs="Arial"/>
                    </w:rPr>
                    <w:t xml:space="preserve">, </w:t>
                  </w:r>
                  <w:r w:rsidR="00F00351" w:rsidRPr="00851210">
                    <w:rPr>
                      <w:rFonts w:ascii="Arial" w:hAnsi="Arial" w:cs="Arial"/>
                    </w:rPr>
                    <w:t xml:space="preserve">you can’t </w:t>
                  </w:r>
                  <w:r w:rsidR="0044031A" w:rsidRPr="00851210">
                    <w:rPr>
                      <w:rFonts w:ascii="Arial" w:hAnsi="Arial" w:cs="Arial"/>
                    </w:rPr>
                    <w:t xml:space="preserve">set this </w:t>
                  </w:r>
                  <w:r w:rsidRPr="00851210">
                    <w:rPr>
                      <w:rFonts w:ascii="Arial" w:hAnsi="Arial" w:cs="Arial"/>
                    </w:rPr>
                    <w:t>parameter.</w:t>
                  </w:r>
                </w:p>
              </w:tc>
            </w:tr>
            <w:tr w:rsidR="00334E6A" w:rsidRPr="00851210" w:rsidTr="006A2A25">
              <w:trPr>
                <w:trHeight w:val="285"/>
              </w:trPr>
              <w:tc>
                <w:tcPr>
                  <w:tcW w:w="1315"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SYM</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&lt;symmetry&gt;</w:t>
                  </w:r>
                </w:p>
              </w:tc>
              <w:tc>
                <w:tcPr>
                  <w:tcW w:w="5387"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 xml:space="preserve">Value of symmetry. Only </w:t>
                  </w:r>
                  <w:r w:rsidR="00D72ABF" w:rsidRPr="00851210">
                    <w:rPr>
                      <w:rFonts w:ascii="Arial" w:hAnsi="Arial" w:cs="Arial"/>
                    </w:rPr>
                    <w:t xml:space="preserve">when </w:t>
                  </w:r>
                  <w:r w:rsidRPr="00851210">
                    <w:rPr>
                      <w:rFonts w:ascii="Arial" w:hAnsi="Arial" w:cs="Arial"/>
                    </w:rPr>
                    <w:t>wave type is Ramp, you can set this parameter.</w:t>
                  </w:r>
                </w:p>
              </w:tc>
            </w:tr>
            <w:tr w:rsidR="00334E6A" w:rsidRPr="00851210" w:rsidTr="006A2A25">
              <w:trPr>
                <w:trHeight w:val="285"/>
              </w:trPr>
              <w:tc>
                <w:tcPr>
                  <w:tcW w:w="1315"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DUTY</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&lt;duty&gt;</w:t>
                  </w:r>
                </w:p>
              </w:tc>
              <w:tc>
                <w:tcPr>
                  <w:tcW w:w="5387"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Value of duty cycle. Only</w:t>
                  </w:r>
                  <w:r w:rsidR="00D72ABF" w:rsidRPr="00851210">
                    <w:rPr>
                      <w:rFonts w:ascii="Arial" w:hAnsi="Arial" w:cs="Arial"/>
                    </w:rPr>
                    <w:t xml:space="preserve"> when</w:t>
                  </w:r>
                  <w:r w:rsidRPr="00851210">
                    <w:rPr>
                      <w:rFonts w:ascii="Arial" w:hAnsi="Arial" w:cs="Arial"/>
                    </w:rPr>
                    <w:t xml:space="preserve"> wave type is Square and Pulse, you can set this parameter.</w:t>
                  </w:r>
                </w:p>
              </w:tc>
            </w:tr>
            <w:tr w:rsidR="00334E6A" w:rsidRPr="00851210" w:rsidTr="006A2A25">
              <w:trPr>
                <w:trHeight w:val="285"/>
              </w:trPr>
              <w:tc>
                <w:tcPr>
                  <w:tcW w:w="1315"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PHSE</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&lt;phase&gt;</w:t>
                  </w:r>
                </w:p>
              </w:tc>
              <w:tc>
                <w:tcPr>
                  <w:tcW w:w="5387" w:type="dxa"/>
                  <w:shd w:val="clear" w:color="auto" w:fill="auto"/>
                  <w:noWrap/>
                  <w:vAlign w:val="center"/>
                </w:tcPr>
                <w:p w:rsidR="00334E6A" w:rsidRPr="00851210" w:rsidRDefault="00334E6A" w:rsidP="00B97CA7">
                  <w:pPr>
                    <w:pStyle w:val="a9"/>
                    <w:wordWrap w:val="0"/>
                    <w:rPr>
                      <w:rFonts w:ascii="Arial" w:hAnsi="Arial" w:cs="Arial"/>
                    </w:rPr>
                  </w:pPr>
                  <w:r w:rsidRPr="00851210">
                    <w:rPr>
                      <w:rFonts w:ascii="Arial" w:hAnsi="Arial" w:cs="Arial"/>
                    </w:rPr>
                    <w:t xml:space="preserve">Value </w:t>
                  </w:r>
                  <w:r w:rsidR="00B02FDB" w:rsidRPr="00851210">
                    <w:rPr>
                      <w:rFonts w:ascii="Arial" w:hAnsi="Arial" w:cs="Arial"/>
                    </w:rPr>
                    <w:t>of phase. If wave type is Noise</w:t>
                  </w:r>
                  <w:r w:rsidR="003D1A33" w:rsidRPr="00851210">
                    <w:rPr>
                      <w:rFonts w:ascii="Arial" w:hAnsi="Arial" w:cs="Arial"/>
                    </w:rPr>
                    <w:t xml:space="preserve"> </w:t>
                  </w:r>
                  <w:r w:rsidR="00B97CA7" w:rsidRPr="00851210">
                    <w:rPr>
                      <w:rFonts w:ascii="Arial" w:hAnsi="Arial" w:cs="Arial"/>
                    </w:rPr>
                    <w:t xml:space="preserve">or </w:t>
                  </w:r>
                  <w:r w:rsidR="00B02FDB" w:rsidRPr="00851210">
                    <w:rPr>
                      <w:rFonts w:ascii="Arial" w:hAnsi="Arial" w:cs="Arial"/>
                    </w:rPr>
                    <w:t>Pulse</w:t>
                  </w:r>
                  <w:r w:rsidR="00B97CA7" w:rsidRPr="00851210">
                    <w:rPr>
                      <w:rFonts w:ascii="Arial" w:hAnsi="Arial" w:cs="Arial"/>
                    </w:rPr>
                    <w:t xml:space="preserve"> or DC</w:t>
                  </w:r>
                  <w:r w:rsidR="00716668" w:rsidRPr="00851210">
                    <w:rPr>
                      <w:rFonts w:ascii="Arial" w:hAnsi="Arial" w:cs="Arial"/>
                    </w:rPr>
                    <w:t>, you</w:t>
                  </w:r>
                  <w:r w:rsidRPr="00851210">
                    <w:rPr>
                      <w:rFonts w:ascii="Arial" w:hAnsi="Arial" w:cs="Arial"/>
                    </w:rPr>
                    <w:t xml:space="preserve"> can’t set this parameter.</w:t>
                  </w:r>
                </w:p>
              </w:tc>
            </w:tr>
            <w:tr w:rsidR="00334E6A" w:rsidRPr="00851210" w:rsidTr="006A2A25">
              <w:trPr>
                <w:trHeight w:val="285"/>
              </w:trPr>
              <w:tc>
                <w:tcPr>
                  <w:tcW w:w="1315"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STDEV</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&lt;stdev&gt;</w:t>
                  </w:r>
                </w:p>
              </w:tc>
              <w:tc>
                <w:tcPr>
                  <w:tcW w:w="5387"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 xml:space="preserve">Value of Noise wave stdev. Only </w:t>
                  </w:r>
                  <w:r w:rsidR="004B2AA8" w:rsidRPr="00851210">
                    <w:rPr>
                      <w:rFonts w:ascii="Arial" w:hAnsi="Arial" w:cs="Arial"/>
                    </w:rPr>
                    <w:t xml:space="preserve">when </w:t>
                  </w:r>
                  <w:r w:rsidRPr="00851210">
                    <w:rPr>
                      <w:rFonts w:ascii="Arial" w:hAnsi="Arial" w:cs="Arial"/>
                    </w:rPr>
                    <w:t xml:space="preserve">wave type is </w:t>
                  </w:r>
                  <w:r w:rsidRPr="00851210">
                    <w:rPr>
                      <w:rFonts w:ascii="Arial" w:hAnsi="Arial" w:cs="Arial"/>
                    </w:rPr>
                    <w:lastRenderedPageBreak/>
                    <w:t>Noise, you can set this parameter.</w:t>
                  </w:r>
                </w:p>
              </w:tc>
            </w:tr>
            <w:tr w:rsidR="00334E6A" w:rsidRPr="00851210" w:rsidTr="006A2A25">
              <w:trPr>
                <w:trHeight w:val="285"/>
              </w:trPr>
              <w:tc>
                <w:tcPr>
                  <w:tcW w:w="1315"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lastRenderedPageBreak/>
                    <w:t>MEAN</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&lt;mean&gt;</w:t>
                  </w:r>
                </w:p>
              </w:tc>
              <w:tc>
                <w:tcPr>
                  <w:tcW w:w="5387"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 xml:space="preserve">Value of Noise wave mean. Only </w:t>
                  </w:r>
                  <w:r w:rsidR="004B7F42" w:rsidRPr="00851210">
                    <w:rPr>
                      <w:rFonts w:ascii="Arial" w:hAnsi="Arial" w:cs="Arial"/>
                    </w:rPr>
                    <w:t xml:space="preserve">when </w:t>
                  </w:r>
                  <w:r w:rsidRPr="00851210">
                    <w:rPr>
                      <w:rFonts w:ascii="Arial" w:hAnsi="Arial" w:cs="Arial"/>
                    </w:rPr>
                    <w:t>wave type is Noise, you can set this parameter.</w:t>
                  </w:r>
                </w:p>
              </w:tc>
            </w:tr>
            <w:tr w:rsidR="00334E6A" w:rsidRPr="00851210" w:rsidTr="006A2A25">
              <w:trPr>
                <w:trHeight w:val="285"/>
              </w:trPr>
              <w:tc>
                <w:tcPr>
                  <w:tcW w:w="1315"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rPr>
                    <w:t>WIDTH</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&lt;width&gt;</w:t>
                  </w:r>
                </w:p>
              </w:tc>
              <w:tc>
                <w:tcPr>
                  <w:tcW w:w="5387" w:type="dxa"/>
                  <w:shd w:val="clear" w:color="auto" w:fill="auto"/>
                  <w:noWrap/>
                  <w:vAlign w:val="center"/>
                </w:tcPr>
                <w:p w:rsidR="00334E6A" w:rsidRPr="00851210" w:rsidRDefault="00334E6A" w:rsidP="003347FC">
                  <w:pPr>
                    <w:pStyle w:val="a9"/>
                    <w:rPr>
                      <w:rFonts w:ascii="Arial" w:hAnsi="Arial" w:cs="Arial"/>
                    </w:rPr>
                  </w:pPr>
                  <w:r w:rsidRPr="00851210">
                    <w:rPr>
                      <w:rFonts w:ascii="Arial" w:hAnsi="Arial" w:cs="Arial"/>
                    </w:rPr>
                    <w:t>Value of width</w:t>
                  </w:r>
                  <w:r w:rsidR="003347FC" w:rsidRPr="00851210">
                    <w:rPr>
                      <w:rFonts w:ascii="Arial" w:hAnsi="Arial" w:cs="Arial"/>
                    </w:rPr>
                    <w:t xml:space="preserve">. </w:t>
                  </w:r>
                  <w:r w:rsidRPr="00851210">
                    <w:rPr>
                      <w:rFonts w:ascii="Arial" w:hAnsi="Arial" w:cs="Arial"/>
                    </w:rPr>
                    <w:t xml:space="preserve">Only </w:t>
                  </w:r>
                  <w:r w:rsidR="00336345" w:rsidRPr="00851210">
                    <w:rPr>
                      <w:rFonts w:ascii="Arial" w:hAnsi="Arial" w:cs="Arial"/>
                    </w:rPr>
                    <w:t xml:space="preserve">when </w:t>
                  </w:r>
                  <w:r w:rsidRPr="00851210">
                    <w:rPr>
                      <w:rFonts w:ascii="Arial" w:hAnsi="Arial" w:cs="Arial"/>
                    </w:rPr>
                    <w:t>wave type is Pulse, you can set this parameter.</w:t>
                  </w:r>
                </w:p>
              </w:tc>
            </w:tr>
            <w:tr w:rsidR="00334E6A" w:rsidRPr="00851210" w:rsidTr="006A2A25">
              <w:trPr>
                <w:trHeight w:val="285"/>
              </w:trPr>
              <w:tc>
                <w:tcPr>
                  <w:tcW w:w="1315" w:type="dxa"/>
                  <w:shd w:val="clear" w:color="auto" w:fill="auto"/>
                  <w:noWrap/>
                  <w:vAlign w:val="center"/>
                </w:tcPr>
                <w:p w:rsidR="00334E6A" w:rsidRPr="00851210" w:rsidRDefault="00334E6A" w:rsidP="00A060ED">
                  <w:pPr>
                    <w:pStyle w:val="a9"/>
                    <w:rPr>
                      <w:rFonts w:ascii="Arial" w:hAnsi="Arial" w:cs="Arial"/>
                    </w:rPr>
                  </w:pPr>
                  <w:r w:rsidRPr="00851210">
                    <w:rPr>
                      <w:rFonts w:ascii="Arial" w:hAnsi="Arial" w:cs="Arial"/>
                    </w:rPr>
                    <w:t>RISE</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&lt;rise&gt;</w:t>
                  </w:r>
                </w:p>
              </w:tc>
              <w:tc>
                <w:tcPr>
                  <w:tcW w:w="5387" w:type="dxa"/>
                  <w:shd w:val="clear" w:color="auto" w:fill="auto"/>
                  <w:noWrap/>
                  <w:vAlign w:val="center"/>
                </w:tcPr>
                <w:p w:rsidR="00334E6A" w:rsidRPr="00851210" w:rsidRDefault="00334E6A" w:rsidP="003347FC">
                  <w:pPr>
                    <w:pStyle w:val="a9"/>
                    <w:rPr>
                      <w:rFonts w:ascii="Arial" w:hAnsi="Arial" w:cs="Arial"/>
                    </w:rPr>
                  </w:pPr>
                  <w:r w:rsidRPr="00851210">
                    <w:rPr>
                      <w:rFonts w:ascii="Arial" w:hAnsi="Arial" w:cs="Arial"/>
                    </w:rPr>
                    <w:t>Value of rise</w:t>
                  </w:r>
                  <w:r w:rsidR="00476314" w:rsidRPr="00851210">
                    <w:rPr>
                      <w:rFonts w:ascii="Arial" w:hAnsi="Arial" w:cs="Arial"/>
                    </w:rPr>
                    <w:t xml:space="preserve"> time</w:t>
                  </w:r>
                  <w:r w:rsidR="003347FC" w:rsidRPr="00851210">
                    <w:rPr>
                      <w:rFonts w:ascii="Arial" w:hAnsi="Arial" w:cs="Arial"/>
                    </w:rPr>
                    <w:t xml:space="preserve">. </w:t>
                  </w:r>
                  <w:r w:rsidRPr="00851210">
                    <w:rPr>
                      <w:rFonts w:ascii="Arial" w:hAnsi="Arial" w:cs="Arial"/>
                    </w:rPr>
                    <w:t xml:space="preserve">Only </w:t>
                  </w:r>
                  <w:r w:rsidR="00336345" w:rsidRPr="00851210">
                    <w:rPr>
                      <w:rFonts w:ascii="Arial" w:hAnsi="Arial" w:cs="Arial"/>
                    </w:rPr>
                    <w:t xml:space="preserve">when </w:t>
                  </w:r>
                  <w:r w:rsidRPr="00851210">
                    <w:rPr>
                      <w:rFonts w:ascii="Arial" w:hAnsi="Arial" w:cs="Arial"/>
                    </w:rPr>
                    <w:t>wave type is</w:t>
                  </w:r>
                  <w:r w:rsidR="00BF15F2" w:rsidRPr="00851210">
                    <w:rPr>
                      <w:rFonts w:ascii="Arial" w:hAnsi="Arial" w:cs="Arial"/>
                    </w:rPr>
                    <w:t xml:space="preserve"> </w:t>
                  </w:r>
                  <w:r w:rsidRPr="00851210">
                    <w:rPr>
                      <w:rFonts w:ascii="Arial" w:hAnsi="Arial" w:cs="Arial"/>
                    </w:rPr>
                    <w:t>Pulse, you can set this parameter.</w:t>
                  </w:r>
                </w:p>
              </w:tc>
            </w:tr>
            <w:tr w:rsidR="00334E6A" w:rsidRPr="00851210" w:rsidTr="006A2A25">
              <w:trPr>
                <w:trHeight w:val="285"/>
              </w:trPr>
              <w:tc>
                <w:tcPr>
                  <w:tcW w:w="1315" w:type="dxa"/>
                  <w:shd w:val="clear" w:color="auto" w:fill="auto"/>
                  <w:noWrap/>
                  <w:vAlign w:val="center"/>
                </w:tcPr>
                <w:p w:rsidR="00334E6A" w:rsidRPr="00851210" w:rsidRDefault="00334E6A" w:rsidP="00A060ED">
                  <w:pPr>
                    <w:pStyle w:val="a9"/>
                    <w:rPr>
                      <w:rFonts w:ascii="Arial" w:hAnsi="Arial" w:cs="Arial"/>
                    </w:rPr>
                  </w:pPr>
                  <w:r w:rsidRPr="00851210">
                    <w:rPr>
                      <w:rFonts w:ascii="Arial" w:hAnsi="Arial" w:cs="Arial"/>
                    </w:rPr>
                    <w:t>FALL</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&lt;fall&gt;</w:t>
                  </w:r>
                </w:p>
              </w:tc>
              <w:tc>
                <w:tcPr>
                  <w:tcW w:w="5387" w:type="dxa"/>
                  <w:shd w:val="clear" w:color="auto" w:fill="auto"/>
                  <w:noWrap/>
                  <w:vAlign w:val="center"/>
                </w:tcPr>
                <w:p w:rsidR="00334E6A" w:rsidRPr="00851210" w:rsidRDefault="00334E6A" w:rsidP="003347FC">
                  <w:pPr>
                    <w:pStyle w:val="a9"/>
                    <w:rPr>
                      <w:rFonts w:ascii="Arial" w:hAnsi="Arial" w:cs="Arial"/>
                    </w:rPr>
                  </w:pPr>
                  <w:r w:rsidRPr="00851210">
                    <w:rPr>
                      <w:rFonts w:ascii="Arial" w:hAnsi="Arial" w:cs="Arial"/>
                    </w:rPr>
                    <w:t>Value of fall</w:t>
                  </w:r>
                  <w:r w:rsidR="00095E0F" w:rsidRPr="00851210">
                    <w:rPr>
                      <w:rFonts w:ascii="Arial" w:hAnsi="Arial" w:cs="Arial"/>
                    </w:rPr>
                    <w:t xml:space="preserve"> time</w:t>
                  </w:r>
                  <w:r w:rsidR="003347FC" w:rsidRPr="00851210">
                    <w:rPr>
                      <w:rFonts w:ascii="Arial" w:hAnsi="Arial" w:cs="Arial"/>
                    </w:rPr>
                    <w:t xml:space="preserve">. </w:t>
                  </w:r>
                  <w:r w:rsidRPr="00851210">
                    <w:rPr>
                      <w:rFonts w:ascii="Arial" w:hAnsi="Arial" w:cs="Arial"/>
                    </w:rPr>
                    <w:t xml:space="preserve">Only </w:t>
                  </w:r>
                  <w:r w:rsidR="00336345" w:rsidRPr="00851210">
                    <w:rPr>
                      <w:rFonts w:ascii="Arial" w:hAnsi="Arial" w:cs="Arial"/>
                    </w:rPr>
                    <w:t xml:space="preserve">when </w:t>
                  </w:r>
                  <w:r w:rsidRPr="00851210">
                    <w:rPr>
                      <w:rFonts w:ascii="Arial" w:hAnsi="Arial" w:cs="Arial"/>
                    </w:rPr>
                    <w:t>wave type is</w:t>
                  </w:r>
                  <w:r w:rsidR="00397755" w:rsidRPr="00851210">
                    <w:rPr>
                      <w:rFonts w:ascii="Arial" w:hAnsi="Arial" w:cs="Arial"/>
                    </w:rPr>
                    <w:t xml:space="preserve"> </w:t>
                  </w:r>
                  <w:r w:rsidRPr="00851210">
                    <w:rPr>
                      <w:rFonts w:ascii="Arial" w:hAnsi="Arial" w:cs="Arial"/>
                    </w:rPr>
                    <w:t>Pulse, you can set this parameter.</w:t>
                  </w:r>
                </w:p>
              </w:tc>
            </w:tr>
            <w:tr w:rsidR="00334E6A" w:rsidRPr="00851210" w:rsidTr="006A2A25">
              <w:trPr>
                <w:trHeight w:val="285"/>
              </w:trPr>
              <w:tc>
                <w:tcPr>
                  <w:tcW w:w="1315" w:type="dxa"/>
                  <w:shd w:val="clear" w:color="auto" w:fill="auto"/>
                  <w:noWrap/>
                  <w:vAlign w:val="center"/>
                </w:tcPr>
                <w:p w:rsidR="00334E6A" w:rsidRPr="00851210" w:rsidRDefault="00334E6A" w:rsidP="006D4CB4">
                  <w:pPr>
                    <w:pStyle w:val="a9"/>
                    <w:rPr>
                      <w:rFonts w:ascii="Arial" w:hAnsi="Arial" w:cs="Arial"/>
                    </w:rPr>
                  </w:pPr>
                  <w:r w:rsidRPr="00851210">
                    <w:rPr>
                      <w:rFonts w:ascii="Arial" w:hAnsi="Arial" w:cs="Arial"/>
                      <w:color w:val="1B1700"/>
                    </w:rPr>
                    <w:t>DLY</w:t>
                  </w:r>
                </w:p>
              </w:tc>
              <w:tc>
                <w:tcPr>
                  <w:tcW w:w="1559" w:type="dxa"/>
                  <w:vAlign w:val="center"/>
                </w:tcPr>
                <w:p w:rsidR="00334E6A" w:rsidRPr="00851210" w:rsidRDefault="00334E6A" w:rsidP="006D4CB4">
                  <w:pPr>
                    <w:pStyle w:val="a9"/>
                    <w:rPr>
                      <w:rFonts w:ascii="Arial" w:hAnsi="Arial" w:cs="Arial"/>
                    </w:rPr>
                  </w:pPr>
                  <w:r w:rsidRPr="00851210">
                    <w:rPr>
                      <w:rFonts w:ascii="Arial" w:hAnsi="Arial" w:cs="Arial"/>
                    </w:rPr>
                    <w:t>&lt;delay&gt;</w:t>
                  </w:r>
                </w:p>
              </w:tc>
              <w:tc>
                <w:tcPr>
                  <w:tcW w:w="5387" w:type="dxa"/>
                  <w:shd w:val="clear" w:color="auto" w:fill="auto"/>
                  <w:noWrap/>
                  <w:vAlign w:val="center"/>
                </w:tcPr>
                <w:p w:rsidR="00334E6A" w:rsidRPr="00851210" w:rsidRDefault="00334E6A" w:rsidP="003347FC">
                  <w:pPr>
                    <w:pStyle w:val="a9"/>
                    <w:rPr>
                      <w:rFonts w:ascii="Arial" w:hAnsi="Arial" w:cs="Arial"/>
                    </w:rPr>
                  </w:pPr>
                  <w:r w:rsidRPr="00851210">
                    <w:rPr>
                      <w:rFonts w:ascii="Arial" w:hAnsi="Arial" w:cs="Arial"/>
                    </w:rPr>
                    <w:t>Value of</w:t>
                  </w:r>
                  <w:r w:rsidR="00BC57CB" w:rsidRPr="00851210">
                    <w:rPr>
                      <w:rFonts w:ascii="Arial" w:hAnsi="Arial" w:cs="Arial"/>
                    </w:rPr>
                    <w:t xml:space="preserve"> delay</w:t>
                  </w:r>
                  <w:r w:rsidR="003347FC" w:rsidRPr="00851210">
                    <w:rPr>
                      <w:rFonts w:ascii="Arial" w:hAnsi="Arial" w:cs="Arial"/>
                    </w:rPr>
                    <w:t xml:space="preserve">. </w:t>
                  </w:r>
                  <w:r w:rsidR="00BC57CB" w:rsidRPr="00851210">
                    <w:rPr>
                      <w:rFonts w:ascii="Arial" w:hAnsi="Arial" w:cs="Arial"/>
                    </w:rPr>
                    <w:t>Only</w:t>
                  </w:r>
                  <w:r w:rsidR="00336345" w:rsidRPr="00851210">
                    <w:rPr>
                      <w:rFonts w:ascii="Arial" w:hAnsi="Arial" w:cs="Arial"/>
                    </w:rPr>
                    <w:t xml:space="preserve"> when</w:t>
                  </w:r>
                  <w:r w:rsidR="00BC57CB" w:rsidRPr="00851210">
                    <w:rPr>
                      <w:rFonts w:ascii="Arial" w:hAnsi="Arial" w:cs="Arial"/>
                    </w:rPr>
                    <w:t xml:space="preserve"> wave type is Pulse</w:t>
                  </w:r>
                  <w:r w:rsidRPr="00851210">
                    <w:rPr>
                      <w:rFonts w:ascii="Arial" w:hAnsi="Arial" w:cs="Arial"/>
                    </w:rPr>
                    <w:t>,</w:t>
                  </w:r>
                  <w:r w:rsidR="00BC57CB" w:rsidRPr="00851210">
                    <w:rPr>
                      <w:rFonts w:ascii="Arial" w:hAnsi="Arial" w:cs="Arial"/>
                    </w:rPr>
                    <w:t xml:space="preserve"> </w:t>
                  </w:r>
                  <w:r w:rsidRPr="00851210">
                    <w:rPr>
                      <w:rFonts w:ascii="Arial" w:hAnsi="Arial" w:cs="Arial"/>
                    </w:rPr>
                    <w:t>you can set this parameter.</w:t>
                  </w:r>
                </w:p>
              </w:tc>
            </w:tr>
            <w:tr w:rsidR="00334E6A" w:rsidRPr="00851210" w:rsidTr="006A2A25">
              <w:trPr>
                <w:trHeight w:val="285"/>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E6A" w:rsidRPr="00851210" w:rsidRDefault="00334E6A" w:rsidP="006D4CB4">
                  <w:pPr>
                    <w:pStyle w:val="a9"/>
                    <w:rPr>
                      <w:rFonts w:ascii="Arial" w:hAnsi="Arial" w:cs="Arial"/>
                      <w:color w:val="1B1700"/>
                    </w:rPr>
                  </w:pPr>
                  <w:r w:rsidRPr="00851210">
                    <w:rPr>
                      <w:rFonts w:ascii="Arial" w:hAnsi="Arial" w:cs="Arial"/>
                      <w:color w:val="1B1700"/>
                    </w:rPr>
                    <w:t>HLEV</w:t>
                  </w:r>
                </w:p>
              </w:tc>
              <w:tc>
                <w:tcPr>
                  <w:tcW w:w="1559" w:type="dxa"/>
                  <w:tcBorders>
                    <w:top w:val="single" w:sz="4" w:space="0" w:color="auto"/>
                    <w:left w:val="single" w:sz="4" w:space="0" w:color="auto"/>
                    <w:bottom w:val="single" w:sz="4" w:space="0" w:color="auto"/>
                    <w:right w:val="single" w:sz="4" w:space="0" w:color="auto"/>
                  </w:tcBorders>
                  <w:vAlign w:val="center"/>
                </w:tcPr>
                <w:p w:rsidR="00334E6A" w:rsidRPr="00851210" w:rsidRDefault="00334E6A" w:rsidP="006D4CB4">
                  <w:pPr>
                    <w:pStyle w:val="a9"/>
                    <w:rPr>
                      <w:rFonts w:ascii="Arial" w:hAnsi="Arial" w:cs="Arial"/>
                    </w:rPr>
                  </w:pPr>
                  <w:r w:rsidRPr="00851210">
                    <w:rPr>
                      <w:rFonts w:ascii="Arial" w:hAnsi="Arial" w:cs="Arial"/>
                    </w:rPr>
                    <w:t>&lt;high level&gt;</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E6A" w:rsidRPr="00851210" w:rsidRDefault="00334E6A" w:rsidP="003347FC">
                  <w:pPr>
                    <w:pStyle w:val="a9"/>
                    <w:rPr>
                      <w:rFonts w:ascii="Arial" w:hAnsi="Arial" w:cs="Arial"/>
                    </w:rPr>
                  </w:pPr>
                  <w:r w:rsidRPr="00851210">
                    <w:rPr>
                      <w:rFonts w:ascii="Arial" w:hAnsi="Arial" w:cs="Arial"/>
                    </w:rPr>
                    <w:t>Value of high level</w:t>
                  </w:r>
                  <w:r w:rsidR="003347FC" w:rsidRPr="00851210">
                    <w:rPr>
                      <w:rFonts w:ascii="Arial" w:hAnsi="Arial" w:cs="Arial"/>
                    </w:rPr>
                    <w:t xml:space="preserve">. </w:t>
                  </w:r>
                  <w:r w:rsidR="007B07BD" w:rsidRPr="00851210">
                    <w:rPr>
                      <w:rFonts w:ascii="Arial" w:hAnsi="Arial" w:cs="Arial"/>
                    </w:rPr>
                    <w:t>If wave type is Noise</w:t>
                  </w:r>
                  <w:r w:rsidR="00B97CA7" w:rsidRPr="00851210">
                    <w:rPr>
                      <w:rFonts w:ascii="Arial" w:hAnsi="Arial" w:cs="Arial"/>
                    </w:rPr>
                    <w:t xml:space="preserve"> or DC</w:t>
                  </w:r>
                  <w:r w:rsidR="007B07BD" w:rsidRPr="00851210">
                    <w:rPr>
                      <w:rFonts w:ascii="Arial" w:hAnsi="Arial" w:cs="Arial"/>
                    </w:rPr>
                    <w:t>, you can</w:t>
                  </w:r>
                  <w:r w:rsidRPr="00851210">
                    <w:rPr>
                      <w:rFonts w:ascii="Arial" w:hAnsi="Arial" w:cs="Arial"/>
                    </w:rPr>
                    <w:t>’</w:t>
                  </w:r>
                  <w:r w:rsidR="007B07BD" w:rsidRPr="00851210">
                    <w:rPr>
                      <w:rFonts w:ascii="Arial" w:hAnsi="Arial" w:cs="Arial"/>
                    </w:rPr>
                    <w:t>t</w:t>
                  </w:r>
                  <w:r w:rsidRPr="00851210">
                    <w:rPr>
                      <w:rFonts w:ascii="Arial" w:hAnsi="Arial" w:cs="Arial"/>
                    </w:rPr>
                    <w:t xml:space="preserve"> set this parameter.</w:t>
                  </w:r>
                </w:p>
              </w:tc>
            </w:tr>
            <w:tr w:rsidR="00334E6A" w:rsidRPr="00851210" w:rsidTr="006A2A25">
              <w:trPr>
                <w:trHeight w:val="285"/>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E6A" w:rsidRPr="00851210" w:rsidRDefault="00334E6A" w:rsidP="006D4CB4">
                  <w:pPr>
                    <w:pStyle w:val="a9"/>
                    <w:rPr>
                      <w:rFonts w:ascii="Arial" w:hAnsi="Arial" w:cs="Arial"/>
                      <w:color w:val="1B1700"/>
                    </w:rPr>
                  </w:pPr>
                  <w:r w:rsidRPr="00851210">
                    <w:rPr>
                      <w:rFonts w:ascii="Arial" w:hAnsi="Arial" w:cs="Arial"/>
                      <w:color w:val="1B1700"/>
                    </w:rPr>
                    <w:t>LLEV</w:t>
                  </w:r>
                </w:p>
              </w:tc>
              <w:tc>
                <w:tcPr>
                  <w:tcW w:w="1559" w:type="dxa"/>
                  <w:tcBorders>
                    <w:top w:val="single" w:sz="4" w:space="0" w:color="auto"/>
                    <w:left w:val="single" w:sz="4" w:space="0" w:color="auto"/>
                    <w:bottom w:val="single" w:sz="4" w:space="0" w:color="auto"/>
                    <w:right w:val="single" w:sz="4" w:space="0" w:color="auto"/>
                  </w:tcBorders>
                  <w:vAlign w:val="center"/>
                </w:tcPr>
                <w:p w:rsidR="00334E6A" w:rsidRPr="00851210" w:rsidRDefault="00334E6A" w:rsidP="006D4CB4">
                  <w:pPr>
                    <w:pStyle w:val="a9"/>
                    <w:rPr>
                      <w:rFonts w:ascii="Arial" w:hAnsi="Arial" w:cs="Arial"/>
                    </w:rPr>
                  </w:pPr>
                  <w:r w:rsidRPr="00851210">
                    <w:rPr>
                      <w:rFonts w:ascii="Arial" w:hAnsi="Arial" w:cs="Arial"/>
                    </w:rPr>
                    <w:t>&lt;low level&gt;</w:t>
                  </w:r>
                </w:p>
              </w:tc>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E6A" w:rsidRPr="00851210" w:rsidRDefault="00334E6A" w:rsidP="003347FC">
                  <w:pPr>
                    <w:pStyle w:val="a9"/>
                    <w:rPr>
                      <w:rFonts w:ascii="Arial" w:hAnsi="Arial" w:cs="Arial"/>
                    </w:rPr>
                  </w:pPr>
                  <w:r w:rsidRPr="00851210">
                    <w:rPr>
                      <w:rFonts w:ascii="Arial" w:hAnsi="Arial" w:cs="Arial"/>
                    </w:rPr>
                    <w:t>Value of low level</w:t>
                  </w:r>
                  <w:r w:rsidR="003347FC" w:rsidRPr="00851210">
                    <w:rPr>
                      <w:rFonts w:ascii="Arial" w:hAnsi="Arial" w:cs="Arial"/>
                    </w:rPr>
                    <w:t xml:space="preserve">. </w:t>
                  </w:r>
                  <w:r w:rsidRPr="00851210">
                    <w:rPr>
                      <w:rFonts w:ascii="Arial" w:hAnsi="Arial" w:cs="Arial"/>
                    </w:rPr>
                    <w:t>If wave type is Noise</w:t>
                  </w:r>
                  <w:r w:rsidR="00B97CA7" w:rsidRPr="00851210">
                    <w:rPr>
                      <w:rFonts w:ascii="Arial" w:hAnsi="Arial" w:cs="Arial"/>
                    </w:rPr>
                    <w:t xml:space="preserve"> or DC</w:t>
                  </w:r>
                  <w:r w:rsidRPr="00851210">
                    <w:rPr>
                      <w:rFonts w:ascii="Arial" w:hAnsi="Arial" w:cs="Arial"/>
                    </w:rPr>
                    <w:t>, you can’</w:t>
                  </w:r>
                  <w:r w:rsidR="00F476AE" w:rsidRPr="00851210">
                    <w:rPr>
                      <w:rFonts w:ascii="Arial" w:hAnsi="Arial" w:cs="Arial"/>
                    </w:rPr>
                    <w:t>t</w:t>
                  </w:r>
                  <w:r w:rsidRPr="00851210">
                    <w:rPr>
                      <w:rFonts w:ascii="Arial" w:hAnsi="Arial" w:cs="Arial"/>
                    </w:rPr>
                    <w:t xml:space="preserve"> set this parameter.</w:t>
                  </w:r>
                </w:p>
              </w:tc>
            </w:tr>
          </w:tbl>
          <w:p w:rsidR="001D68BD" w:rsidRPr="00851210" w:rsidRDefault="001D68BD" w:rsidP="00BC44D8">
            <w:pPr>
              <w:pStyle w:val="a9"/>
              <w:rPr>
                <w:ins w:id="140" w:author="Jason.Xia" w:date="2014-11-07T11:19:00Z"/>
                <w:rFonts w:ascii="Arial" w:hAnsi="Arial" w:cs="Arial"/>
              </w:rPr>
            </w:pPr>
          </w:p>
          <w:p w:rsidR="00BC44D8" w:rsidRPr="00851210" w:rsidRDefault="00BC44D8" w:rsidP="00BC44D8">
            <w:pPr>
              <w:pStyle w:val="a9"/>
              <w:rPr>
                <w:rFonts w:ascii="Arial" w:hAnsi="Arial" w:cs="Arial"/>
              </w:rPr>
            </w:pPr>
            <w:r w:rsidRPr="00851210">
              <w:rPr>
                <w:rFonts w:ascii="Arial" w:hAnsi="Arial" w:cs="Arial"/>
              </w:rPr>
              <w:t xml:space="preserve">Note: if the </w:t>
            </w:r>
            <w:r w:rsidR="00D26B99" w:rsidRPr="00851210">
              <w:rPr>
                <w:rFonts w:ascii="Arial" w:hAnsi="Arial" w:cs="Arial"/>
              </w:rPr>
              <w:t>command</w:t>
            </w:r>
            <w:r w:rsidR="001B6820" w:rsidRPr="00851210">
              <w:rPr>
                <w:rFonts w:ascii="Arial" w:hAnsi="Arial" w:cs="Arial"/>
              </w:rPr>
              <w:t xml:space="preserve"> do</w:t>
            </w:r>
            <w:r w:rsidR="00D26B99" w:rsidRPr="00851210">
              <w:rPr>
                <w:rFonts w:ascii="Arial" w:hAnsi="Arial" w:cs="Arial"/>
              </w:rPr>
              <w:t>es</w:t>
            </w:r>
            <w:r w:rsidR="001B6820" w:rsidRPr="00851210">
              <w:rPr>
                <w:rFonts w:ascii="Arial" w:hAnsi="Arial" w:cs="Arial"/>
              </w:rPr>
              <w:t>n’t</w:t>
            </w:r>
            <w:r w:rsidRPr="00851210">
              <w:rPr>
                <w:rFonts w:ascii="Arial" w:hAnsi="Arial" w:cs="Arial"/>
              </w:rPr>
              <w:t xml:space="preserve"> set basic wave type, </w:t>
            </w:r>
            <w:r w:rsidR="004E7EF0" w:rsidRPr="00851210">
              <w:rPr>
                <w:rFonts w:ascii="Arial" w:hAnsi="Arial" w:cs="Arial"/>
              </w:rPr>
              <w:t>WVPT</w:t>
            </w:r>
            <w:r w:rsidRPr="00851210">
              <w:rPr>
                <w:rFonts w:ascii="Arial" w:hAnsi="Arial" w:cs="Arial"/>
              </w:rPr>
              <w:t xml:space="preserve"> </w:t>
            </w:r>
            <w:r w:rsidR="00515E70" w:rsidRPr="00851210">
              <w:rPr>
                <w:rFonts w:ascii="Arial" w:hAnsi="Arial" w:cs="Arial"/>
              </w:rPr>
              <w:t>parameter will be set</w:t>
            </w:r>
            <w:r w:rsidRPr="00851210">
              <w:rPr>
                <w:rFonts w:ascii="Arial" w:hAnsi="Arial" w:cs="Arial"/>
              </w:rPr>
              <w:t xml:space="preserve"> to </w:t>
            </w:r>
            <w:r w:rsidR="000C059B" w:rsidRPr="00851210">
              <w:rPr>
                <w:rFonts w:ascii="Arial" w:hAnsi="Arial" w:cs="Arial"/>
              </w:rPr>
              <w:t>current wave</w:t>
            </w:r>
            <w:r w:rsidRPr="00851210">
              <w:rPr>
                <w:rFonts w:ascii="Arial" w:hAnsi="Arial" w:cs="Arial"/>
              </w:rPr>
              <w:t xml:space="preserve"> type.</w:t>
            </w:r>
          </w:p>
          <w:p w:rsidR="00BC44D8" w:rsidRPr="00851210" w:rsidRDefault="00BC44D8" w:rsidP="00BC44D8">
            <w:pPr>
              <w:pStyle w:val="a9"/>
              <w:rPr>
                <w:rFonts w:ascii="Arial" w:hAnsi="Arial" w:cs="Arial"/>
              </w:rPr>
            </w:pPr>
            <w:r w:rsidRPr="00851210">
              <w:rPr>
                <w:rFonts w:ascii="Arial" w:hAnsi="Arial" w:cs="Arial"/>
              </w:rPr>
              <w:t>where:</w:t>
            </w:r>
            <w:r w:rsidRPr="00851210">
              <w:rPr>
                <w:rFonts w:ascii="Arial" w:hAnsi="Arial" w:cs="Arial"/>
              </w:rPr>
              <w:tab/>
            </w:r>
            <w:r w:rsidRPr="00851210">
              <w:rPr>
                <w:rFonts w:ascii="Arial" w:hAnsi="Arial" w:cs="Arial"/>
              </w:rPr>
              <w:tab/>
            </w:r>
            <w:r w:rsidRPr="00851210">
              <w:rPr>
                <w:rFonts w:ascii="Arial" w:hAnsi="Arial" w:cs="Arial"/>
              </w:rPr>
              <w:tab/>
              <w:t>&lt;type&gt;:={SINE, SQUARE, RAMP, PULSE, NOISE, ARB ,DC}</w:t>
            </w:r>
          </w:p>
          <w:p w:rsidR="00DE7389" w:rsidRPr="00851210" w:rsidRDefault="00BC44D8">
            <w:pPr>
              <w:pStyle w:val="a9"/>
              <w:ind w:firstLineChars="800" w:firstLine="1680"/>
              <w:rPr>
                <w:rFonts w:ascii="Arial" w:hAnsi="Arial" w:cs="Arial"/>
              </w:rPr>
            </w:pPr>
            <w:r w:rsidRPr="00851210">
              <w:rPr>
                <w:rFonts w:ascii="Arial" w:hAnsi="Arial" w:cs="Arial"/>
              </w:rPr>
              <w:t>&lt;frequency</w:t>
            </w:r>
            <w:r w:rsidR="00070202" w:rsidRPr="00851210">
              <w:rPr>
                <w:rFonts w:ascii="Arial" w:hAnsi="Arial" w:cs="Arial"/>
              </w:rPr>
              <w:t>&gt;:= {</w:t>
            </w:r>
            <w:r w:rsidR="00512F72" w:rsidRPr="00851210">
              <w:rPr>
                <w:rFonts w:ascii="Arial" w:hAnsi="Arial" w:cs="Arial"/>
              </w:rPr>
              <w:t>Default unit is "Hz</w:t>
            </w:r>
            <w:r w:rsidRPr="00851210">
              <w:rPr>
                <w:rFonts w:ascii="Arial" w:hAnsi="Arial" w:cs="Arial"/>
              </w:rPr>
              <w:t>".</w:t>
            </w:r>
            <w:r w:rsidR="00070202" w:rsidRPr="00851210">
              <w:rPr>
                <w:rFonts w:ascii="Arial" w:hAnsi="Arial" w:cs="Arial"/>
              </w:rPr>
              <w:t xml:space="preserve"> </w:t>
            </w:r>
            <w:r w:rsidR="002B2A7E" w:rsidRPr="00851210">
              <w:rPr>
                <w:rFonts w:ascii="Arial" w:hAnsi="Arial" w:cs="Arial"/>
              </w:rPr>
              <w:t>V</w:t>
            </w:r>
            <w:r w:rsidRPr="00851210">
              <w:rPr>
                <w:rFonts w:ascii="Arial" w:hAnsi="Arial" w:cs="Arial"/>
              </w:rPr>
              <w:t xml:space="preserve">alue depends on the </w:t>
            </w:r>
            <w:r w:rsidR="004B72C7" w:rsidRPr="00851210">
              <w:rPr>
                <w:rFonts w:ascii="Arial" w:hAnsi="Arial" w:cs="Arial"/>
              </w:rPr>
              <w:t>model</w:t>
            </w:r>
            <w:r w:rsidRPr="00851210">
              <w:rPr>
                <w:rFonts w:ascii="Arial" w:hAnsi="Arial" w:cs="Arial"/>
              </w:rPr>
              <w:t>.}</w:t>
            </w:r>
          </w:p>
          <w:p w:rsidR="00DE7389" w:rsidRPr="00851210" w:rsidRDefault="00BC44D8" w:rsidP="00070202">
            <w:pPr>
              <w:pStyle w:val="a9"/>
              <w:ind w:firstLineChars="800" w:firstLine="1680"/>
              <w:rPr>
                <w:rFonts w:ascii="Arial" w:hAnsi="Arial" w:cs="Arial"/>
              </w:rPr>
            </w:pPr>
            <w:r w:rsidRPr="00851210">
              <w:rPr>
                <w:rFonts w:ascii="Arial" w:hAnsi="Arial" w:cs="Arial"/>
              </w:rPr>
              <w:t>&lt;</w:t>
            </w:r>
            <w:r w:rsidR="009529BA" w:rsidRPr="00851210">
              <w:rPr>
                <w:rFonts w:ascii="Arial" w:hAnsi="Arial" w:cs="Arial"/>
              </w:rPr>
              <w:t>amplitude</w:t>
            </w:r>
            <w:r w:rsidRPr="00851210">
              <w:rPr>
                <w:rFonts w:ascii="Arial" w:hAnsi="Arial" w:cs="Arial"/>
              </w:rPr>
              <w:t>&gt;:= {Default unit is "V".</w:t>
            </w:r>
            <w:r w:rsidR="00070202" w:rsidRPr="00851210">
              <w:rPr>
                <w:rFonts w:ascii="Arial" w:hAnsi="Arial" w:cs="Arial"/>
              </w:rPr>
              <w:t xml:space="preserve"> </w:t>
            </w:r>
            <w:r w:rsidR="002B2A7E" w:rsidRPr="00851210">
              <w:rPr>
                <w:rFonts w:ascii="Arial" w:hAnsi="Arial" w:cs="Arial"/>
              </w:rPr>
              <w:t>V</w:t>
            </w:r>
            <w:r w:rsidR="00070202" w:rsidRPr="00851210">
              <w:rPr>
                <w:rFonts w:ascii="Arial" w:hAnsi="Arial" w:cs="Arial"/>
              </w:rPr>
              <w:t xml:space="preserve">alue depends on the </w:t>
            </w:r>
            <w:r w:rsidR="004B72C7" w:rsidRPr="00851210">
              <w:rPr>
                <w:rFonts w:ascii="Arial" w:hAnsi="Arial" w:cs="Arial"/>
              </w:rPr>
              <w:t>model</w:t>
            </w:r>
            <w:r w:rsidR="00070202" w:rsidRPr="00851210">
              <w:rPr>
                <w:rFonts w:ascii="Arial" w:hAnsi="Arial" w:cs="Arial"/>
              </w:rPr>
              <w:t>.</w:t>
            </w:r>
            <w:r w:rsidRPr="00851210">
              <w:rPr>
                <w:rFonts w:ascii="Arial" w:hAnsi="Arial" w:cs="Arial"/>
              </w:rPr>
              <w:t>}</w:t>
            </w:r>
          </w:p>
          <w:p w:rsidR="00DE7389" w:rsidRPr="00851210" w:rsidRDefault="00990099">
            <w:pPr>
              <w:pStyle w:val="a9"/>
              <w:ind w:firstLineChars="800" w:firstLine="1680"/>
              <w:rPr>
                <w:rFonts w:ascii="Arial" w:hAnsi="Arial" w:cs="Arial"/>
              </w:rPr>
            </w:pPr>
            <w:r w:rsidRPr="00851210">
              <w:rPr>
                <w:rFonts w:ascii="Arial" w:hAnsi="Arial" w:cs="Arial"/>
              </w:rPr>
              <w:t>&lt;offset&gt;:= {</w:t>
            </w:r>
            <w:r w:rsidR="00BC44D8" w:rsidRPr="00851210">
              <w:rPr>
                <w:rFonts w:ascii="Arial" w:hAnsi="Arial" w:cs="Arial"/>
              </w:rPr>
              <w:t>Default unit is "V".</w:t>
            </w:r>
            <w:r w:rsidR="004135CE" w:rsidRPr="00851210">
              <w:rPr>
                <w:rFonts w:ascii="Arial" w:hAnsi="Arial" w:cs="Arial"/>
              </w:rPr>
              <w:t xml:space="preserve"> </w:t>
            </w:r>
            <w:r w:rsidR="002B2A7E" w:rsidRPr="00851210">
              <w:rPr>
                <w:rFonts w:ascii="Arial" w:hAnsi="Arial" w:cs="Arial"/>
              </w:rPr>
              <w:t>V</w:t>
            </w:r>
            <w:r w:rsidR="00BC44D8" w:rsidRPr="00851210">
              <w:rPr>
                <w:rFonts w:ascii="Arial" w:hAnsi="Arial" w:cs="Arial"/>
              </w:rPr>
              <w:t xml:space="preserve">alue depends on the </w:t>
            </w:r>
            <w:r w:rsidR="00C02703" w:rsidRPr="00851210">
              <w:rPr>
                <w:rFonts w:ascii="Arial" w:hAnsi="Arial" w:cs="Arial"/>
              </w:rPr>
              <w:t>model</w:t>
            </w:r>
            <w:r w:rsidR="00BC44D8" w:rsidRPr="00851210">
              <w:rPr>
                <w:rFonts w:ascii="Arial" w:hAnsi="Arial" w:cs="Arial"/>
              </w:rPr>
              <w:t>.}</w:t>
            </w:r>
          </w:p>
          <w:p w:rsidR="00DE7389" w:rsidRPr="00851210" w:rsidRDefault="00BC44D8">
            <w:pPr>
              <w:pStyle w:val="a9"/>
              <w:ind w:firstLineChars="800" w:firstLine="1680"/>
              <w:rPr>
                <w:rFonts w:ascii="Arial" w:hAnsi="Arial" w:cs="Arial"/>
              </w:rPr>
            </w:pPr>
            <w:r w:rsidRPr="00851210">
              <w:rPr>
                <w:rFonts w:ascii="Arial" w:hAnsi="Arial" w:cs="Arial"/>
              </w:rPr>
              <w:t>&lt;duty&gt;:= {</w:t>
            </w:r>
            <w:r w:rsidR="00D44EDB" w:rsidRPr="00851210">
              <w:rPr>
                <w:rFonts w:ascii="Arial" w:hAnsi="Arial" w:cs="Arial"/>
              </w:rPr>
              <w:t>0% to 100%</w:t>
            </w:r>
            <w:r w:rsidR="00CC2836" w:rsidRPr="00851210">
              <w:rPr>
                <w:rFonts w:ascii="Arial" w:hAnsi="Arial" w:cs="Arial"/>
              </w:rPr>
              <w:t xml:space="preserve">. </w:t>
            </w:r>
            <w:r w:rsidR="002B2A7E" w:rsidRPr="00851210">
              <w:rPr>
                <w:rFonts w:ascii="Arial" w:hAnsi="Arial" w:cs="Arial"/>
              </w:rPr>
              <w:t>V</w:t>
            </w:r>
            <w:r w:rsidR="00A4188D" w:rsidRPr="00851210">
              <w:rPr>
                <w:rFonts w:ascii="Arial" w:hAnsi="Arial" w:cs="Arial"/>
              </w:rPr>
              <w:t xml:space="preserve">alue depends on </w:t>
            </w:r>
            <w:r w:rsidR="00367A23" w:rsidRPr="00851210">
              <w:rPr>
                <w:rFonts w:ascii="Arial" w:hAnsi="Arial" w:cs="Arial"/>
              </w:rPr>
              <w:t>frequency</w:t>
            </w:r>
            <w:r w:rsidR="00A4188D" w:rsidRPr="00851210">
              <w:rPr>
                <w:rFonts w:ascii="Arial" w:hAnsi="Arial" w:cs="Arial"/>
              </w:rPr>
              <w:t>.</w:t>
            </w:r>
            <w:r w:rsidRPr="00851210">
              <w:rPr>
                <w:rFonts w:ascii="Arial" w:hAnsi="Arial" w:cs="Arial"/>
              </w:rPr>
              <w:t>}</w:t>
            </w:r>
          </w:p>
          <w:p w:rsidR="00DE7389" w:rsidRPr="00851210" w:rsidRDefault="00BC44D8">
            <w:pPr>
              <w:pStyle w:val="a9"/>
              <w:ind w:firstLineChars="800" w:firstLine="1680"/>
              <w:rPr>
                <w:rFonts w:ascii="Arial" w:hAnsi="Arial" w:cs="Arial"/>
              </w:rPr>
            </w:pPr>
            <w:r w:rsidRPr="00851210">
              <w:rPr>
                <w:rFonts w:ascii="Arial" w:hAnsi="Arial" w:cs="Arial"/>
              </w:rPr>
              <w:t>&lt;symmetry&gt; :={ 0% to 100%}</w:t>
            </w:r>
          </w:p>
          <w:p w:rsidR="00DE7389" w:rsidRPr="00851210" w:rsidRDefault="00BC44D8">
            <w:pPr>
              <w:pStyle w:val="a9"/>
              <w:ind w:firstLineChars="800" w:firstLine="1680"/>
              <w:rPr>
                <w:rFonts w:ascii="Arial" w:hAnsi="Arial" w:cs="Arial"/>
              </w:rPr>
            </w:pPr>
            <w:r w:rsidRPr="00851210">
              <w:rPr>
                <w:rFonts w:ascii="Arial" w:hAnsi="Arial" w:cs="Arial"/>
              </w:rPr>
              <w:t>&lt;phase&gt;:= {</w:t>
            </w:r>
            <w:r w:rsidR="003556E3" w:rsidRPr="00851210">
              <w:rPr>
                <w:rFonts w:ascii="Arial" w:hAnsi="Arial" w:cs="Arial"/>
              </w:rPr>
              <w:t xml:space="preserve"> Value depends on the model.</w:t>
            </w:r>
            <w:r w:rsidR="00B357A0" w:rsidRPr="00851210">
              <w:rPr>
                <w:rFonts w:ascii="Arial" w:hAnsi="Arial" w:cs="Arial"/>
              </w:rPr>
              <w:t>}</w:t>
            </w:r>
          </w:p>
          <w:p w:rsidR="00DE7389" w:rsidRPr="00851210" w:rsidRDefault="00BC44D8">
            <w:pPr>
              <w:pStyle w:val="a9"/>
              <w:ind w:firstLineChars="800" w:firstLine="1680"/>
              <w:rPr>
                <w:rFonts w:ascii="Arial" w:hAnsi="Arial" w:cs="Arial"/>
              </w:rPr>
            </w:pPr>
            <w:r w:rsidRPr="00851210">
              <w:rPr>
                <w:rFonts w:ascii="Arial" w:hAnsi="Arial" w:cs="Arial"/>
              </w:rPr>
              <w:t xml:space="preserve">&lt;stdev&gt;:= </w:t>
            </w:r>
            <w:r w:rsidR="00AA17EB" w:rsidRPr="00851210">
              <w:rPr>
                <w:rFonts w:ascii="Arial" w:hAnsi="Arial" w:cs="Arial"/>
              </w:rPr>
              <w:t>{</w:t>
            </w:r>
            <w:r w:rsidR="005C29F0" w:rsidRPr="00851210">
              <w:rPr>
                <w:rFonts w:ascii="Arial" w:hAnsi="Arial" w:cs="Arial"/>
              </w:rPr>
              <w:t>D</w:t>
            </w:r>
            <w:r w:rsidRPr="00851210">
              <w:rPr>
                <w:rFonts w:ascii="Arial" w:hAnsi="Arial" w:cs="Arial"/>
              </w:rPr>
              <w:t>efault unit is</w:t>
            </w:r>
            <w:r w:rsidR="00AA17EB" w:rsidRPr="00851210">
              <w:rPr>
                <w:rFonts w:ascii="Arial" w:hAnsi="Arial" w:cs="Arial"/>
              </w:rPr>
              <w:t xml:space="preserve"> </w:t>
            </w:r>
            <w:r w:rsidRPr="00851210">
              <w:rPr>
                <w:rFonts w:ascii="Arial" w:hAnsi="Arial" w:cs="Arial"/>
              </w:rPr>
              <w:t>"V".</w:t>
            </w:r>
            <w:r w:rsidR="002B2A7E" w:rsidRPr="00851210">
              <w:rPr>
                <w:rFonts w:ascii="Arial" w:hAnsi="Arial" w:cs="Arial"/>
              </w:rPr>
              <w:t xml:space="preserve"> Value depends on the </w:t>
            </w:r>
            <w:r w:rsidR="0036052F" w:rsidRPr="00851210">
              <w:rPr>
                <w:rFonts w:ascii="Arial" w:hAnsi="Arial" w:cs="Arial"/>
              </w:rPr>
              <w:t>model</w:t>
            </w:r>
            <w:r w:rsidR="002B2A7E" w:rsidRPr="00851210">
              <w:rPr>
                <w:rFonts w:ascii="Arial" w:hAnsi="Arial" w:cs="Arial"/>
              </w:rPr>
              <w:t>.</w:t>
            </w:r>
            <w:r w:rsidR="00AA17EB" w:rsidRPr="00851210">
              <w:rPr>
                <w:rFonts w:ascii="Arial" w:hAnsi="Arial" w:cs="Arial"/>
              </w:rPr>
              <w:t>}</w:t>
            </w:r>
          </w:p>
          <w:p w:rsidR="00DE7389" w:rsidRPr="00851210" w:rsidRDefault="00BC44D8">
            <w:pPr>
              <w:pStyle w:val="a9"/>
              <w:ind w:firstLineChars="800" w:firstLine="1680"/>
              <w:rPr>
                <w:rFonts w:ascii="Arial" w:hAnsi="Arial" w:cs="Arial"/>
              </w:rPr>
            </w:pPr>
            <w:r w:rsidRPr="00851210">
              <w:rPr>
                <w:rFonts w:ascii="Arial" w:hAnsi="Arial" w:cs="Arial"/>
              </w:rPr>
              <w:t>&lt;mean&gt;:=</w:t>
            </w:r>
            <w:r w:rsidR="00037FA9" w:rsidRPr="00851210">
              <w:rPr>
                <w:rFonts w:ascii="Arial" w:hAnsi="Arial" w:cs="Arial"/>
              </w:rPr>
              <w:t xml:space="preserve"> {Default unit is "V". Value depends on the </w:t>
            </w:r>
            <w:r w:rsidR="0036052F" w:rsidRPr="00851210">
              <w:rPr>
                <w:rFonts w:ascii="Arial" w:hAnsi="Arial" w:cs="Arial"/>
              </w:rPr>
              <w:t>model</w:t>
            </w:r>
            <w:r w:rsidR="00037FA9" w:rsidRPr="00851210">
              <w:rPr>
                <w:rFonts w:ascii="Arial" w:hAnsi="Arial" w:cs="Arial"/>
              </w:rPr>
              <w:t>.}</w:t>
            </w:r>
          </w:p>
          <w:p w:rsidR="00DE7389" w:rsidRPr="00851210" w:rsidRDefault="00BC44D8">
            <w:pPr>
              <w:pStyle w:val="a9"/>
              <w:ind w:firstLineChars="800" w:firstLine="1680"/>
              <w:rPr>
                <w:ins w:id="141" w:author="Jason.Xia" w:date="2014-11-07T11:21:00Z"/>
                <w:rFonts w:ascii="Arial" w:hAnsi="Arial" w:cs="Arial"/>
              </w:rPr>
            </w:pPr>
            <w:r w:rsidRPr="00851210">
              <w:rPr>
                <w:rFonts w:ascii="Arial" w:hAnsi="Arial" w:cs="Arial"/>
              </w:rPr>
              <w:t xml:space="preserve">&lt;width&gt;:= </w:t>
            </w:r>
            <w:r w:rsidR="00761792" w:rsidRPr="00851210">
              <w:rPr>
                <w:rFonts w:ascii="Arial" w:hAnsi="Arial" w:cs="Arial"/>
              </w:rPr>
              <w:t>{</w:t>
            </w:r>
            <w:r w:rsidRPr="00851210">
              <w:rPr>
                <w:rFonts w:ascii="Arial" w:hAnsi="Arial" w:cs="Arial"/>
              </w:rPr>
              <w:t xml:space="preserve">Max_width &lt; (Max_duty * 0.01) * period and Min_width &gt; </w:t>
            </w:r>
          </w:p>
          <w:p w:rsidR="00DE7389" w:rsidRPr="00851210" w:rsidRDefault="00BC44D8">
            <w:pPr>
              <w:pStyle w:val="a9"/>
              <w:ind w:firstLineChars="800" w:firstLine="1680"/>
              <w:rPr>
                <w:rFonts w:ascii="Arial" w:hAnsi="Arial" w:cs="Arial"/>
              </w:rPr>
            </w:pPr>
            <w:r w:rsidRPr="00851210">
              <w:rPr>
                <w:rFonts w:ascii="Arial" w:hAnsi="Arial" w:cs="Arial"/>
              </w:rPr>
              <w:t>(Min_duty * 0.01) * period.</w:t>
            </w:r>
            <w:r w:rsidR="00761792" w:rsidRPr="00851210">
              <w:rPr>
                <w:rFonts w:ascii="Arial" w:hAnsi="Arial" w:cs="Arial"/>
              </w:rPr>
              <w:t>}</w:t>
            </w:r>
          </w:p>
          <w:p w:rsidR="00DE7389" w:rsidRPr="00851210" w:rsidRDefault="00BC44D8">
            <w:pPr>
              <w:pStyle w:val="a9"/>
              <w:ind w:firstLineChars="800" w:firstLine="1680"/>
              <w:rPr>
                <w:rFonts w:ascii="Arial" w:hAnsi="Arial" w:cs="Arial"/>
              </w:rPr>
            </w:pPr>
            <w:r w:rsidRPr="00851210">
              <w:rPr>
                <w:rFonts w:ascii="Arial" w:hAnsi="Arial" w:cs="Arial"/>
              </w:rPr>
              <w:t xml:space="preserve">&lt;rise&gt;:= </w:t>
            </w:r>
            <w:r w:rsidR="00672B22" w:rsidRPr="00851210">
              <w:rPr>
                <w:rFonts w:ascii="Arial" w:hAnsi="Arial" w:cs="Arial"/>
              </w:rPr>
              <w:t xml:space="preserve">{Value depends on the </w:t>
            </w:r>
            <w:r w:rsidR="004B72C7" w:rsidRPr="00851210">
              <w:rPr>
                <w:rFonts w:ascii="Arial" w:hAnsi="Arial" w:cs="Arial"/>
              </w:rPr>
              <w:t>model</w:t>
            </w:r>
            <w:r w:rsidR="00672B22" w:rsidRPr="00851210">
              <w:rPr>
                <w:rFonts w:ascii="Arial" w:hAnsi="Arial" w:cs="Arial"/>
              </w:rPr>
              <w:t>.}</w:t>
            </w:r>
          </w:p>
          <w:p w:rsidR="00DE7389" w:rsidRPr="00851210" w:rsidRDefault="00BC44D8">
            <w:pPr>
              <w:pStyle w:val="a9"/>
              <w:ind w:firstLineChars="800" w:firstLine="1680"/>
              <w:rPr>
                <w:rFonts w:ascii="Arial" w:hAnsi="Arial" w:cs="Arial"/>
              </w:rPr>
            </w:pPr>
            <w:r w:rsidRPr="00851210">
              <w:rPr>
                <w:rFonts w:ascii="Arial" w:hAnsi="Arial" w:cs="Arial"/>
              </w:rPr>
              <w:t xml:space="preserve">&lt;fall&gt;:= </w:t>
            </w:r>
            <w:r w:rsidR="00672B22" w:rsidRPr="00851210">
              <w:rPr>
                <w:rFonts w:ascii="Arial" w:hAnsi="Arial" w:cs="Arial"/>
              </w:rPr>
              <w:t xml:space="preserve">{Value depends on the </w:t>
            </w:r>
            <w:r w:rsidR="004B72C7" w:rsidRPr="00851210">
              <w:rPr>
                <w:rFonts w:ascii="Arial" w:hAnsi="Arial" w:cs="Arial"/>
              </w:rPr>
              <w:t>model</w:t>
            </w:r>
            <w:r w:rsidR="00672B22" w:rsidRPr="00851210">
              <w:rPr>
                <w:rFonts w:ascii="Arial" w:hAnsi="Arial" w:cs="Arial"/>
              </w:rPr>
              <w:t>.}</w:t>
            </w:r>
          </w:p>
          <w:p w:rsidR="00DE7389" w:rsidRPr="00851210" w:rsidRDefault="00BC44D8">
            <w:pPr>
              <w:pStyle w:val="a9"/>
              <w:ind w:firstLineChars="800" w:firstLine="1680"/>
              <w:rPr>
                <w:rFonts w:ascii="Arial" w:hAnsi="Arial" w:cs="Arial"/>
              </w:rPr>
            </w:pPr>
            <w:r w:rsidRPr="00851210">
              <w:rPr>
                <w:rFonts w:ascii="Arial" w:hAnsi="Arial" w:cs="Arial"/>
              </w:rPr>
              <w:t xml:space="preserve">&lt;delay&gt;:= </w:t>
            </w:r>
            <w:r w:rsidR="00672B22" w:rsidRPr="00851210">
              <w:rPr>
                <w:rFonts w:ascii="Arial" w:hAnsi="Arial" w:cs="Arial"/>
              </w:rPr>
              <w:t>{</w:t>
            </w:r>
            <w:r w:rsidR="00635D86" w:rsidRPr="00851210">
              <w:rPr>
                <w:rFonts w:ascii="Arial" w:hAnsi="Arial" w:cs="Arial"/>
              </w:rPr>
              <w:t>Unit is S. Maximal is Pulse p</w:t>
            </w:r>
            <w:r w:rsidRPr="00851210">
              <w:rPr>
                <w:rFonts w:ascii="Arial" w:hAnsi="Arial" w:cs="Arial"/>
              </w:rPr>
              <w:t>eriod, minimum value is 0.</w:t>
            </w:r>
            <w:r w:rsidR="00672B22" w:rsidRPr="00851210">
              <w:rPr>
                <w:rFonts w:ascii="Arial" w:hAnsi="Arial" w:cs="Arial"/>
              </w:rPr>
              <w:t>}</w:t>
            </w:r>
          </w:p>
          <w:p w:rsidR="00BC44D8" w:rsidRPr="00851210" w:rsidRDefault="00BC44D8" w:rsidP="006D4CB4">
            <w:pPr>
              <w:pStyle w:val="a9"/>
              <w:rPr>
                <w:rFonts w:ascii="Arial" w:hAnsi="Arial" w:cs="Arial"/>
              </w:rPr>
            </w:pPr>
          </w:p>
        </w:tc>
      </w:tr>
      <w:tr w:rsidR="00BC44D8" w:rsidRPr="00851210" w:rsidTr="00BF50B6">
        <w:tc>
          <w:tcPr>
            <w:tcW w:w="2660" w:type="dxa"/>
          </w:tcPr>
          <w:p w:rsidR="00BC44D8" w:rsidRPr="00851210" w:rsidRDefault="00BC44D8" w:rsidP="006D4CB4">
            <w:pPr>
              <w:pStyle w:val="a9"/>
              <w:rPr>
                <w:rFonts w:ascii="Arial" w:hAnsi="Arial" w:cs="Arial"/>
                <w:b/>
              </w:rPr>
            </w:pPr>
            <w:r w:rsidRPr="00851210">
              <w:rPr>
                <w:rFonts w:ascii="Arial" w:hAnsi="Arial" w:cs="Arial"/>
                <w:b/>
              </w:rPr>
              <w:lastRenderedPageBreak/>
              <w:t>QUERY SYNTAX</w:t>
            </w:r>
          </w:p>
        </w:tc>
        <w:tc>
          <w:tcPr>
            <w:tcW w:w="6237" w:type="dxa"/>
          </w:tcPr>
          <w:p w:rsidR="00BC44D8" w:rsidRPr="00851210" w:rsidRDefault="00BC44D8" w:rsidP="00BC44D8">
            <w:pPr>
              <w:pStyle w:val="a9"/>
              <w:rPr>
                <w:rFonts w:ascii="Arial" w:hAnsi="Arial" w:cs="Arial"/>
              </w:rPr>
            </w:pPr>
            <w:r w:rsidRPr="00851210">
              <w:rPr>
                <w:rFonts w:ascii="Arial" w:hAnsi="Arial" w:cs="Arial"/>
              </w:rPr>
              <w:t>&lt;channel&gt;</w:t>
            </w:r>
            <w:r w:rsidR="00706EF0" w:rsidRPr="00851210">
              <w:rPr>
                <w:rFonts w:ascii="Arial" w:hAnsi="Arial" w:cs="Arial"/>
              </w:rPr>
              <w:t>: BSWV (</w:t>
            </w:r>
            <w:r w:rsidR="007B4A0E" w:rsidRPr="00851210">
              <w:rPr>
                <w:rFonts w:ascii="Arial" w:hAnsi="Arial" w:cs="Arial"/>
              </w:rPr>
              <w:t>BaSic_WaVe</w:t>
            </w:r>
            <w:r w:rsidR="008867AC" w:rsidRPr="00851210">
              <w:rPr>
                <w:rFonts w:ascii="Arial" w:hAnsi="Arial" w:cs="Arial"/>
              </w:rPr>
              <w:t>)</w:t>
            </w:r>
            <w:r w:rsidRPr="00851210">
              <w:rPr>
                <w:rFonts w:ascii="Arial" w:hAnsi="Arial" w:cs="Arial"/>
              </w:rPr>
              <w:t xml:space="preserve">? </w:t>
            </w:r>
          </w:p>
          <w:p w:rsidR="00BC44D8" w:rsidRPr="00851210" w:rsidRDefault="00BC44D8" w:rsidP="00BC44D8">
            <w:pPr>
              <w:pStyle w:val="a9"/>
              <w:rPr>
                <w:rFonts w:ascii="Arial" w:hAnsi="Arial" w:cs="Arial"/>
              </w:rPr>
            </w:pPr>
            <w:r w:rsidRPr="00851210">
              <w:rPr>
                <w:rFonts w:ascii="Arial" w:hAnsi="Arial" w:cs="Arial"/>
              </w:rPr>
              <w:t>&lt;channel&gt;:={C1, C2}</w:t>
            </w:r>
          </w:p>
          <w:p w:rsidR="00BC44D8" w:rsidRPr="00851210" w:rsidRDefault="00BC44D8" w:rsidP="006D4CB4">
            <w:pPr>
              <w:pStyle w:val="a9"/>
              <w:rPr>
                <w:rFonts w:ascii="Arial" w:hAnsi="Arial" w:cs="Arial"/>
              </w:rPr>
            </w:pPr>
          </w:p>
        </w:tc>
      </w:tr>
      <w:tr w:rsidR="00BC44D8" w:rsidRPr="00851210" w:rsidTr="00BF50B6">
        <w:tc>
          <w:tcPr>
            <w:tcW w:w="2660" w:type="dxa"/>
          </w:tcPr>
          <w:p w:rsidR="00BC44D8" w:rsidRPr="00851210" w:rsidRDefault="00BC44D8" w:rsidP="006D4CB4">
            <w:pPr>
              <w:pStyle w:val="a9"/>
              <w:rPr>
                <w:rFonts w:ascii="Arial" w:hAnsi="Arial" w:cs="Arial"/>
                <w:b/>
              </w:rPr>
            </w:pPr>
            <w:r w:rsidRPr="00851210">
              <w:rPr>
                <w:rFonts w:ascii="Arial" w:hAnsi="Arial" w:cs="Arial"/>
                <w:b/>
              </w:rPr>
              <w:t>RESPONSE FORMAT</w:t>
            </w:r>
          </w:p>
        </w:tc>
        <w:tc>
          <w:tcPr>
            <w:tcW w:w="6237" w:type="dxa"/>
          </w:tcPr>
          <w:p w:rsidR="00BC44D8" w:rsidRPr="00851210" w:rsidRDefault="00BC44D8" w:rsidP="00BC44D8">
            <w:pPr>
              <w:pStyle w:val="a9"/>
              <w:ind w:left="2520" w:hangingChars="1200" w:hanging="2520"/>
              <w:jc w:val="left"/>
              <w:rPr>
                <w:rFonts w:ascii="Arial" w:hAnsi="Arial" w:cs="Arial"/>
              </w:rPr>
            </w:pPr>
            <w:r w:rsidRPr="00851210">
              <w:rPr>
                <w:rFonts w:ascii="Arial" w:hAnsi="Arial" w:cs="Arial"/>
              </w:rPr>
              <w:t>&lt;channel&gt;:BSWV&lt;type&gt;,&lt;frequency&gt;,&lt;</w:t>
            </w:r>
            <w:r w:rsidR="009529BA" w:rsidRPr="00851210">
              <w:rPr>
                <w:rFonts w:ascii="Arial" w:hAnsi="Arial" w:cs="Arial"/>
              </w:rPr>
              <w:t>amplitude</w:t>
            </w:r>
            <w:r w:rsidRPr="00851210">
              <w:rPr>
                <w:rFonts w:ascii="Arial" w:hAnsi="Arial" w:cs="Arial"/>
              </w:rPr>
              <w:t>&gt;,&lt;offset&gt;,</w:t>
            </w:r>
          </w:p>
          <w:p w:rsidR="00BC44D8" w:rsidRPr="00851210" w:rsidRDefault="00BC44D8" w:rsidP="00BC44D8">
            <w:pPr>
              <w:pStyle w:val="a9"/>
              <w:ind w:left="2520" w:hangingChars="1200" w:hanging="2520"/>
              <w:jc w:val="left"/>
              <w:rPr>
                <w:rFonts w:ascii="Arial" w:hAnsi="Arial" w:cs="Arial"/>
              </w:rPr>
            </w:pPr>
            <w:r w:rsidRPr="00851210">
              <w:rPr>
                <w:rFonts w:ascii="Arial" w:hAnsi="Arial" w:cs="Arial"/>
              </w:rPr>
              <w:t>&lt;duty&gt;,&lt;symmetry&gt;, &lt;phase&gt;,&lt;variance&gt;,&lt;mean&gt;,&lt;width&gt;,</w:t>
            </w:r>
          </w:p>
          <w:p w:rsidR="00BC44D8" w:rsidRPr="00851210" w:rsidRDefault="00BC44D8" w:rsidP="00BC44D8">
            <w:pPr>
              <w:autoSpaceDE w:val="0"/>
              <w:autoSpaceDN w:val="0"/>
              <w:adjustRightInd w:val="0"/>
              <w:jc w:val="left"/>
              <w:rPr>
                <w:ins w:id="142" w:author="Jason.Xia" w:date="2014-11-07T11:19:00Z"/>
                <w:rFonts w:ascii="Arial" w:hAnsi="Arial" w:cs="Arial"/>
              </w:rPr>
            </w:pPr>
            <w:r w:rsidRPr="00851210">
              <w:rPr>
                <w:rFonts w:ascii="Arial" w:hAnsi="Arial" w:cs="Arial"/>
              </w:rPr>
              <w:t>&lt;rise&gt;,</w:t>
            </w:r>
            <w:r w:rsidR="003A100A" w:rsidRPr="00851210">
              <w:rPr>
                <w:rFonts w:ascii="Arial" w:hAnsi="Arial" w:cs="Arial"/>
              </w:rPr>
              <w:t xml:space="preserve"> </w:t>
            </w:r>
            <w:r w:rsidRPr="00851210">
              <w:rPr>
                <w:rFonts w:ascii="Arial" w:hAnsi="Arial" w:cs="Arial"/>
              </w:rPr>
              <w:t>&lt;fall&gt;,</w:t>
            </w:r>
            <w:r w:rsidR="003A100A" w:rsidRPr="00851210">
              <w:rPr>
                <w:rFonts w:ascii="Arial" w:hAnsi="Arial" w:cs="Arial"/>
              </w:rPr>
              <w:t xml:space="preserve"> </w:t>
            </w:r>
            <w:r w:rsidRPr="00851210">
              <w:rPr>
                <w:rFonts w:ascii="Arial" w:hAnsi="Arial" w:cs="Arial"/>
              </w:rPr>
              <w:t>&lt;delay&gt;.</w:t>
            </w:r>
          </w:p>
          <w:p w:rsidR="001D68BD" w:rsidRPr="00851210" w:rsidRDefault="001D68BD" w:rsidP="00BC44D8">
            <w:pPr>
              <w:autoSpaceDE w:val="0"/>
              <w:autoSpaceDN w:val="0"/>
              <w:adjustRightInd w:val="0"/>
              <w:jc w:val="left"/>
              <w:rPr>
                <w:rFonts w:ascii="Arial" w:hAnsi="Arial" w:cs="Arial"/>
              </w:rPr>
            </w:pPr>
          </w:p>
        </w:tc>
      </w:tr>
      <w:tr w:rsidR="00BC44D8" w:rsidRPr="00851210" w:rsidTr="00BF50B6">
        <w:tc>
          <w:tcPr>
            <w:tcW w:w="2660" w:type="dxa"/>
          </w:tcPr>
          <w:p w:rsidR="00BC44D8" w:rsidRPr="00851210" w:rsidRDefault="00BC44D8" w:rsidP="006D4CB4">
            <w:pPr>
              <w:pStyle w:val="a9"/>
              <w:rPr>
                <w:rFonts w:ascii="Arial" w:hAnsi="Arial" w:cs="Arial"/>
                <w:b/>
              </w:rPr>
            </w:pPr>
            <w:r w:rsidRPr="00851210">
              <w:rPr>
                <w:rFonts w:ascii="Arial" w:hAnsi="Arial" w:cs="Arial"/>
                <w:b/>
              </w:rPr>
              <w:t>EXAMPLE</w:t>
            </w:r>
          </w:p>
        </w:tc>
        <w:tc>
          <w:tcPr>
            <w:tcW w:w="6237" w:type="dxa"/>
          </w:tcPr>
          <w:p w:rsidR="00BC44D8" w:rsidRPr="00851210" w:rsidRDefault="003B6A7F" w:rsidP="00BC44D8">
            <w:pPr>
              <w:pStyle w:val="a9"/>
              <w:rPr>
                <w:rFonts w:ascii="Arial" w:hAnsi="Arial" w:cs="Arial"/>
              </w:rPr>
            </w:pPr>
            <w:r w:rsidRPr="00851210">
              <w:rPr>
                <w:rFonts w:ascii="Arial" w:hAnsi="Arial" w:cs="Arial"/>
              </w:rPr>
              <w:t>Change</w:t>
            </w:r>
            <w:r w:rsidR="00BC44D8" w:rsidRPr="00851210">
              <w:rPr>
                <w:rFonts w:ascii="Arial" w:hAnsi="Arial" w:cs="Arial"/>
              </w:rPr>
              <w:t xml:space="preserve"> channel one wave type to ramp.</w:t>
            </w:r>
          </w:p>
          <w:p w:rsidR="00BC44D8" w:rsidRPr="00851210" w:rsidRDefault="00BC44D8" w:rsidP="00BC44D8">
            <w:pPr>
              <w:pStyle w:val="a9"/>
              <w:rPr>
                <w:rFonts w:ascii="Arial" w:hAnsi="Arial" w:cs="Arial"/>
              </w:rPr>
            </w:pPr>
            <w:r w:rsidRPr="00851210">
              <w:rPr>
                <w:rFonts w:ascii="Arial" w:hAnsi="Arial" w:cs="Arial"/>
              </w:rPr>
              <w:t>C1:</w:t>
            </w:r>
            <w:r w:rsidR="003A100A" w:rsidRPr="00851210">
              <w:rPr>
                <w:rFonts w:ascii="Arial" w:hAnsi="Arial" w:cs="Arial"/>
              </w:rPr>
              <w:t xml:space="preserve"> </w:t>
            </w:r>
            <w:r w:rsidRPr="00851210">
              <w:rPr>
                <w:rFonts w:ascii="Arial" w:hAnsi="Arial" w:cs="Arial"/>
              </w:rPr>
              <w:t>BSWV WVTP,</w:t>
            </w:r>
            <w:r w:rsidR="003A100A" w:rsidRPr="00851210">
              <w:rPr>
                <w:rFonts w:ascii="Arial" w:hAnsi="Arial" w:cs="Arial"/>
              </w:rPr>
              <w:t xml:space="preserve"> </w:t>
            </w:r>
            <w:r w:rsidRPr="00851210">
              <w:rPr>
                <w:rFonts w:ascii="Arial" w:hAnsi="Arial" w:cs="Arial"/>
              </w:rPr>
              <w:t>RAMP</w:t>
            </w:r>
          </w:p>
          <w:p w:rsidR="00BC44D8" w:rsidRPr="00851210" w:rsidRDefault="00BC44D8" w:rsidP="006D4CB4">
            <w:pPr>
              <w:pStyle w:val="a9"/>
              <w:rPr>
                <w:rFonts w:ascii="Arial" w:hAnsi="Arial" w:cs="Arial"/>
              </w:rPr>
            </w:pPr>
          </w:p>
          <w:p w:rsidR="00BC44D8" w:rsidRPr="00851210" w:rsidRDefault="00C21687" w:rsidP="00BC44D8">
            <w:pPr>
              <w:pStyle w:val="a9"/>
              <w:rPr>
                <w:rFonts w:ascii="Arial" w:hAnsi="Arial" w:cs="Arial"/>
              </w:rPr>
            </w:pPr>
            <w:r w:rsidRPr="00851210">
              <w:rPr>
                <w:rFonts w:ascii="Arial" w:hAnsi="Arial" w:cs="Arial"/>
              </w:rPr>
              <w:lastRenderedPageBreak/>
              <w:t>Change</w:t>
            </w:r>
            <w:r w:rsidR="00BC44D8" w:rsidRPr="00851210">
              <w:rPr>
                <w:rFonts w:ascii="Arial" w:hAnsi="Arial" w:cs="Arial"/>
              </w:rPr>
              <w:t xml:space="preserve"> frequency of channel one to 2000 Hz.</w:t>
            </w:r>
          </w:p>
          <w:p w:rsidR="00232D26" w:rsidRPr="00851210" w:rsidRDefault="00BC44D8">
            <w:pPr>
              <w:pStyle w:val="a9"/>
              <w:rPr>
                <w:rFonts w:ascii="Arial" w:hAnsi="Arial" w:cs="Arial"/>
              </w:rPr>
            </w:pPr>
            <w:r w:rsidRPr="00851210">
              <w:rPr>
                <w:rFonts w:ascii="Arial" w:hAnsi="Arial" w:cs="Arial"/>
              </w:rPr>
              <w:t>C1: BSWV FRQ, 2000</w:t>
            </w:r>
          </w:p>
          <w:p w:rsidR="00232D26" w:rsidRPr="00851210" w:rsidRDefault="00232D26">
            <w:pPr>
              <w:pStyle w:val="a9"/>
              <w:rPr>
                <w:rFonts w:ascii="Arial" w:hAnsi="Arial" w:cs="Arial"/>
              </w:rPr>
            </w:pPr>
          </w:p>
          <w:p w:rsidR="00BC44D8" w:rsidRPr="00851210" w:rsidRDefault="006E6AEC" w:rsidP="00BC44D8">
            <w:pPr>
              <w:pStyle w:val="a9"/>
              <w:rPr>
                <w:rFonts w:ascii="Arial" w:hAnsi="Arial" w:cs="Arial"/>
              </w:rPr>
            </w:pPr>
            <w:r w:rsidRPr="00851210">
              <w:rPr>
                <w:rFonts w:ascii="Arial" w:hAnsi="Arial" w:cs="Arial"/>
              </w:rPr>
              <w:t>Set</w:t>
            </w:r>
            <w:r w:rsidR="00BC44D8" w:rsidRPr="00851210">
              <w:rPr>
                <w:rFonts w:ascii="Arial" w:hAnsi="Arial" w:cs="Arial"/>
              </w:rPr>
              <w:t xml:space="preserve"> </w:t>
            </w:r>
            <w:r w:rsidR="009529BA" w:rsidRPr="00851210">
              <w:rPr>
                <w:rFonts w:ascii="Arial" w:hAnsi="Arial" w:cs="Arial"/>
              </w:rPr>
              <w:t>amplitude</w:t>
            </w:r>
            <w:r w:rsidR="00BC44D8" w:rsidRPr="00851210">
              <w:rPr>
                <w:rFonts w:ascii="Arial" w:hAnsi="Arial" w:cs="Arial"/>
              </w:rPr>
              <w:t xml:space="preserve"> of channel one</w:t>
            </w:r>
            <w:r w:rsidR="0098464D" w:rsidRPr="00851210">
              <w:rPr>
                <w:rFonts w:ascii="Arial" w:hAnsi="Arial" w:cs="Arial"/>
              </w:rPr>
              <w:t xml:space="preserve"> to</w:t>
            </w:r>
            <w:r w:rsidR="00DF27CD" w:rsidRPr="00851210">
              <w:rPr>
                <w:rFonts w:ascii="Arial" w:hAnsi="Arial" w:cs="Arial"/>
              </w:rPr>
              <w:t xml:space="preserve"> </w:t>
            </w:r>
            <w:r w:rsidR="00171E39" w:rsidRPr="00851210">
              <w:rPr>
                <w:rFonts w:ascii="Arial" w:hAnsi="Arial" w:cs="Arial"/>
              </w:rPr>
              <w:t>3Vpp</w:t>
            </w:r>
            <w:r w:rsidR="00BC44D8" w:rsidRPr="00851210">
              <w:rPr>
                <w:rFonts w:ascii="Arial" w:hAnsi="Arial" w:cs="Arial"/>
              </w:rPr>
              <w:t>.</w:t>
            </w:r>
          </w:p>
          <w:p w:rsidR="00BC44D8" w:rsidRPr="00851210" w:rsidRDefault="00BC44D8" w:rsidP="00BC44D8">
            <w:pPr>
              <w:pStyle w:val="a9"/>
              <w:rPr>
                <w:rFonts w:ascii="Arial" w:hAnsi="Arial" w:cs="Arial"/>
              </w:rPr>
            </w:pPr>
            <w:r w:rsidRPr="00851210">
              <w:rPr>
                <w:rFonts w:ascii="Arial" w:hAnsi="Arial" w:cs="Arial"/>
              </w:rPr>
              <w:t>C1: BSWV AMP, 3</w:t>
            </w:r>
          </w:p>
          <w:p w:rsidR="00BC44D8" w:rsidRPr="00851210" w:rsidRDefault="00BC44D8" w:rsidP="006D4CB4">
            <w:pPr>
              <w:pStyle w:val="a9"/>
              <w:rPr>
                <w:rFonts w:ascii="Arial" w:hAnsi="Arial" w:cs="Arial"/>
              </w:rPr>
            </w:pPr>
          </w:p>
          <w:p w:rsidR="00BC44D8" w:rsidRPr="00851210" w:rsidRDefault="00D52A89" w:rsidP="00BC44D8">
            <w:pPr>
              <w:pStyle w:val="a9"/>
              <w:rPr>
                <w:rFonts w:ascii="Arial" w:hAnsi="Arial" w:cs="Arial"/>
              </w:rPr>
            </w:pPr>
            <w:r w:rsidRPr="00851210">
              <w:rPr>
                <w:rFonts w:ascii="Arial" w:hAnsi="Arial" w:cs="Arial"/>
              </w:rPr>
              <w:t>Read</w:t>
            </w:r>
            <w:r w:rsidR="00BC44D8" w:rsidRPr="00851210">
              <w:rPr>
                <w:rFonts w:ascii="Arial" w:hAnsi="Arial" w:cs="Arial"/>
              </w:rPr>
              <w:t xml:space="preserve"> channel basic wave parameters from device.</w:t>
            </w:r>
          </w:p>
          <w:p w:rsidR="00232D26" w:rsidRPr="00851210" w:rsidRDefault="00BC44D8">
            <w:pPr>
              <w:pStyle w:val="a9"/>
              <w:rPr>
                <w:rFonts w:ascii="Arial" w:hAnsi="Arial" w:cs="Arial"/>
              </w:rPr>
            </w:pPr>
            <w:r w:rsidRPr="00851210">
              <w:rPr>
                <w:rFonts w:ascii="Arial" w:hAnsi="Arial" w:cs="Arial"/>
              </w:rPr>
              <w:t>C1:</w:t>
            </w:r>
            <w:r w:rsidR="00987645" w:rsidRPr="00851210">
              <w:rPr>
                <w:rFonts w:ascii="Arial" w:hAnsi="Arial" w:cs="Arial"/>
              </w:rPr>
              <w:t xml:space="preserve"> </w:t>
            </w:r>
            <w:r w:rsidRPr="00851210">
              <w:rPr>
                <w:rFonts w:ascii="Arial" w:hAnsi="Arial" w:cs="Arial"/>
              </w:rPr>
              <w:t>BSWV?</w:t>
            </w:r>
          </w:p>
          <w:p w:rsidR="00232D26" w:rsidRPr="00851210" w:rsidRDefault="00BF50B6">
            <w:pPr>
              <w:pStyle w:val="a9"/>
              <w:rPr>
                <w:rFonts w:ascii="Arial" w:hAnsi="Arial" w:cs="Arial"/>
              </w:rPr>
            </w:pPr>
            <w:r w:rsidRPr="00851210">
              <w:rPr>
                <w:rFonts w:ascii="Arial" w:hAnsi="Arial" w:cs="Arial"/>
              </w:rPr>
              <w:t>Return</w:t>
            </w:r>
            <w:r w:rsidR="00BC44D8" w:rsidRPr="00851210">
              <w:rPr>
                <w:rFonts w:ascii="Arial" w:hAnsi="Arial" w:cs="Arial"/>
              </w:rPr>
              <w:t>:</w:t>
            </w:r>
          </w:p>
          <w:p w:rsidR="00BC44D8" w:rsidRPr="00851210" w:rsidRDefault="00BC44D8" w:rsidP="006D4CB4">
            <w:pPr>
              <w:pStyle w:val="a9"/>
              <w:rPr>
                <w:rFonts w:ascii="Arial" w:hAnsi="Arial" w:cs="Arial"/>
              </w:rPr>
            </w:pPr>
            <w:r w:rsidRPr="00851210">
              <w:rPr>
                <w:rFonts w:ascii="Arial" w:eastAsiaTheme="minorEastAsia" w:hAnsi="Arial" w:cs="Arial"/>
              </w:rPr>
              <w:t xml:space="preserve">C1: </w:t>
            </w:r>
            <w:r w:rsidRPr="00851210">
              <w:rPr>
                <w:rFonts w:ascii="Arial" w:hAnsi="Arial" w:cs="Arial"/>
              </w:rPr>
              <w:t>BSWV WVTP,</w:t>
            </w:r>
            <w:r w:rsidR="0073760C" w:rsidRPr="00851210">
              <w:rPr>
                <w:rFonts w:ascii="Arial" w:hAnsi="Arial" w:cs="Arial"/>
              </w:rPr>
              <w:t xml:space="preserve"> </w:t>
            </w:r>
            <w:r w:rsidRPr="00851210">
              <w:rPr>
                <w:rFonts w:ascii="Arial" w:hAnsi="Arial" w:cs="Arial"/>
              </w:rPr>
              <w:t>SINE,FRQ,100HZ,PERI,0.01S,AMP,2V,</w:t>
            </w:r>
          </w:p>
          <w:p w:rsidR="00BC44D8" w:rsidRPr="00851210" w:rsidRDefault="00BC44D8" w:rsidP="006D4CB4">
            <w:pPr>
              <w:pStyle w:val="a9"/>
              <w:rPr>
                <w:ins w:id="143" w:author="Jason.Xia" w:date="2014-11-07T11:23:00Z"/>
                <w:rFonts w:ascii="Arial" w:hAnsi="Arial" w:cs="Arial"/>
              </w:rPr>
            </w:pPr>
            <w:r w:rsidRPr="00851210">
              <w:rPr>
                <w:rFonts w:ascii="Arial" w:hAnsi="Arial" w:cs="Arial"/>
              </w:rPr>
              <w:t>OFST,0V,HLEV,1V,LLEV,-1V,PHSE,0</w:t>
            </w:r>
          </w:p>
          <w:p w:rsidR="00B357A0" w:rsidRPr="00851210" w:rsidRDefault="00B357A0" w:rsidP="006D4CB4">
            <w:pPr>
              <w:pStyle w:val="a9"/>
              <w:rPr>
                <w:rFonts w:ascii="Arial" w:hAnsi="Arial" w:cs="Arial"/>
              </w:rPr>
            </w:pPr>
          </w:p>
        </w:tc>
      </w:tr>
      <w:tr w:rsidR="00BC44D8" w:rsidRPr="00851210" w:rsidTr="00BF50B6">
        <w:tc>
          <w:tcPr>
            <w:tcW w:w="2660" w:type="dxa"/>
          </w:tcPr>
          <w:p w:rsidR="00BC44D8" w:rsidRPr="00851210" w:rsidRDefault="00910C65" w:rsidP="006D4CB4">
            <w:pPr>
              <w:pStyle w:val="a9"/>
              <w:rPr>
                <w:rFonts w:ascii="Arial" w:hAnsi="Arial" w:cs="Arial"/>
                <w:b/>
              </w:rPr>
            </w:pPr>
            <w:r w:rsidRPr="00851210">
              <w:rPr>
                <w:rFonts w:ascii="Arial" w:hAnsi="Arial" w:cs="Arial"/>
                <w:b/>
              </w:rPr>
              <w:lastRenderedPageBreak/>
              <w:t>RELATED COMMANDS</w:t>
            </w:r>
          </w:p>
        </w:tc>
        <w:tc>
          <w:tcPr>
            <w:tcW w:w="6237" w:type="dxa"/>
          </w:tcPr>
          <w:p w:rsidR="00BC44D8" w:rsidRPr="00851210" w:rsidRDefault="00BC44D8" w:rsidP="00312E84">
            <w:pPr>
              <w:pStyle w:val="a9"/>
              <w:rPr>
                <w:rFonts w:ascii="Arial" w:hAnsi="Arial" w:cs="Arial"/>
              </w:rPr>
            </w:pPr>
            <w:r w:rsidRPr="00851210">
              <w:rPr>
                <w:rFonts w:ascii="Arial" w:hAnsi="Arial" w:cs="Arial"/>
              </w:rPr>
              <w:t>ARWV, BTWV, MDWV, SWWV</w:t>
            </w:r>
          </w:p>
        </w:tc>
      </w:tr>
    </w:tbl>
    <w:p w:rsidR="004678A0" w:rsidRPr="00851210" w:rsidRDefault="00EF2E04" w:rsidP="004876BA">
      <w:pPr>
        <w:pStyle w:val="a9"/>
        <w:rPr>
          <w:rFonts w:ascii="Arial" w:hAnsi="Arial" w:cs="Arial"/>
        </w:rPr>
      </w:pPr>
      <w:r w:rsidRPr="00851210">
        <w:rPr>
          <w:rFonts w:ascii="Arial" w:hAnsi="Arial" w:cs="Arial"/>
        </w:rPr>
        <w:t>N</w:t>
      </w:r>
      <w:r w:rsidR="00475A3D" w:rsidRPr="00851210">
        <w:rPr>
          <w:rFonts w:ascii="Arial" w:hAnsi="Arial" w:cs="Arial"/>
        </w:rPr>
        <w:t>ote</w:t>
      </w:r>
      <w:r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8"/>
        <w:gridCol w:w="1843"/>
        <w:gridCol w:w="1418"/>
        <w:gridCol w:w="1417"/>
        <w:gridCol w:w="1305"/>
      </w:tblGrid>
      <w:tr w:rsidR="00EF2E04" w:rsidRPr="00851210" w:rsidTr="006C7FEA">
        <w:trPr>
          <w:trHeight w:val="285"/>
        </w:trPr>
        <w:tc>
          <w:tcPr>
            <w:tcW w:w="2278" w:type="dxa"/>
            <w:shd w:val="clear" w:color="auto" w:fill="auto"/>
            <w:noWrap/>
            <w:vAlign w:val="center"/>
          </w:tcPr>
          <w:p w:rsidR="00EF2E04" w:rsidRPr="00851210" w:rsidRDefault="00B10972" w:rsidP="00EF2E04">
            <w:pPr>
              <w:pStyle w:val="a9"/>
              <w:rPr>
                <w:rFonts w:ascii="Arial" w:hAnsi="Arial" w:cs="Arial"/>
              </w:rPr>
            </w:pPr>
            <w:r w:rsidRPr="00851210">
              <w:rPr>
                <w:rFonts w:ascii="Arial" w:hAnsi="Arial" w:cs="Arial"/>
              </w:rPr>
              <w:t>Parameter/command</w:t>
            </w:r>
          </w:p>
        </w:tc>
        <w:tc>
          <w:tcPr>
            <w:tcW w:w="1843" w:type="dxa"/>
            <w:vAlign w:val="center"/>
          </w:tcPr>
          <w:p w:rsidR="00EF2E04" w:rsidRPr="00851210" w:rsidRDefault="00EF2E04" w:rsidP="00EF2E04">
            <w:pPr>
              <w:pStyle w:val="a9"/>
              <w:rPr>
                <w:rFonts w:ascii="Arial" w:hAnsi="Arial" w:cs="Arial"/>
              </w:rPr>
            </w:pPr>
            <w:r w:rsidRPr="00851210">
              <w:rPr>
                <w:rFonts w:ascii="Arial" w:hAnsi="Arial" w:cs="Arial"/>
              </w:rPr>
              <w:t>SDG800</w:t>
            </w:r>
          </w:p>
        </w:tc>
        <w:tc>
          <w:tcPr>
            <w:tcW w:w="1418" w:type="dxa"/>
            <w:vAlign w:val="center"/>
          </w:tcPr>
          <w:p w:rsidR="00EF2E04" w:rsidRPr="00851210" w:rsidRDefault="00EF2E04" w:rsidP="00EF2E04">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EF2E04" w:rsidRPr="00851210" w:rsidRDefault="00EF2E04" w:rsidP="00EF2E04">
            <w:pPr>
              <w:pStyle w:val="a9"/>
              <w:rPr>
                <w:rFonts w:ascii="Arial" w:hAnsi="Arial" w:cs="Arial"/>
              </w:rPr>
            </w:pPr>
            <w:r w:rsidRPr="00851210">
              <w:rPr>
                <w:rFonts w:ascii="Arial" w:hAnsi="Arial" w:cs="Arial"/>
              </w:rPr>
              <w:t>SDG2000X</w:t>
            </w:r>
          </w:p>
        </w:tc>
        <w:tc>
          <w:tcPr>
            <w:tcW w:w="1305" w:type="dxa"/>
            <w:shd w:val="clear" w:color="auto" w:fill="auto"/>
            <w:vAlign w:val="center"/>
          </w:tcPr>
          <w:p w:rsidR="00EF2E04" w:rsidRPr="00851210" w:rsidRDefault="00EF2E04" w:rsidP="00EF2E04">
            <w:pPr>
              <w:pStyle w:val="a9"/>
              <w:rPr>
                <w:rFonts w:ascii="Arial" w:hAnsi="Arial" w:cs="Arial"/>
              </w:rPr>
            </w:pPr>
            <w:r w:rsidRPr="00851210">
              <w:rPr>
                <w:rFonts w:ascii="Arial" w:hAnsi="Arial" w:cs="Arial"/>
              </w:rPr>
              <w:t>SDG5000</w:t>
            </w:r>
          </w:p>
        </w:tc>
      </w:tr>
      <w:tr w:rsidR="00AE0DD9" w:rsidRPr="00851210" w:rsidTr="006C7FEA">
        <w:trPr>
          <w:trHeight w:val="285"/>
        </w:trPr>
        <w:tc>
          <w:tcPr>
            <w:tcW w:w="2278" w:type="dxa"/>
            <w:shd w:val="clear" w:color="auto" w:fill="auto"/>
            <w:noWrap/>
            <w:vAlign w:val="center"/>
          </w:tcPr>
          <w:p w:rsidR="00AE0DD9" w:rsidRPr="00851210" w:rsidRDefault="00AE0DD9" w:rsidP="00EF2E04">
            <w:pPr>
              <w:pStyle w:val="a9"/>
              <w:rPr>
                <w:rFonts w:ascii="Arial" w:hAnsi="Arial" w:cs="Arial"/>
              </w:rPr>
            </w:pPr>
            <w:r w:rsidRPr="00851210">
              <w:rPr>
                <w:rFonts w:ascii="Arial" w:hAnsi="Arial" w:cs="Arial"/>
              </w:rPr>
              <w:t>&lt;channel&gt;</w:t>
            </w:r>
          </w:p>
        </w:tc>
        <w:tc>
          <w:tcPr>
            <w:tcW w:w="1843" w:type="dxa"/>
            <w:vAlign w:val="center"/>
          </w:tcPr>
          <w:p w:rsidR="00AE0DD9" w:rsidRPr="00851210" w:rsidRDefault="00AE0DD9" w:rsidP="00EF2E04">
            <w:pPr>
              <w:pStyle w:val="a9"/>
              <w:rPr>
                <w:rFonts w:ascii="Arial" w:hAnsi="Arial" w:cs="Arial"/>
              </w:rPr>
            </w:pPr>
            <w:r w:rsidRPr="00851210">
              <w:rPr>
                <w:rFonts w:ascii="Arial" w:hAnsi="Arial" w:cs="Arial"/>
              </w:rPr>
              <w:t>no</w:t>
            </w:r>
            <w:r w:rsidR="005B6CBF" w:rsidRPr="00851210">
              <w:rPr>
                <w:rFonts w:ascii="Arial" w:hAnsi="Arial" w:cs="Arial"/>
              </w:rPr>
              <w:t>(single channel)</w:t>
            </w:r>
          </w:p>
        </w:tc>
        <w:tc>
          <w:tcPr>
            <w:tcW w:w="1418" w:type="dxa"/>
            <w:vAlign w:val="center"/>
          </w:tcPr>
          <w:p w:rsidR="00AE0DD9" w:rsidRPr="00851210" w:rsidRDefault="00AE0DD9" w:rsidP="00862B08">
            <w:pPr>
              <w:pStyle w:val="a9"/>
              <w:ind w:firstLineChars="200" w:firstLine="420"/>
              <w:rPr>
                <w:rFonts w:ascii="Arial" w:hAnsi="Arial" w:cs="Arial"/>
              </w:rPr>
            </w:pPr>
            <w:r w:rsidRPr="00851210">
              <w:rPr>
                <w:rFonts w:ascii="Arial" w:hAnsi="Arial" w:cs="Arial"/>
              </w:rPr>
              <w:t>yes</w:t>
            </w:r>
          </w:p>
        </w:tc>
        <w:tc>
          <w:tcPr>
            <w:tcW w:w="1417" w:type="dxa"/>
            <w:shd w:val="clear" w:color="auto" w:fill="auto"/>
            <w:noWrap/>
            <w:vAlign w:val="center"/>
          </w:tcPr>
          <w:p w:rsidR="00AE0DD9" w:rsidRPr="00851210" w:rsidRDefault="00AE0DD9" w:rsidP="00862B08">
            <w:pPr>
              <w:pStyle w:val="a9"/>
              <w:ind w:firstLineChars="200" w:firstLine="420"/>
              <w:rPr>
                <w:rFonts w:ascii="Arial" w:hAnsi="Arial" w:cs="Arial"/>
              </w:rPr>
            </w:pPr>
            <w:r w:rsidRPr="00851210">
              <w:rPr>
                <w:rFonts w:ascii="Arial" w:hAnsi="Arial" w:cs="Arial"/>
              </w:rPr>
              <w:t>yes</w:t>
            </w:r>
          </w:p>
        </w:tc>
        <w:tc>
          <w:tcPr>
            <w:tcW w:w="1305" w:type="dxa"/>
            <w:shd w:val="clear" w:color="auto" w:fill="auto"/>
            <w:vAlign w:val="center"/>
          </w:tcPr>
          <w:p w:rsidR="00AE0DD9" w:rsidRPr="00851210" w:rsidRDefault="00AE0DD9" w:rsidP="00862B08">
            <w:pPr>
              <w:pStyle w:val="a9"/>
              <w:ind w:firstLineChars="150" w:firstLine="315"/>
              <w:rPr>
                <w:rFonts w:ascii="Arial" w:hAnsi="Arial" w:cs="Arial"/>
              </w:rPr>
            </w:pPr>
            <w:r w:rsidRPr="00851210">
              <w:rPr>
                <w:rFonts w:ascii="Arial" w:hAnsi="Arial" w:cs="Arial"/>
              </w:rPr>
              <w:t>yes</w:t>
            </w:r>
          </w:p>
        </w:tc>
      </w:tr>
      <w:tr w:rsidR="00192CC4" w:rsidRPr="00851210" w:rsidTr="006C7FEA">
        <w:trPr>
          <w:trHeight w:val="285"/>
        </w:trPr>
        <w:tc>
          <w:tcPr>
            <w:tcW w:w="2278" w:type="dxa"/>
            <w:shd w:val="clear" w:color="auto" w:fill="auto"/>
            <w:noWrap/>
            <w:vAlign w:val="center"/>
          </w:tcPr>
          <w:p w:rsidR="00192CC4" w:rsidRPr="00851210" w:rsidRDefault="00192CC4" w:rsidP="00AC303B">
            <w:pPr>
              <w:pStyle w:val="a9"/>
              <w:rPr>
                <w:rFonts w:ascii="Arial" w:hAnsi="Arial" w:cs="Arial"/>
              </w:rPr>
            </w:pPr>
            <w:r w:rsidRPr="00851210">
              <w:rPr>
                <w:rFonts w:ascii="Arial" w:hAnsi="Arial" w:cs="Arial"/>
              </w:rPr>
              <w:t>RISE</w:t>
            </w:r>
          </w:p>
        </w:tc>
        <w:tc>
          <w:tcPr>
            <w:tcW w:w="1843" w:type="dxa"/>
            <w:vAlign w:val="center"/>
          </w:tcPr>
          <w:p w:rsidR="00192CC4" w:rsidRPr="00851210" w:rsidRDefault="00192CC4" w:rsidP="00862B08">
            <w:pPr>
              <w:pStyle w:val="a9"/>
              <w:ind w:firstLineChars="150" w:firstLine="315"/>
              <w:rPr>
                <w:rFonts w:ascii="Arial" w:hAnsi="Arial" w:cs="Arial"/>
              </w:rPr>
            </w:pPr>
            <w:r w:rsidRPr="00851210">
              <w:rPr>
                <w:rFonts w:ascii="Arial" w:hAnsi="Arial" w:cs="Arial"/>
              </w:rPr>
              <w:t>yes</w:t>
            </w:r>
          </w:p>
        </w:tc>
        <w:tc>
          <w:tcPr>
            <w:tcW w:w="1418" w:type="dxa"/>
            <w:vAlign w:val="center"/>
          </w:tcPr>
          <w:p w:rsidR="00192CC4" w:rsidRPr="00851210" w:rsidRDefault="00192CC4" w:rsidP="00862B08">
            <w:pPr>
              <w:pStyle w:val="a9"/>
              <w:ind w:firstLineChars="200" w:firstLine="420"/>
              <w:rPr>
                <w:rFonts w:ascii="Arial" w:hAnsi="Arial" w:cs="Arial"/>
              </w:rPr>
            </w:pPr>
            <w:r w:rsidRPr="00851210">
              <w:rPr>
                <w:rFonts w:ascii="Arial" w:hAnsi="Arial" w:cs="Arial"/>
              </w:rPr>
              <w:t>no</w:t>
            </w:r>
          </w:p>
        </w:tc>
        <w:tc>
          <w:tcPr>
            <w:tcW w:w="1417" w:type="dxa"/>
            <w:shd w:val="clear" w:color="auto" w:fill="auto"/>
            <w:noWrap/>
            <w:vAlign w:val="center"/>
          </w:tcPr>
          <w:p w:rsidR="00192CC4" w:rsidRPr="00851210" w:rsidRDefault="00192CC4" w:rsidP="00862B08">
            <w:pPr>
              <w:pStyle w:val="a9"/>
              <w:ind w:firstLineChars="200" w:firstLine="420"/>
              <w:rPr>
                <w:rFonts w:ascii="Arial" w:hAnsi="Arial" w:cs="Arial"/>
              </w:rPr>
            </w:pPr>
            <w:r w:rsidRPr="00851210">
              <w:rPr>
                <w:rFonts w:ascii="Arial" w:hAnsi="Arial" w:cs="Arial"/>
              </w:rPr>
              <w:t>yes</w:t>
            </w:r>
          </w:p>
        </w:tc>
        <w:tc>
          <w:tcPr>
            <w:tcW w:w="1305" w:type="dxa"/>
            <w:shd w:val="clear" w:color="auto" w:fill="auto"/>
            <w:vAlign w:val="center"/>
          </w:tcPr>
          <w:p w:rsidR="00192CC4" w:rsidRPr="00851210" w:rsidRDefault="00192CC4" w:rsidP="00862B08">
            <w:pPr>
              <w:pStyle w:val="a9"/>
              <w:ind w:firstLineChars="150" w:firstLine="315"/>
              <w:rPr>
                <w:rFonts w:ascii="Arial" w:hAnsi="Arial" w:cs="Arial"/>
              </w:rPr>
            </w:pPr>
            <w:r w:rsidRPr="00851210">
              <w:rPr>
                <w:rFonts w:ascii="Arial" w:hAnsi="Arial" w:cs="Arial"/>
              </w:rPr>
              <w:t>yes</w:t>
            </w:r>
          </w:p>
        </w:tc>
      </w:tr>
      <w:tr w:rsidR="00192CC4" w:rsidRPr="00851210" w:rsidTr="006C7FEA">
        <w:trPr>
          <w:trHeight w:val="285"/>
        </w:trPr>
        <w:tc>
          <w:tcPr>
            <w:tcW w:w="2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CC4" w:rsidRPr="00851210" w:rsidRDefault="00192CC4" w:rsidP="00AC303B">
            <w:pPr>
              <w:pStyle w:val="a9"/>
              <w:rPr>
                <w:rFonts w:ascii="Arial" w:hAnsi="Arial" w:cs="Arial"/>
                <w:color w:val="1B1700"/>
              </w:rPr>
            </w:pPr>
            <w:r w:rsidRPr="00851210">
              <w:rPr>
                <w:rFonts w:ascii="Arial" w:hAnsi="Arial" w:cs="Arial"/>
              </w:rPr>
              <w:t>FAL</w:t>
            </w:r>
          </w:p>
        </w:tc>
        <w:tc>
          <w:tcPr>
            <w:tcW w:w="1843" w:type="dxa"/>
            <w:tcBorders>
              <w:top w:val="single" w:sz="4" w:space="0" w:color="auto"/>
              <w:left w:val="single" w:sz="4" w:space="0" w:color="auto"/>
              <w:bottom w:val="single" w:sz="4" w:space="0" w:color="auto"/>
              <w:right w:val="single" w:sz="4" w:space="0" w:color="auto"/>
            </w:tcBorders>
            <w:vAlign w:val="center"/>
          </w:tcPr>
          <w:p w:rsidR="00192CC4" w:rsidRPr="00851210" w:rsidRDefault="00192CC4" w:rsidP="00862B08">
            <w:pPr>
              <w:pStyle w:val="a9"/>
              <w:ind w:firstLineChars="150" w:firstLine="315"/>
              <w:rPr>
                <w:rFonts w:ascii="Arial" w:hAnsi="Arial" w:cs="Arial"/>
              </w:rPr>
            </w:pPr>
            <w:r w:rsidRPr="00851210">
              <w:rPr>
                <w:rFonts w:ascii="Arial" w:hAnsi="Arial" w:cs="Arial"/>
              </w:rPr>
              <w:t>yes</w:t>
            </w:r>
          </w:p>
        </w:tc>
        <w:tc>
          <w:tcPr>
            <w:tcW w:w="1418" w:type="dxa"/>
            <w:tcBorders>
              <w:top w:val="single" w:sz="4" w:space="0" w:color="auto"/>
              <w:left w:val="single" w:sz="4" w:space="0" w:color="auto"/>
              <w:bottom w:val="single" w:sz="4" w:space="0" w:color="auto"/>
              <w:right w:val="single" w:sz="4" w:space="0" w:color="auto"/>
            </w:tcBorders>
            <w:vAlign w:val="center"/>
          </w:tcPr>
          <w:p w:rsidR="00192CC4" w:rsidRPr="00851210" w:rsidRDefault="00192CC4" w:rsidP="00862B08">
            <w:pPr>
              <w:pStyle w:val="a9"/>
              <w:ind w:firstLineChars="200" w:firstLine="420"/>
              <w:rPr>
                <w:rFonts w:ascii="Arial" w:hAnsi="Arial" w:cs="Arial"/>
              </w:rPr>
            </w:pPr>
            <w:r w:rsidRPr="00851210">
              <w:rPr>
                <w:rFonts w:ascii="Arial" w:hAnsi="Arial" w:cs="Arial"/>
              </w:rPr>
              <w:t>no</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CC4" w:rsidRPr="00851210" w:rsidRDefault="00192CC4" w:rsidP="00862B08">
            <w:pPr>
              <w:pStyle w:val="a9"/>
              <w:ind w:firstLineChars="200" w:firstLine="420"/>
              <w:rPr>
                <w:rFonts w:ascii="Arial" w:hAnsi="Arial" w:cs="Arial"/>
              </w:rPr>
            </w:pPr>
            <w:r w:rsidRPr="00851210">
              <w:rPr>
                <w:rFonts w:ascii="Arial" w:hAnsi="Arial" w:cs="Arial"/>
              </w:rPr>
              <w:t>yes</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192CC4" w:rsidRPr="00851210" w:rsidRDefault="00192CC4" w:rsidP="00862B08">
            <w:pPr>
              <w:pStyle w:val="a9"/>
              <w:ind w:firstLineChars="150" w:firstLine="315"/>
              <w:rPr>
                <w:rFonts w:ascii="Arial" w:hAnsi="Arial" w:cs="Arial"/>
              </w:rPr>
            </w:pPr>
            <w:r w:rsidRPr="00851210">
              <w:rPr>
                <w:rFonts w:ascii="Arial" w:hAnsi="Arial" w:cs="Arial"/>
              </w:rPr>
              <w:t>yes</w:t>
            </w:r>
          </w:p>
        </w:tc>
      </w:tr>
      <w:tr w:rsidR="005808BC" w:rsidRPr="00851210" w:rsidTr="006C7FEA">
        <w:trPr>
          <w:trHeight w:val="285"/>
        </w:trPr>
        <w:tc>
          <w:tcPr>
            <w:tcW w:w="2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8BC" w:rsidRPr="00851210" w:rsidRDefault="005808BC" w:rsidP="00AC303B">
            <w:pPr>
              <w:pStyle w:val="a9"/>
              <w:rPr>
                <w:rFonts w:ascii="Arial" w:hAnsi="Arial" w:cs="Arial"/>
              </w:rPr>
            </w:pPr>
            <w:r w:rsidRPr="00851210">
              <w:rPr>
                <w:rFonts w:ascii="Arial" w:hAnsi="Arial" w:cs="Arial"/>
                <w:color w:val="1B1700"/>
              </w:rPr>
              <w:t>DLY</w:t>
            </w:r>
          </w:p>
        </w:tc>
        <w:tc>
          <w:tcPr>
            <w:tcW w:w="1843" w:type="dxa"/>
            <w:tcBorders>
              <w:top w:val="single" w:sz="4" w:space="0" w:color="auto"/>
              <w:left w:val="single" w:sz="4" w:space="0" w:color="auto"/>
              <w:bottom w:val="single" w:sz="4" w:space="0" w:color="auto"/>
              <w:right w:val="single" w:sz="4" w:space="0" w:color="auto"/>
            </w:tcBorders>
            <w:vAlign w:val="center"/>
          </w:tcPr>
          <w:p w:rsidR="005808BC" w:rsidRPr="00851210" w:rsidRDefault="005808BC" w:rsidP="00862B08">
            <w:pPr>
              <w:pStyle w:val="a9"/>
              <w:ind w:firstLineChars="150" w:firstLine="315"/>
              <w:rPr>
                <w:rFonts w:ascii="Arial" w:hAnsi="Arial" w:cs="Arial"/>
              </w:rPr>
            </w:pPr>
            <w:r w:rsidRPr="00851210">
              <w:rPr>
                <w:rFonts w:ascii="Arial" w:hAnsi="Arial" w:cs="Arial"/>
              </w:rPr>
              <w:t>no</w:t>
            </w:r>
          </w:p>
        </w:tc>
        <w:tc>
          <w:tcPr>
            <w:tcW w:w="1418" w:type="dxa"/>
            <w:tcBorders>
              <w:top w:val="single" w:sz="4" w:space="0" w:color="auto"/>
              <w:left w:val="single" w:sz="4" w:space="0" w:color="auto"/>
              <w:bottom w:val="single" w:sz="4" w:space="0" w:color="auto"/>
              <w:right w:val="single" w:sz="4" w:space="0" w:color="auto"/>
            </w:tcBorders>
            <w:vAlign w:val="center"/>
          </w:tcPr>
          <w:p w:rsidR="005808BC" w:rsidRPr="00851210" w:rsidRDefault="005808BC" w:rsidP="00862B08">
            <w:pPr>
              <w:pStyle w:val="a9"/>
              <w:ind w:firstLineChars="200" w:firstLine="420"/>
              <w:rPr>
                <w:rFonts w:ascii="Arial" w:hAnsi="Arial" w:cs="Arial"/>
              </w:rPr>
            </w:pPr>
            <w:r w:rsidRPr="00851210">
              <w:rPr>
                <w:rFonts w:ascii="Arial" w:hAnsi="Arial" w:cs="Arial"/>
              </w:rPr>
              <w:t>yes</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8BC" w:rsidRPr="00851210" w:rsidRDefault="005808BC" w:rsidP="00862B08">
            <w:pPr>
              <w:pStyle w:val="a9"/>
              <w:ind w:firstLineChars="200" w:firstLine="420"/>
              <w:rPr>
                <w:rFonts w:ascii="Arial" w:hAnsi="Arial" w:cs="Arial"/>
              </w:rPr>
            </w:pPr>
            <w:r w:rsidRPr="00851210">
              <w:rPr>
                <w:rFonts w:ascii="Arial" w:hAnsi="Arial" w:cs="Arial"/>
              </w:rPr>
              <w:t>yes</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5808BC" w:rsidRPr="00851210" w:rsidRDefault="005808BC" w:rsidP="00862B08">
            <w:pPr>
              <w:pStyle w:val="a9"/>
              <w:ind w:firstLineChars="150" w:firstLine="315"/>
              <w:rPr>
                <w:rFonts w:ascii="Arial" w:hAnsi="Arial" w:cs="Arial"/>
              </w:rPr>
            </w:pPr>
            <w:r w:rsidRPr="00851210">
              <w:rPr>
                <w:rFonts w:ascii="Arial" w:hAnsi="Arial" w:cs="Arial"/>
              </w:rPr>
              <w:t>yes</w:t>
            </w:r>
          </w:p>
        </w:tc>
      </w:tr>
    </w:tbl>
    <w:p w:rsidR="00312E84" w:rsidRPr="00851210" w:rsidRDefault="00312E84" w:rsidP="00180871">
      <w:pPr>
        <w:rPr>
          <w:rFonts w:ascii="Arial" w:hAnsi="Arial" w:cs="Arial"/>
          <w:lang w:val="pt-BR"/>
        </w:rPr>
      </w:pPr>
      <w:bookmarkStart w:id="144" w:name="_Modulate_Wave_Command"/>
      <w:bookmarkStart w:id="145" w:name="_Toc314320158"/>
      <w:bookmarkStart w:id="146" w:name="_Toc353436014"/>
      <w:bookmarkStart w:id="147" w:name="_Toc354040524"/>
      <w:bookmarkEnd w:id="144"/>
    </w:p>
    <w:p w:rsidR="004876BA" w:rsidRPr="00851210" w:rsidRDefault="003B3F52" w:rsidP="004876BA">
      <w:pPr>
        <w:pStyle w:val="21"/>
        <w:rPr>
          <w:rFonts w:cs="Arial"/>
          <w:lang w:val="pt-BR"/>
        </w:rPr>
      </w:pPr>
      <w:bookmarkStart w:id="148" w:name="_Toc422919365"/>
      <w:r w:rsidRPr="00851210">
        <w:rPr>
          <w:rFonts w:cs="Arial"/>
          <w:lang w:val="pt-BR"/>
        </w:rPr>
        <w:t>Modulate Wave Command</w:t>
      </w:r>
      <w:bookmarkEnd w:id="145"/>
      <w:bookmarkEnd w:id="146"/>
      <w:bookmarkEnd w:id="147"/>
      <w:bookmarkEnd w:id="148"/>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92"/>
        <w:gridCol w:w="6305"/>
      </w:tblGrid>
      <w:tr w:rsidR="006A4DF3" w:rsidRPr="00851210" w:rsidTr="00BF50B6">
        <w:tc>
          <w:tcPr>
            <w:tcW w:w="2660" w:type="dxa"/>
          </w:tcPr>
          <w:p w:rsidR="006A4DF3" w:rsidRPr="00851210" w:rsidRDefault="006A4DF3" w:rsidP="006D4CB4">
            <w:pPr>
              <w:pStyle w:val="a9"/>
              <w:rPr>
                <w:rFonts w:ascii="Arial" w:hAnsi="Arial" w:cs="Arial"/>
                <w:b/>
              </w:rPr>
            </w:pPr>
            <w:r w:rsidRPr="00851210">
              <w:rPr>
                <w:rFonts w:ascii="Arial" w:hAnsi="Arial" w:cs="Arial"/>
                <w:b/>
              </w:rPr>
              <w:t>DESCRIPTION</w:t>
            </w:r>
          </w:p>
        </w:tc>
        <w:tc>
          <w:tcPr>
            <w:tcW w:w="6237" w:type="dxa"/>
          </w:tcPr>
          <w:p w:rsidR="006A4DF3" w:rsidRPr="00851210" w:rsidRDefault="006A4DF3" w:rsidP="006D4CB4">
            <w:pPr>
              <w:pStyle w:val="a9"/>
              <w:rPr>
                <w:rFonts w:ascii="Arial" w:hAnsi="Arial" w:cs="Arial"/>
              </w:rPr>
            </w:pPr>
            <w:r w:rsidRPr="00851210">
              <w:rPr>
                <w:rFonts w:ascii="Arial" w:hAnsi="Arial" w:cs="Arial"/>
              </w:rPr>
              <w:t>Set</w:t>
            </w:r>
            <w:r w:rsidR="00B55C42" w:rsidRPr="00851210">
              <w:rPr>
                <w:rFonts w:ascii="Arial" w:hAnsi="Arial" w:cs="Arial"/>
              </w:rPr>
              <w:t>s</w:t>
            </w:r>
            <w:r w:rsidRPr="00851210">
              <w:rPr>
                <w:rFonts w:ascii="Arial" w:hAnsi="Arial" w:cs="Arial"/>
              </w:rPr>
              <w:t xml:space="preserve"> or get</w:t>
            </w:r>
            <w:r w:rsidR="00B55C42" w:rsidRPr="00851210">
              <w:rPr>
                <w:rFonts w:ascii="Arial" w:hAnsi="Arial" w:cs="Arial"/>
              </w:rPr>
              <w:t>s</w:t>
            </w:r>
            <w:r w:rsidRPr="00851210">
              <w:rPr>
                <w:rFonts w:ascii="Arial" w:hAnsi="Arial" w:cs="Arial"/>
              </w:rPr>
              <w:t xml:space="preserve"> </w:t>
            </w:r>
            <w:r w:rsidR="00034F9F" w:rsidRPr="00851210">
              <w:rPr>
                <w:rFonts w:ascii="Arial" w:hAnsi="Arial" w:cs="Arial"/>
              </w:rPr>
              <w:t>modulation</w:t>
            </w:r>
            <w:r w:rsidRPr="00851210">
              <w:rPr>
                <w:rFonts w:ascii="Arial" w:hAnsi="Arial" w:cs="Arial"/>
              </w:rPr>
              <w:t xml:space="preserve"> parameters.</w:t>
            </w:r>
          </w:p>
          <w:p w:rsidR="00B357A0" w:rsidRPr="00851210" w:rsidRDefault="00B357A0" w:rsidP="00005695">
            <w:pPr>
              <w:pStyle w:val="a9"/>
              <w:rPr>
                <w:rFonts w:ascii="Arial" w:hAnsi="Arial" w:cs="Arial"/>
              </w:rPr>
            </w:pPr>
          </w:p>
        </w:tc>
      </w:tr>
      <w:tr w:rsidR="006A4DF3" w:rsidRPr="00851210" w:rsidTr="00BF50B6">
        <w:tc>
          <w:tcPr>
            <w:tcW w:w="2660" w:type="dxa"/>
          </w:tcPr>
          <w:p w:rsidR="006A4DF3" w:rsidRPr="00851210" w:rsidRDefault="006A4DF3" w:rsidP="006D4CB4">
            <w:pPr>
              <w:pStyle w:val="a9"/>
              <w:rPr>
                <w:rFonts w:ascii="Arial" w:hAnsi="Arial" w:cs="Arial"/>
                <w:b/>
              </w:rPr>
            </w:pPr>
            <w:r w:rsidRPr="00851210">
              <w:rPr>
                <w:rFonts w:ascii="Arial" w:hAnsi="Arial" w:cs="Arial"/>
                <w:b/>
              </w:rPr>
              <w:t xml:space="preserve">COMMAND SYNTAX  </w:t>
            </w:r>
          </w:p>
        </w:tc>
        <w:tc>
          <w:tcPr>
            <w:tcW w:w="6237" w:type="dxa"/>
          </w:tcPr>
          <w:p w:rsidR="006A4DF3" w:rsidRPr="00851210" w:rsidRDefault="007D1485" w:rsidP="006D4CB4">
            <w:pPr>
              <w:pStyle w:val="a9"/>
              <w:rPr>
                <w:rFonts w:ascii="Arial" w:hAnsi="Arial" w:cs="Arial"/>
              </w:rPr>
            </w:pPr>
            <w:r w:rsidRPr="00851210">
              <w:rPr>
                <w:rFonts w:ascii="Arial" w:hAnsi="Arial" w:cs="Arial"/>
              </w:rPr>
              <w:t>&lt;channel&gt;:M</w:t>
            </w:r>
            <w:r w:rsidR="006A4DF3" w:rsidRPr="00851210">
              <w:rPr>
                <w:rFonts w:ascii="Arial" w:hAnsi="Arial" w:cs="Arial"/>
              </w:rPr>
              <w:t>D</w:t>
            </w:r>
            <w:r w:rsidRPr="00851210">
              <w:rPr>
                <w:rFonts w:ascii="Arial" w:hAnsi="Arial" w:cs="Arial"/>
              </w:rPr>
              <w:t>WV</w:t>
            </w:r>
            <w:r w:rsidR="00367C32" w:rsidRPr="00851210">
              <w:rPr>
                <w:rFonts w:ascii="Arial" w:hAnsi="Arial" w:cs="Arial"/>
              </w:rPr>
              <w:t>(MoDulateWaVe)</w:t>
            </w:r>
            <w:r w:rsidR="006A4DF3" w:rsidRPr="00851210">
              <w:rPr>
                <w:rFonts w:ascii="Arial" w:hAnsi="Arial" w:cs="Arial"/>
              </w:rPr>
              <w:t>&lt;parameter&gt;</w:t>
            </w:r>
          </w:p>
          <w:p w:rsidR="006A4DF3" w:rsidRPr="00851210" w:rsidRDefault="006A4DF3" w:rsidP="006D4CB4">
            <w:pPr>
              <w:pStyle w:val="a9"/>
              <w:rPr>
                <w:rFonts w:ascii="Arial" w:hAnsi="Arial" w:cs="Arial"/>
              </w:rPr>
            </w:pPr>
            <w:r w:rsidRPr="00851210">
              <w:rPr>
                <w:rFonts w:ascii="Arial" w:hAnsi="Arial" w:cs="Arial"/>
              </w:rPr>
              <w:t>&lt;channel&gt;:={C1, C2}</w:t>
            </w:r>
          </w:p>
          <w:p w:rsidR="006A4DF3" w:rsidRPr="00851210" w:rsidRDefault="006A4DF3" w:rsidP="006D4CB4">
            <w:pPr>
              <w:pStyle w:val="a9"/>
              <w:rPr>
                <w:rFonts w:ascii="Arial" w:hAnsi="Arial" w:cs="Arial"/>
              </w:rPr>
            </w:pPr>
            <w:r w:rsidRPr="00851210">
              <w:rPr>
                <w:rFonts w:ascii="Arial" w:hAnsi="Arial" w:cs="Arial"/>
              </w:rPr>
              <w:t>&lt;parameter&gt;:= {a parameter from the table below}</w:t>
            </w:r>
          </w:p>
        </w:tc>
      </w:tr>
      <w:tr w:rsidR="006A4DF3" w:rsidRPr="00851210" w:rsidTr="00BF50B6">
        <w:tc>
          <w:tcPr>
            <w:tcW w:w="8897" w:type="dxa"/>
            <w:gridSpan w:val="2"/>
          </w:tcPr>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8"/>
              <w:gridCol w:w="2238"/>
              <w:gridCol w:w="4395"/>
            </w:tblGrid>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b/>
                    </w:rPr>
                  </w:pPr>
                  <w:r w:rsidRPr="00851210">
                    <w:rPr>
                      <w:rFonts w:ascii="Arial" w:hAnsi="Arial" w:cs="Arial"/>
                      <w:b/>
                    </w:rPr>
                    <w:t>Parameters</w:t>
                  </w:r>
                </w:p>
              </w:tc>
              <w:tc>
                <w:tcPr>
                  <w:tcW w:w="2238" w:type="dxa"/>
                  <w:vAlign w:val="center"/>
                </w:tcPr>
                <w:p w:rsidR="006A4DF3" w:rsidRPr="00851210" w:rsidRDefault="006A4DF3" w:rsidP="006D4CB4">
                  <w:pPr>
                    <w:pStyle w:val="a9"/>
                    <w:rPr>
                      <w:rFonts w:ascii="Arial" w:hAnsi="Arial" w:cs="Arial"/>
                      <w:b/>
                    </w:rPr>
                  </w:pPr>
                  <w:r w:rsidRPr="00851210">
                    <w:rPr>
                      <w:rFonts w:ascii="Arial" w:hAnsi="Arial" w:cs="Arial"/>
                      <w:b/>
                    </w:rPr>
                    <w:t>Value</w:t>
                  </w:r>
                </w:p>
              </w:tc>
              <w:tc>
                <w:tcPr>
                  <w:tcW w:w="4395" w:type="dxa"/>
                  <w:shd w:val="clear" w:color="auto" w:fill="auto"/>
                  <w:noWrap/>
                  <w:vAlign w:val="center"/>
                </w:tcPr>
                <w:p w:rsidR="006A4DF3" w:rsidRPr="00851210" w:rsidRDefault="006A4DF3" w:rsidP="006D4CB4">
                  <w:pPr>
                    <w:pStyle w:val="a9"/>
                    <w:rPr>
                      <w:rFonts w:ascii="Arial" w:hAnsi="Arial" w:cs="Arial"/>
                      <w:b/>
                    </w:rPr>
                  </w:pPr>
                  <w:r w:rsidRPr="00851210">
                    <w:rPr>
                      <w:rFonts w:ascii="Arial" w:hAnsi="Arial" w:cs="Arial"/>
                      <w:b/>
                    </w:rPr>
                    <w:t>Description</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STATE</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&lt;state&gt;</w:t>
                  </w:r>
                </w:p>
              </w:tc>
              <w:tc>
                <w:tcPr>
                  <w:tcW w:w="4395" w:type="dxa"/>
                  <w:shd w:val="clear" w:color="auto" w:fill="auto"/>
                  <w:noWrap/>
                  <w:vAlign w:val="center"/>
                </w:tcPr>
                <w:p w:rsidR="006A4DF3" w:rsidRPr="00851210" w:rsidRDefault="006A4DF3" w:rsidP="00B5772C">
                  <w:pPr>
                    <w:pStyle w:val="a9"/>
                    <w:rPr>
                      <w:rFonts w:ascii="Arial" w:hAnsi="Arial" w:cs="Arial"/>
                    </w:rPr>
                  </w:pPr>
                  <w:r w:rsidRPr="00851210">
                    <w:rPr>
                      <w:rFonts w:ascii="Arial" w:hAnsi="Arial" w:cs="Arial"/>
                    </w:rPr>
                    <w:t xml:space="preserve">Turn on or off </w:t>
                  </w:r>
                  <w:r w:rsidR="00A82A44" w:rsidRPr="00851210">
                    <w:rPr>
                      <w:rFonts w:ascii="Arial" w:hAnsi="Arial" w:cs="Arial"/>
                    </w:rPr>
                    <w:t>modulation</w:t>
                  </w:r>
                  <w:r w:rsidRPr="00851210">
                    <w:rPr>
                      <w:rFonts w:ascii="Arial" w:hAnsi="Arial" w:cs="Arial"/>
                    </w:rPr>
                    <w:t>. Note</w:t>
                  </w:r>
                  <w:r w:rsidR="00B13799" w:rsidRPr="00851210">
                    <w:rPr>
                      <w:rFonts w:ascii="Arial" w:hAnsi="Arial" w:cs="Arial"/>
                    </w:rPr>
                    <w:t>:</w:t>
                  </w:r>
                  <w:r w:rsidRPr="00851210">
                    <w:rPr>
                      <w:rFonts w:ascii="Arial" w:hAnsi="Arial" w:cs="Arial"/>
                    </w:rPr>
                    <w:t xml:space="preserve"> if you want </w:t>
                  </w:r>
                  <w:r w:rsidR="00EE4658" w:rsidRPr="00851210">
                    <w:rPr>
                      <w:rFonts w:ascii="Arial" w:hAnsi="Arial" w:cs="Arial"/>
                    </w:rPr>
                    <w:t>to</w:t>
                  </w:r>
                  <w:r w:rsidR="00562BF2" w:rsidRPr="00851210">
                    <w:rPr>
                      <w:rFonts w:ascii="Arial" w:hAnsi="Arial" w:cs="Arial"/>
                    </w:rPr>
                    <w:t xml:space="preserve"> </w:t>
                  </w:r>
                  <w:r w:rsidRPr="00851210">
                    <w:rPr>
                      <w:rFonts w:ascii="Arial" w:hAnsi="Arial" w:cs="Arial"/>
                    </w:rPr>
                    <w:t>set or rea</w:t>
                  </w:r>
                  <w:r w:rsidR="00B13799" w:rsidRPr="00851210">
                    <w:rPr>
                      <w:rFonts w:ascii="Arial" w:hAnsi="Arial" w:cs="Arial"/>
                    </w:rPr>
                    <w:t>d other parameter</w:t>
                  </w:r>
                  <w:r w:rsidR="00CF4805" w:rsidRPr="00851210">
                    <w:rPr>
                      <w:rFonts w:ascii="Arial" w:hAnsi="Arial" w:cs="Arial"/>
                    </w:rPr>
                    <w:t>s of</w:t>
                  </w:r>
                  <w:r w:rsidR="003C293E" w:rsidRPr="00851210">
                    <w:rPr>
                      <w:rFonts w:ascii="Arial" w:hAnsi="Arial" w:cs="Arial"/>
                    </w:rPr>
                    <w:t xml:space="preserve"> </w:t>
                  </w:r>
                  <w:r w:rsidR="00251000" w:rsidRPr="00851210">
                    <w:rPr>
                      <w:rFonts w:ascii="Arial" w:hAnsi="Arial" w:cs="Arial"/>
                    </w:rPr>
                    <w:t>modulation</w:t>
                  </w:r>
                  <w:r w:rsidR="00B13799" w:rsidRPr="00851210">
                    <w:rPr>
                      <w:rFonts w:ascii="Arial" w:hAnsi="Arial" w:cs="Arial"/>
                    </w:rPr>
                    <w:t xml:space="preserve">, </w:t>
                  </w:r>
                  <w:r w:rsidRPr="00851210">
                    <w:rPr>
                      <w:rFonts w:ascii="Arial" w:hAnsi="Arial" w:cs="Arial"/>
                    </w:rPr>
                    <w:t xml:space="preserve">you must </w:t>
                  </w:r>
                  <w:r w:rsidR="006808D5" w:rsidRPr="00851210">
                    <w:rPr>
                      <w:rFonts w:ascii="Arial" w:hAnsi="Arial" w:cs="Arial"/>
                    </w:rPr>
                    <w:t>set STATE to ON at</w:t>
                  </w:r>
                  <w:r w:rsidRPr="00851210">
                    <w:rPr>
                      <w:rFonts w:ascii="Arial" w:hAnsi="Arial" w:cs="Arial"/>
                    </w:rPr>
                    <w:t xml:space="preserve"> first.</w:t>
                  </w:r>
                </w:p>
              </w:tc>
            </w:tr>
            <w:tr w:rsidR="006A4DF3" w:rsidRPr="00851210" w:rsidTr="00333C5F">
              <w:trPr>
                <w:trHeight w:val="70"/>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AM,</w:t>
                  </w:r>
                  <w:r w:rsidR="00D51A00" w:rsidRPr="00851210">
                    <w:rPr>
                      <w:rFonts w:ascii="Arial" w:hAnsi="Arial" w:cs="Arial"/>
                    </w:rPr>
                    <w:t xml:space="preserve"> </w:t>
                  </w:r>
                  <w:r w:rsidRPr="00851210">
                    <w:rPr>
                      <w:rFonts w:ascii="Arial" w:hAnsi="Arial" w:cs="Arial"/>
                    </w:rPr>
                    <w:t>SRC</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&lt;src&gt;</w:t>
                  </w:r>
                </w:p>
              </w:tc>
              <w:tc>
                <w:tcPr>
                  <w:tcW w:w="4395" w:type="dxa"/>
                  <w:shd w:val="clear" w:color="auto" w:fill="auto"/>
                  <w:noWrap/>
                  <w:vAlign w:val="center"/>
                </w:tcPr>
                <w:p w:rsidR="006A4DF3" w:rsidRPr="00851210" w:rsidRDefault="006A4DF3" w:rsidP="006D4CB4">
                  <w:pPr>
                    <w:pStyle w:val="a9"/>
                    <w:wordWrap w:val="0"/>
                    <w:rPr>
                      <w:rFonts w:ascii="Arial" w:hAnsi="Arial" w:cs="Arial"/>
                    </w:rPr>
                  </w:pPr>
                  <w:r w:rsidRPr="00851210">
                    <w:rPr>
                      <w:rFonts w:ascii="Arial" w:hAnsi="Arial" w:cs="Arial"/>
                    </w:rPr>
                    <w:t>AM signal source.</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AM,</w:t>
                  </w:r>
                  <w:r w:rsidR="00D51A00" w:rsidRPr="00851210">
                    <w:rPr>
                      <w:rFonts w:ascii="Arial" w:hAnsi="Arial" w:cs="Arial"/>
                    </w:rPr>
                    <w:t xml:space="preserve"> </w:t>
                  </w:r>
                  <w:r w:rsidRPr="00851210">
                    <w:rPr>
                      <w:rFonts w:ascii="Arial" w:hAnsi="Arial" w:cs="Arial"/>
                    </w:rPr>
                    <w:t>MDSP</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&lt;mod wave shape&gt;</w:t>
                  </w:r>
                </w:p>
              </w:tc>
              <w:tc>
                <w:tcPr>
                  <w:tcW w:w="4395" w:type="dxa"/>
                  <w:shd w:val="clear" w:color="auto" w:fill="auto"/>
                  <w:noWrap/>
                  <w:vAlign w:val="center"/>
                </w:tcPr>
                <w:p w:rsidR="006A4DF3" w:rsidRPr="00851210" w:rsidRDefault="00E55AC9" w:rsidP="006D4CB4">
                  <w:pPr>
                    <w:pStyle w:val="a9"/>
                    <w:wordWrap w:val="0"/>
                    <w:rPr>
                      <w:rFonts w:ascii="Arial" w:hAnsi="Arial" w:cs="Arial"/>
                    </w:rPr>
                  </w:pPr>
                  <w:r w:rsidRPr="00851210">
                    <w:rPr>
                      <w:rFonts w:ascii="Arial" w:hAnsi="Arial" w:cs="Arial"/>
                    </w:rPr>
                    <w:t xml:space="preserve">AM modulation wave. </w:t>
                  </w:r>
                  <w:r w:rsidR="006A4DF3" w:rsidRPr="00851210">
                    <w:rPr>
                      <w:rFonts w:ascii="Arial" w:hAnsi="Arial" w:cs="Arial"/>
                    </w:rPr>
                    <w:t xml:space="preserve">Only </w:t>
                  </w:r>
                  <w:r w:rsidR="0062563B" w:rsidRPr="00851210">
                    <w:rPr>
                      <w:rFonts w:ascii="Arial" w:hAnsi="Arial" w:cs="Arial"/>
                    </w:rPr>
                    <w:t xml:space="preserve">when </w:t>
                  </w:r>
                  <w:r w:rsidR="006A4DF3" w:rsidRPr="00851210">
                    <w:rPr>
                      <w:rFonts w:ascii="Arial" w:hAnsi="Arial" w:cs="Arial"/>
                    </w:rPr>
                    <w:t>AM signal source is set to INT</w:t>
                  </w:r>
                  <w:r w:rsidR="00ED34D0" w:rsidRPr="00851210">
                    <w:rPr>
                      <w:rFonts w:ascii="Arial" w:hAnsi="Arial" w:cs="Arial"/>
                    </w:rPr>
                    <w:t>, you can set the parameter</w:t>
                  </w:r>
                  <w:r w:rsidR="006A4DF3" w:rsidRPr="00851210">
                    <w:rPr>
                      <w:rFonts w:ascii="Arial" w:hAnsi="Arial" w:cs="Arial"/>
                    </w:rPr>
                    <w:t>.</w:t>
                  </w:r>
                </w:p>
              </w:tc>
            </w:tr>
            <w:tr w:rsidR="006A4DF3" w:rsidRPr="00851210" w:rsidTr="00333C5F">
              <w:trPr>
                <w:trHeight w:val="377"/>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AM,</w:t>
                  </w:r>
                  <w:r w:rsidR="00B125FD" w:rsidRPr="00851210">
                    <w:rPr>
                      <w:rFonts w:ascii="Arial" w:hAnsi="Arial" w:cs="Arial"/>
                    </w:rPr>
                    <w:t xml:space="preserve"> </w:t>
                  </w:r>
                  <w:r w:rsidRPr="00851210">
                    <w:rPr>
                      <w:rFonts w:ascii="Arial" w:hAnsi="Arial" w:cs="Arial"/>
                    </w:rPr>
                    <w:t>FRQ</w:t>
                  </w:r>
                </w:p>
              </w:tc>
              <w:tc>
                <w:tcPr>
                  <w:tcW w:w="2238" w:type="dxa"/>
                  <w:vAlign w:val="center"/>
                </w:tcPr>
                <w:p w:rsidR="006A4DF3" w:rsidRPr="00851210" w:rsidRDefault="006A4DF3" w:rsidP="00AE0880">
                  <w:pPr>
                    <w:pStyle w:val="a9"/>
                    <w:rPr>
                      <w:rFonts w:ascii="Arial" w:hAnsi="Arial" w:cs="Arial"/>
                    </w:rPr>
                  </w:pPr>
                  <w:r w:rsidRPr="00851210">
                    <w:rPr>
                      <w:rFonts w:ascii="Arial" w:hAnsi="Arial" w:cs="Arial"/>
                    </w:rPr>
                    <w:t>&lt;</w:t>
                  </w:r>
                  <w:r w:rsidR="00AE0880" w:rsidRPr="00851210">
                    <w:rPr>
                      <w:rFonts w:ascii="Arial" w:hAnsi="Arial" w:cs="Arial"/>
                    </w:rPr>
                    <w:t xml:space="preserve">AM </w:t>
                  </w:r>
                  <w:r w:rsidRPr="00851210">
                    <w:rPr>
                      <w:rFonts w:ascii="Arial" w:hAnsi="Arial" w:cs="Arial"/>
                    </w:rPr>
                    <w:t>frequency&gt;</w:t>
                  </w:r>
                </w:p>
              </w:tc>
              <w:tc>
                <w:tcPr>
                  <w:tcW w:w="4395" w:type="dxa"/>
                  <w:shd w:val="clear" w:color="auto" w:fill="auto"/>
                  <w:noWrap/>
                  <w:vAlign w:val="center"/>
                </w:tcPr>
                <w:p w:rsidR="006A4DF3" w:rsidRPr="00851210" w:rsidRDefault="006A4DF3" w:rsidP="006D4CB4">
                  <w:pPr>
                    <w:pStyle w:val="a9"/>
                    <w:wordWrap w:val="0"/>
                    <w:rPr>
                      <w:rFonts w:ascii="Arial" w:hAnsi="Arial" w:cs="Arial"/>
                    </w:rPr>
                  </w:pPr>
                  <w:r w:rsidRPr="00851210">
                    <w:rPr>
                      <w:rFonts w:ascii="Arial" w:hAnsi="Arial" w:cs="Arial"/>
                    </w:rPr>
                    <w:t xml:space="preserve">AM frequency. </w:t>
                  </w:r>
                  <w:r w:rsidR="00373D06" w:rsidRPr="00851210">
                    <w:rPr>
                      <w:rFonts w:ascii="Arial" w:hAnsi="Arial" w:cs="Arial"/>
                    </w:rPr>
                    <w:t>Only when AM signal source is set to INT, you can set the parameter.</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AM,</w:t>
                  </w:r>
                  <w:r w:rsidR="00B125FD" w:rsidRPr="00851210">
                    <w:rPr>
                      <w:rFonts w:ascii="Arial" w:hAnsi="Arial" w:cs="Arial"/>
                    </w:rPr>
                    <w:t xml:space="preserve"> </w:t>
                  </w:r>
                  <w:r w:rsidRPr="00851210">
                    <w:rPr>
                      <w:rFonts w:ascii="Arial" w:hAnsi="Arial" w:cs="Arial"/>
                    </w:rPr>
                    <w:t>DEPTH</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&lt;depth&gt;</w:t>
                  </w:r>
                </w:p>
              </w:tc>
              <w:tc>
                <w:tcPr>
                  <w:tcW w:w="4395" w:type="dxa"/>
                  <w:shd w:val="clear" w:color="auto" w:fill="auto"/>
                  <w:noWrap/>
                  <w:vAlign w:val="center"/>
                </w:tcPr>
                <w:p w:rsidR="006A4DF3" w:rsidRPr="00851210" w:rsidRDefault="00596726" w:rsidP="006D4CB4">
                  <w:pPr>
                    <w:pStyle w:val="a9"/>
                    <w:rPr>
                      <w:rFonts w:ascii="Arial" w:hAnsi="Arial" w:cs="Arial"/>
                    </w:rPr>
                  </w:pPr>
                  <w:r w:rsidRPr="00851210">
                    <w:rPr>
                      <w:rFonts w:ascii="Arial" w:hAnsi="Arial" w:cs="Arial"/>
                    </w:rPr>
                    <w:t>AM de</w:t>
                  </w:r>
                  <w:r w:rsidR="006A4DF3" w:rsidRPr="00851210">
                    <w:rPr>
                      <w:rFonts w:ascii="Arial" w:hAnsi="Arial" w:cs="Arial"/>
                    </w:rPr>
                    <w:t>p</w:t>
                  </w:r>
                  <w:r w:rsidR="00BB116F" w:rsidRPr="00851210">
                    <w:rPr>
                      <w:rFonts w:ascii="Arial" w:hAnsi="Arial" w:cs="Arial"/>
                    </w:rPr>
                    <w:t>th</w:t>
                  </w:r>
                  <w:r w:rsidR="006A4DF3" w:rsidRPr="00851210">
                    <w:rPr>
                      <w:rFonts w:ascii="Arial" w:hAnsi="Arial" w:cs="Arial"/>
                    </w:rPr>
                    <w:t xml:space="preserve">. </w:t>
                  </w:r>
                  <w:r w:rsidR="00513321" w:rsidRPr="00851210">
                    <w:rPr>
                      <w:rFonts w:ascii="Arial" w:hAnsi="Arial" w:cs="Arial"/>
                    </w:rPr>
                    <w:t>Only when AM signal source is set to INT, you can set the parameter</w:t>
                  </w:r>
                  <w:r w:rsidR="006A4DF3" w:rsidRPr="00851210">
                    <w:rPr>
                      <w:rFonts w:ascii="Arial" w:hAnsi="Arial" w:cs="Arial"/>
                    </w:rPr>
                    <w:t>.</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lastRenderedPageBreak/>
                    <w:t>DSBAM,</w:t>
                  </w:r>
                  <w:r w:rsidR="00570C6E" w:rsidRPr="00851210">
                    <w:rPr>
                      <w:rFonts w:ascii="Arial" w:hAnsi="Arial" w:cs="Arial"/>
                    </w:rPr>
                    <w:t xml:space="preserve"> </w:t>
                  </w:r>
                  <w:r w:rsidRPr="00851210">
                    <w:rPr>
                      <w:rFonts w:ascii="Arial" w:hAnsi="Arial" w:cs="Arial"/>
                    </w:rPr>
                    <w:t>SRC</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&lt;src&gt;</w:t>
                  </w:r>
                </w:p>
              </w:tc>
              <w:tc>
                <w:tcPr>
                  <w:tcW w:w="4395"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DSBAM signal source</w:t>
                  </w:r>
                  <w:r w:rsidR="00C451CA" w:rsidRPr="00851210">
                    <w:rPr>
                      <w:rFonts w:ascii="Arial" w:hAnsi="Arial" w:cs="Arial"/>
                    </w:rPr>
                    <w:t>.</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DSBAM,</w:t>
                  </w:r>
                  <w:r w:rsidR="008635C2" w:rsidRPr="00851210">
                    <w:rPr>
                      <w:rFonts w:ascii="Arial" w:hAnsi="Arial" w:cs="Arial"/>
                    </w:rPr>
                    <w:t xml:space="preserve"> </w:t>
                  </w:r>
                  <w:r w:rsidRPr="00851210">
                    <w:rPr>
                      <w:rFonts w:ascii="Arial" w:hAnsi="Arial" w:cs="Arial"/>
                    </w:rPr>
                    <w:t>MDSP</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&lt;mod wave shape&gt;</w:t>
                  </w:r>
                </w:p>
              </w:tc>
              <w:tc>
                <w:tcPr>
                  <w:tcW w:w="4395" w:type="dxa"/>
                  <w:shd w:val="clear" w:color="auto" w:fill="auto"/>
                  <w:noWrap/>
                  <w:vAlign w:val="center"/>
                </w:tcPr>
                <w:p w:rsidR="004C7640" w:rsidRPr="00851210" w:rsidRDefault="00AD01E7">
                  <w:pPr>
                    <w:pStyle w:val="a9"/>
                    <w:rPr>
                      <w:rFonts w:ascii="Arial" w:hAnsi="Arial" w:cs="Arial"/>
                    </w:rPr>
                  </w:pPr>
                  <w:r w:rsidRPr="00851210">
                    <w:rPr>
                      <w:rFonts w:ascii="Arial" w:hAnsi="Arial" w:cs="Arial"/>
                    </w:rPr>
                    <w:t>DSBAM modulation wave.</w:t>
                  </w:r>
                  <w:r w:rsidR="00517F57" w:rsidRPr="00851210">
                    <w:rPr>
                      <w:rFonts w:ascii="Arial" w:hAnsi="Arial" w:cs="Arial"/>
                    </w:rPr>
                    <w:t xml:space="preserve"> </w:t>
                  </w:r>
                  <w:r w:rsidR="00AE5E51" w:rsidRPr="00851210">
                    <w:rPr>
                      <w:rFonts w:ascii="Arial" w:hAnsi="Arial" w:cs="Arial"/>
                    </w:rPr>
                    <w:t>Only when AM signal source is set to INT, you can set the parameter</w:t>
                  </w:r>
                  <w:r w:rsidR="00684E0A" w:rsidRPr="00851210">
                    <w:rPr>
                      <w:rFonts w:ascii="Arial" w:hAnsi="Arial" w:cs="Arial"/>
                    </w:rPr>
                    <w:t>.</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DSBAM,</w:t>
                  </w:r>
                  <w:r w:rsidR="00257D30" w:rsidRPr="00851210">
                    <w:rPr>
                      <w:rFonts w:ascii="Arial" w:hAnsi="Arial" w:cs="Arial"/>
                    </w:rPr>
                    <w:t xml:space="preserve"> </w:t>
                  </w:r>
                  <w:r w:rsidRPr="00851210">
                    <w:rPr>
                      <w:rFonts w:ascii="Arial" w:hAnsi="Arial" w:cs="Arial"/>
                    </w:rPr>
                    <w:t>FRQ</w:t>
                  </w:r>
                </w:p>
              </w:tc>
              <w:tc>
                <w:tcPr>
                  <w:tcW w:w="2238" w:type="dxa"/>
                  <w:vAlign w:val="center"/>
                </w:tcPr>
                <w:p w:rsidR="006A4DF3" w:rsidRPr="00851210" w:rsidRDefault="006A4DF3" w:rsidP="003347FC">
                  <w:pPr>
                    <w:pStyle w:val="a9"/>
                    <w:rPr>
                      <w:rFonts w:ascii="Arial" w:hAnsi="Arial" w:cs="Arial"/>
                    </w:rPr>
                  </w:pPr>
                  <w:r w:rsidRPr="00851210">
                    <w:rPr>
                      <w:rFonts w:ascii="Arial" w:hAnsi="Arial" w:cs="Arial"/>
                    </w:rPr>
                    <w:t>&lt;</w:t>
                  </w:r>
                  <w:r w:rsidR="003347FC" w:rsidRPr="00851210">
                    <w:rPr>
                      <w:rFonts w:ascii="Arial" w:hAnsi="Arial" w:cs="Arial"/>
                    </w:rPr>
                    <w:t xml:space="preserve">DSB-AM </w:t>
                  </w:r>
                  <w:r w:rsidRPr="00851210">
                    <w:rPr>
                      <w:rFonts w:ascii="Arial" w:hAnsi="Arial" w:cs="Arial"/>
                    </w:rPr>
                    <w:t>frequency&gt;</w:t>
                  </w:r>
                </w:p>
              </w:tc>
              <w:tc>
                <w:tcPr>
                  <w:tcW w:w="4395"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DSBAM frequency. </w:t>
                  </w:r>
                  <w:r w:rsidR="006C3865" w:rsidRPr="00851210">
                    <w:rPr>
                      <w:rFonts w:ascii="Arial" w:hAnsi="Arial" w:cs="Arial"/>
                    </w:rPr>
                    <w:t>Only when AM signal source is set to INT, you can set the parameter</w:t>
                  </w:r>
                  <w:r w:rsidR="00327D7E" w:rsidRPr="00851210">
                    <w:rPr>
                      <w:rFonts w:ascii="Arial" w:hAnsi="Arial" w:cs="Arial"/>
                    </w:rPr>
                    <w:t>.</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FM,</w:t>
                  </w:r>
                  <w:r w:rsidR="008635C2" w:rsidRPr="00851210">
                    <w:rPr>
                      <w:rFonts w:ascii="Arial" w:hAnsi="Arial" w:cs="Arial"/>
                    </w:rPr>
                    <w:t xml:space="preserve"> </w:t>
                  </w:r>
                  <w:r w:rsidRPr="00851210">
                    <w:rPr>
                      <w:rFonts w:ascii="Arial" w:hAnsi="Arial" w:cs="Arial"/>
                    </w:rPr>
                    <w:t>SRC</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&lt;src&gt;</w:t>
                  </w:r>
                </w:p>
              </w:tc>
              <w:tc>
                <w:tcPr>
                  <w:tcW w:w="4395"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FM signal source</w:t>
                  </w:r>
                  <w:r w:rsidR="00A95A2D" w:rsidRPr="00851210">
                    <w:rPr>
                      <w:rFonts w:ascii="Arial" w:hAnsi="Arial" w:cs="Arial"/>
                    </w:rPr>
                    <w:t>.</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FM, MDSP</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&lt;mod wave shape&gt;</w:t>
                  </w:r>
                </w:p>
              </w:tc>
              <w:tc>
                <w:tcPr>
                  <w:tcW w:w="4395"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FM modulation wave. </w:t>
                  </w:r>
                  <w:r w:rsidR="001F394D" w:rsidRPr="00851210">
                    <w:rPr>
                      <w:rFonts w:ascii="Arial" w:hAnsi="Arial" w:cs="Arial"/>
                    </w:rPr>
                    <w:t>Only when FM signal source is set to INT, you can set the parameter.</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FM,</w:t>
                  </w:r>
                  <w:r w:rsidR="00356E22" w:rsidRPr="00851210">
                    <w:rPr>
                      <w:rFonts w:ascii="Arial" w:hAnsi="Arial" w:cs="Arial"/>
                    </w:rPr>
                    <w:t xml:space="preserve"> </w:t>
                  </w:r>
                  <w:r w:rsidRPr="00851210">
                    <w:rPr>
                      <w:rFonts w:ascii="Arial" w:hAnsi="Arial" w:cs="Arial"/>
                    </w:rPr>
                    <w:t>FRQ</w:t>
                  </w:r>
                </w:p>
              </w:tc>
              <w:tc>
                <w:tcPr>
                  <w:tcW w:w="2238" w:type="dxa"/>
                  <w:vAlign w:val="center"/>
                </w:tcPr>
                <w:p w:rsidR="006A4DF3" w:rsidRPr="00851210" w:rsidRDefault="006A4DF3" w:rsidP="00932B9C">
                  <w:pPr>
                    <w:pStyle w:val="a9"/>
                    <w:rPr>
                      <w:rFonts w:ascii="Arial" w:hAnsi="Arial" w:cs="Arial"/>
                    </w:rPr>
                  </w:pPr>
                  <w:r w:rsidRPr="00851210">
                    <w:rPr>
                      <w:rFonts w:ascii="Arial" w:hAnsi="Arial" w:cs="Arial"/>
                    </w:rPr>
                    <w:t>&lt;</w:t>
                  </w:r>
                  <w:r w:rsidR="00932B9C" w:rsidRPr="00851210">
                    <w:rPr>
                      <w:rFonts w:ascii="Arial" w:hAnsi="Arial" w:cs="Arial"/>
                    </w:rPr>
                    <w:t xml:space="preserve">FM </w:t>
                  </w:r>
                  <w:r w:rsidRPr="00851210">
                    <w:rPr>
                      <w:rFonts w:ascii="Arial" w:hAnsi="Arial" w:cs="Arial"/>
                    </w:rPr>
                    <w:t>frequency&gt;</w:t>
                  </w:r>
                </w:p>
              </w:tc>
              <w:tc>
                <w:tcPr>
                  <w:tcW w:w="4395"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FM frequency. </w:t>
                  </w:r>
                  <w:r w:rsidR="00C304A5" w:rsidRPr="00851210">
                    <w:rPr>
                      <w:rFonts w:ascii="Arial" w:hAnsi="Arial" w:cs="Arial"/>
                    </w:rPr>
                    <w:t>Only when FM signal source is set to INT, you can set the parameter.</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FM,</w:t>
                  </w:r>
                  <w:r w:rsidR="00356E22" w:rsidRPr="00851210">
                    <w:rPr>
                      <w:rFonts w:ascii="Arial" w:hAnsi="Arial" w:cs="Arial"/>
                    </w:rPr>
                    <w:t xml:space="preserve"> </w:t>
                  </w:r>
                  <w:r w:rsidRPr="00851210">
                    <w:rPr>
                      <w:rFonts w:ascii="Arial" w:hAnsi="Arial" w:cs="Arial"/>
                    </w:rPr>
                    <w:t>DEVI</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w:t>
                  </w:r>
                  <w:r w:rsidR="00932B9C" w:rsidRPr="00851210">
                    <w:rPr>
                      <w:rFonts w:ascii="Arial" w:hAnsi="Arial" w:cs="Arial"/>
                    </w:rPr>
                    <w:t>FM</w:t>
                  </w:r>
                  <w:r w:rsidRPr="00851210">
                    <w:rPr>
                      <w:rFonts w:ascii="Arial" w:hAnsi="Arial" w:cs="Arial"/>
                    </w:rPr>
                    <w:t xml:space="preserve"> frequency </w:t>
                  </w:r>
                  <w:r w:rsidR="0068626C" w:rsidRPr="00851210">
                    <w:rPr>
                      <w:rFonts w:ascii="Arial" w:hAnsi="Arial" w:cs="Arial"/>
                    </w:rPr>
                    <w:t>deviation</w:t>
                  </w:r>
                  <w:r w:rsidR="0068626C" w:rsidRPr="00851210" w:rsidDel="0068626C">
                    <w:rPr>
                      <w:rFonts w:ascii="Arial" w:hAnsi="Arial" w:cs="Arial"/>
                    </w:rPr>
                    <w:t xml:space="preserve"> </w:t>
                  </w:r>
                  <w:r w:rsidRPr="00851210">
                    <w:rPr>
                      <w:rFonts w:ascii="Arial" w:hAnsi="Arial" w:cs="Arial"/>
                    </w:rPr>
                    <w:t>&gt;</w:t>
                  </w:r>
                </w:p>
              </w:tc>
              <w:tc>
                <w:tcPr>
                  <w:tcW w:w="4395"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FM frequency </w:t>
                  </w:r>
                  <w:r w:rsidR="007C0599" w:rsidRPr="00851210">
                    <w:rPr>
                      <w:rFonts w:ascii="Arial" w:hAnsi="Arial" w:cs="Arial"/>
                    </w:rPr>
                    <w:t>deviation</w:t>
                  </w:r>
                  <w:r w:rsidRPr="00851210">
                    <w:rPr>
                      <w:rFonts w:ascii="Arial" w:hAnsi="Arial" w:cs="Arial"/>
                    </w:rPr>
                    <w:t xml:space="preserve">. Only </w:t>
                  </w:r>
                  <w:r w:rsidR="00AD0A35" w:rsidRPr="00851210">
                    <w:rPr>
                      <w:rFonts w:ascii="Arial" w:hAnsi="Arial" w:cs="Arial"/>
                    </w:rPr>
                    <w:t xml:space="preserve">when </w:t>
                  </w:r>
                  <w:r w:rsidRPr="00851210">
                    <w:rPr>
                      <w:rFonts w:ascii="Arial" w:hAnsi="Arial" w:cs="Arial"/>
                    </w:rPr>
                    <w:t>FM signal source is set to INT.</w:t>
                  </w:r>
                  <w:r w:rsidR="00AD49E6" w:rsidRPr="00851210">
                    <w:rPr>
                      <w:rFonts w:ascii="Arial" w:hAnsi="Arial" w:cs="Arial"/>
                    </w:rPr>
                    <w:t xml:space="preserve"> you can set the parameter.</w:t>
                  </w:r>
                </w:p>
              </w:tc>
            </w:tr>
            <w:tr w:rsidR="006A4DF3" w:rsidRPr="00851210" w:rsidTr="00333C5F">
              <w:trPr>
                <w:trHeight w:val="285"/>
              </w:trPr>
              <w:tc>
                <w:tcPr>
                  <w:tcW w:w="1628"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PM,</w:t>
                  </w:r>
                  <w:r w:rsidR="00292FFB" w:rsidRPr="00851210">
                    <w:rPr>
                      <w:rFonts w:ascii="Arial" w:hAnsi="Arial" w:cs="Arial"/>
                    </w:rPr>
                    <w:t xml:space="preserve"> </w:t>
                  </w:r>
                  <w:r w:rsidRPr="00851210">
                    <w:rPr>
                      <w:rFonts w:ascii="Arial" w:hAnsi="Arial" w:cs="Arial"/>
                    </w:rPr>
                    <w:t>SRC,</w:t>
                  </w:r>
                </w:p>
              </w:tc>
              <w:tc>
                <w:tcPr>
                  <w:tcW w:w="2238" w:type="dxa"/>
                  <w:vAlign w:val="center"/>
                </w:tcPr>
                <w:p w:rsidR="006A4DF3" w:rsidRPr="00851210" w:rsidRDefault="006A4DF3" w:rsidP="006D4CB4">
                  <w:pPr>
                    <w:pStyle w:val="a9"/>
                    <w:rPr>
                      <w:rFonts w:ascii="Arial" w:hAnsi="Arial" w:cs="Arial"/>
                    </w:rPr>
                  </w:pPr>
                  <w:r w:rsidRPr="00851210">
                    <w:rPr>
                      <w:rFonts w:ascii="Arial" w:hAnsi="Arial" w:cs="Arial"/>
                    </w:rPr>
                    <w:t>&lt;src&gt;</w:t>
                  </w:r>
                </w:p>
              </w:tc>
              <w:tc>
                <w:tcPr>
                  <w:tcW w:w="4395" w:type="dxa"/>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PM signal source</w:t>
                  </w:r>
                  <w:r w:rsidR="00A95A2D" w:rsidRPr="00851210">
                    <w:rPr>
                      <w:rFonts w:ascii="Arial" w:hAnsi="Arial" w:cs="Arial"/>
                    </w:rPr>
                    <w:t>.</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PM,</w:t>
                  </w:r>
                  <w:r w:rsidR="0038587B" w:rsidRPr="00851210">
                    <w:rPr>
                      <w:rFonts w:ascii="Arial" w:hAnsi="Arial" w:cs="Arial"/>
                    </w:rPr>
                    <w:t xml:space="preserve"> </w:t>
                  </w:r>
                  <w:r w:rsidRPr="00851210">
                    <w:rPr>
                      <w:rFonts w:ascii="Arial" w:hAnsi="Arial" w:cs="Arial"/>
                    </w:rPr>
                    <w:t>MDSP</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&lt;mod wave shape&gt;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PM modulation wave. Only</w:t>
                  </w:r>
                  <w:r w:rsidR="00137670" w:rsidRPr="00851210">
                    <w:rPr>
                      <w:rFonts w:ascii="Arial" w:hAnsi="Arial" w:cs="Arial"/>
                    </w:rPr>
                    <w:t xml:space="preserve"> when</w:t>
                  </w:r>
                  <w:r w:rsidRPr="00851210">
                    <w:rPr>
                      <w:rFonts w:ascii="Arial" w:hAnsi="Arial" w:cs="Arial"/>
                    </w:rPr>
                    <w:t xml:space="preserve"> PM signal source is set to INT</w:t>
                  </w:r>
                  <w:r w:rsidR="00194B5F" w:rsidRPr="00851210">
                    <w:rPr>
                      <w:rFonts w:ascii="Arial" w:hAnsi="Arial" w:cs="Arial"/>
                    </w:rPr>
                    <w:t>,</w:t>
                  </w:r>
                  <w:r w:rsidR="00417EFD" w:rsidRPr="00851210">
                    <w:rPr>
                      <w:rFonts w:ascii="Arial" w:hAnsi="Arial" w:cs="Arial"/>
                    </w:rPr>
                    <w:t xml:space="preserve"> you can set the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PM,</w:t>
                  </w:r>
                  <w:r w:rsidR="00264DA3" w:rsidRPr="00851210">
                    <w:rPr>
                      <w:rFonts w:ascii="Arial" w:hAnsi="Arial" w:cs="Arial"/>
                    </w:rPr>
                    <w:t xml:space="preserve"> </w:t>
                  </w:r>
                  <w:r w:rsidRPr="00851210">
                    <w:rPr>
                      <w:rFonts w:ascii="Arial" w:hAnsi="Arial" w:cs="Arial"/>
                    </w:rPr>
                    <w:t>FRQ</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932B9C">
                  <w:pPr>
                    <w:pStyle w:val="a9"/>
                    <w:rPr>
                      <w:rFonts w:ascii="Arial" w:hAnsi="Arial" w:cs="Arial"/>
                    </w:rPr>
                  </w:pPr>
                  <w:r w:rsidRPr="00851210">
                    <w:rPr>
                      <w:rFonts w:ascii="Arial" w:hAnsi="Arial" w:cs="Arial"/>
                    </w:rPr>
                    <w:t>&lt;</w:t>
                  </w:r>
                  <w:r w:rsidR="00932B9C" w:rsidRPr="00851210">
                    <w:rPr>
                      <w:rFonts w:ascii="Arial" w:hAnsi="Arial" w:cs="Arial"/>
                    </w:rPr>
                    <w:t xml:space="preserve">PM </w:t>
                  </w:r>
                  <w:r w:rsidRPr="00851210">
                    <w:rPr>
                      <w:rFonts w:ascii="Arial" w:hAnsi="Arial" w:cs="Arial"/>
                    </w:rPr>
                    <w:t>frequency&gt;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PM frequency. Only </w:t>
                  </w:r>
                  <w:r w:rsidR="00A455D9" w:rsidRPr="00851210">
                    <w:rPr>
                      <w:rFonts w:ascii="Arial" w:hAnsi="Arial" w:cs="Arial"/>
                    </w:rPr>
                    <w:t xml:space="preserve">when </w:t>
                  </w:r>
                  <w:r w:rsidRPr="00851210">
                    <w:rPr>
                      <w:rFonts w:ascii="Arial" w:hAnsi="Arial" w:cs="Arial"/>
                    </w:rPr>
                    <w:t>PM signal source is set to INT</w:t>
                  </w:r>
                  <w:r w:rsidR="005A27B8" w:rsidRPr="00851210">
                    <w:rPr>
                      <w:rFonts w:ascii="Arial" w:hAnsi="Arial" w:cs="Arial"/>
                    </w:rPr>
                    <w:t>, you can set the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PWM,</w:t>
                  </w:r>
                  <w:r w:rsidR="000419BD" w:rsidRPr="00851210">
                    <w:rPr>
                      <w:rFonts w:ascii="Arial" w:hAnsi="Arial" w:cs="Arial"/>
                    </w:rPr>
                    <w:t xml:space="preserve"> </w:t>
                  </w:r>
                  <w:r w:rsidRPr="00851210">
                    <w:rPr>
                      <w:rFonts w:ascii="Arial" w:hAnsi="Arial" w:cs="Arial"/>
                    </w:rPr>
                    <w:t>FRQ</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932B9C">
                  <w:pPr>
                    <w:pStyle w:val="a9"/>
                    <w:rPr>
                      <w:rFonts w:ascii="Arial" w:hAnsi="Arial" w:cs="Arial"/>
                    </w:rPr>
                  </w:pPr>
                  <w:r w:rsidRPr="00851210">
                    <w:rPr>
                      <w:rFonts w:ascii="Arial" w:hAnsi="Arial" w:cs="Arial"/>
                    </w:rPr>
                    <w:t>&lt;</w:t>
                  </w:r>
                  <w:r w:rsidR="00932B9C" w:rsidRPr="00851210">
                    <w:rPr>
                      <w:rFonts w:ascii="Arial" w:hAnsi="Arial" w:cs="Arial"/>
                    </w:rPr>
                    <w:t xml:space="preserve">PWM </w:t>
                  </w:r>
                  <w:r w:rsidRPr="00851210">
                    <w:rPr>
                      <w:rFonts w:ascii="Arial" w:hAnsi="Arial" w:cs="Arial"/>
                    </w:rPr>
                    <w:t>frequency&gt;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PWM frequency. Only </w:t>
                  </w:r>
                  <w:r w:rsidR="000106B0" w:rsidRPr="00851210">
                    <w:rPr>
                      <w:rFonts w:ascii="Arial" w:hAnsi="Arial" w:cs="Arial"/>
                    </w:rPr>
                    <w:t xml:space="preserve">when </w:t>
                  </w:r>
                  <w:r w:rsidR="00C41DEB" w:rsidRPr="00851210">
                    <w:rPr>
                      <w:rFonts w:ascii="Arial" w:hAnsi="Arial" w:cs="Arial"/>
                    </w:rPr>
                    <w:t>carrier</w:t>
                  </w:r>
                  <w:r w:rsidRPr="00851210">
                    <w:rPr>
                      <w:rFonts w:ascii="Arial" w:hAnsi="Arial" w:cs="Arial"/>
                    </w:rPr>
                    <w:t xml:space="preserve"> wave is PULSE </w:t>
                  </w:r>
                  <w:r w:rsidR="000419BD" w:rsidRPr="00851210">
                    <w:rPr>
                      <w:rFonts w:ascii="Arial" w:hAnsi="Arial" w:cs="Arial"/>
                    </w:rPr>
                    <w:t>wave, you</w:t>
                  </w:r>
                  <w:r w:rsidR="00C5515C" w:rsidRPr="00851210">
                    <w:rPr>
                      <w:rFonts w:ascii="Arial" w:hAnsi="Arial" w:cs="Arial"/>
                    </w:rPr>
                    <w:t xml:space="preserve"> can set the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PWM,</w:t>
                  </w:r>
                  <w:r w:rsidR="006528FC" w:rsidRPr="00851210">
                    <w:rPr>
                      <w:rFonts w:ascii="Arial" w:hAnsi="Arial" w:cs="Arial"/>
                    </w:rPr>
                    <w:t xml:space="preserve"> </w:t>
                  </w:r>
                  <w:r w:rsidRPr="00851210">
                    <w:rPr>
                      <w:rFonts w:ascii="Arial" w:hAnsi="Arial" w:cs="Arial"/>
                    </w:rPr>
                    <w:t>DEVI</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2D6E00" w:rsidP="006D4CB4">
                  <w:pPr>
                    <w:pStyle w:val="a9"/>
                    <w:rPr>
                      <w:rFonts w:ascii="Arial" w:hAnsi="Arial" w:cs="Arial"/>
                    </w:rPr>
                  </w:pPr>
                  <w:r w:rsidRPr="00851210">
                    <w:rPr>
                      <w:rFonts w:ascii="Arial" w:hAnsi="Arial" w:cs="Arial"/>
                    </w:rPr>
                    <w:t>&lt;</w:t>
                  </w:r>
                  <w:r w:rsidR="00932B9C" w:rsidRPr="00851210">
                    <w:rPr>
                      <w:rFonts w:ascii="Arial" w:hAnsi="Arial" w:cs="Arial"/>
                    </w:rPr>
                    <w:t>PWM</w:t>
                  </w:r>
                  <w:r w:rsidRPr="00851210">
                    <w:rPr>
                      <w:rFonts w:ascii="Arial" w:hAnsi="Arial" w:cs="Arial"/>
                    </w:rPr>
                    <w:t xml:space="preserve"> dev</w:t>
                  </w:r>
                  <w:r w:rsidR="006A4DF3" w:rsidRPr="00851210">
                    <w:rPr>
                      <w:rFonts w:ascii="Arial" w:hAnsi="Arial" w:cs="Arial"/>
                    </w:rPr>
                    <w:t>&gt;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AA394B" w:rsidP="00EE2648">
                  <w:pPr>
                    <w:pStyle w:val="a9"/>
                    <w:rPr>
                      <w:rFonts w:ascii="Arial" w:hAnsi="Arial" w:cs="Arial"/>
                    </w:rPr>
                  </w:pPr>
                  <w:r w:rsidRPr="00851210">
                    <w:rPr>
                      <w:rFonts w:ascii="Arial" w:hAnsi="Arial" w:cs="Arial"/>
                    </w:rPr>
                    <w:t xml:space="preserve">Duty cycle deviation. </w:t>
                  </w:r>
                  <w:r w:rsidR="006A4DF3" w:rsidRPr="00851210">
                    <w:rPr>
                      <w:rFonts w:ascii="Arial" w:hAnsi="Arial" w:cs="Arial"/>
                    </w:rPr>
                    <w:t xml:space="preserve">Only </w:t>
                  </w:r>
                  <w:r w:rsidR="003A6272" w:rsidRPr="00851210">
                    <w:rPr>
                      <w:rFonts w:ascii="Arial" w:hAnsi="Arial" w:cs="Arial"/>
                    </w:rPr>
                    <w:t>when carrier</w:t>
                  </w:r>
                  <w:r w:rsidR="00B81981" w:rsidRPr="00851210">
                    <w:rPr>
                      <w:rFonts w:ascii="Arial" w:hAnsi="Arial" w:cs="Arial"/>
                    </w:rPr>
                    <w:t xml:space="preserve"> wave is PULSE</w:t>
                  </w:r>
                  <w:r w:rsidR="006A4DF3" w:rsidRPr="00851210">
                    <w:rPr>
                      <w:rFonts w:ascii="Arial" w:hAnsi="Arial" w:cs="Arial"/>
                    </w:rPr>
                    <w:t xml:space="preserve"> </w:t>
                  </w:r>
                  <w:r w:rsidRPr="00851210">
                    <w:rPr>
                      <w:rFonts w:ascii="Arial" w:hAnsi="Arial" w:cs="Arial"/>
                    </w:rPr>
                    <w:t>w</w:t>
                  </w:r>
                  <w:r w:rsidR="006A4DF3" w:rsidRPr="00851210">
                    <w:rPr>
                      <w:rFonts w:ascii="Arial" w:hAnsi="Arial" w:cs="Arial"/>
                    </w:rPr>
                    <w:t>ave</w:t>
                  </w:r>
                  <w:r w:rsidR="00EE2648" w:rsidRPr="00851210">
                    <w:rPr>
                      <w:rFonts w:ascii="Arial" w:hAnsi="Arial" w:cs="Arial"/>
                    </w:rPr>
                    <w:t>, you can set the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PWM,</w:t>
                  </w:r>
                  <w:r w:rsidR="00774D80" w:rsidRPr="00851210">
                    <w:rPr>
                      <w:rFonts w:ascii="Arial" w:hAnsi="Arial" w:cs="Arial"/>
                    </w:rPr>
                    <w:t xml:space="preserve"> </w:t>
                  </w:r>
                  <w:r w:rsidRPr="00851210">
                    <w:rPr>
                      <w:rFonts w:ascii="Arial" w:hAnsi="Arial" w:cs="Arial"/>
                    </w:rPr>
                    <w:t>MDSP</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&lt;mod wave shape&gt;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PWM modulation wave. Only </w:t>
                  </w:r>
                  <w:r w:rsidR="006B23D2" w:rsidRPr="00851210">
                    <w:rPr>
                      <w:rFonts w:ascii="Arial" w:hAnsi="Arial" w:cs="Arial"/>
                    </w:rPr>
                    <w:t>when carrier</w:t>
                  </w:r>
                  <w:r w:rsidRPr="00851210">
                    <w:rPr>
                      <w:rFonts w:ascii="Arial" w:hAnsi="Arial" w:cs="Arial"/>
                    </w:rPr>
                    <w:t xml:space="preserve"> wave is PULSE wave</w:t>
                  </w:r>
                  <w:r w:rsidR="00D7122D" w:rsidRPr="00851210">
                    <w:rPr>
                      <w:rFonts w:ascii="Arial" w:hAnsi="Arial" w:cs="Arial"/>
                    </w:rPr>
                    <w:t>, you can set the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PWM,</w:t>
                  </w:r>
                  <w:r w:rsidR="00774D80" w:rsidRPr="00851210">
                    <w:rPr>
                      <w:rFonts w:ascii="Arial" w:hAnsi="Arial" w:cs="Arial"/>
                    </w:rPr>
                    <w:t xml:space="preserve"> </w:t>
                  </w:r>
                  <w:r w:rsidRPr="00851210">
                    <w:rPr>
                      <w:rFonts w:ascii="Arial" w:hAnsi="Arial" w:cs="Arial"/>
                    </w:rPr>
                    <w:t>SRC</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&lt;src&gt;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PWM signal source.</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PM,</w:t>
                  </w:r>
                  <w:r w:rsidR="00774D80" w:rsidRPr="00851210">
                    <w:rPr>
                      <w:rFonts w:ascii="Arial" w:hAnsi="Arial" w:cs="Arial"/>
                    </w:rPr>
                    <w:t xml:space="preserve"> </w:t>
                  </w:r>
                  <w:r w:rsidRPr="00851210">
                    <w:rPr>
                      <w:rFonts w:ascii="Arial" w:hAnsi="Arial" w:cs="Arial"/>
                    </w:rPr>
                    <w:t>DEVI</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w:t>
                  </w:r>
                  <w:r w:rsidR="00932B9C" w:rsidRPr="00851210">
                    <w:rPr>
                      <w:rFonts w:ascii="Arial" w:hAnsi="Arial" w:cs="Arial"/>
                    </w:rPr>
                    <w:t>PM</w:t>
                  </w:r>
                  <w:r w:rsidRPr="00851210">
                    <w:rPr>
                      <w:rFonts w:ascii="Arial" w:hAnsi="Arial" w:cs="Arial"/>
                    </w:rPr>
                    <w:t xml:space="preserve"> phase offset&gt;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PM phase </w:t>
                  </w:r>
                  <w:r w:rsidR="00434658" w:rsidRPr="00851210">
                    <w:rPr>
                      <w:rFonts w:ascii="Arial" w:hAnsi="Arial" w:cs="Arial"/>
                    </w:rPr>
                    <w:t>deviation</w:t>
                  </w:r>
                  <w:r w:rsidRPr="00851210">
                    <w:rPr>
                      <w:rFonts w:ascii="Arial" w:hAnsi="Arial" w:cs="Arial"/>
                    </w:rPr>
                    <w:t xml:space="preserve">. Only </w:t>
                  </w:r>
                  <w:r w:rsidR="00F72E8D" w:rsidRPr="00851210">
                    <w:rPr>
                      <w:rFonts w:ascii="Arial" w:hAnsi="Arial" w:cs="Arial"/>
                    </w:rPr>
                    <w:t xml:space="preserve">when </w:t>
                  </w:r>
                  <w:r w:rsidRPr="00851210">
                    <w:rPr>
                      <w:rFonts w:ascii="Arial" w:hAnsi="Arial" w:cs="Arial"/>
                    </w:rPr>
                    <w:t>PM signal source is set to INT</w:t>
                  </w:r>
                  <w:r w:rsidR="00CE22A0" w:rsidRPr="00851210">
                    <w:rPr>
                      <w:rFonts w:ascii="Arial" w:hAnsi="Arial" w:cs="Arial"/>
                    </w:rPr>
                    <w:t>, you can set the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ASK,</w:t>
                  </w:r>
                  <w:r w:rsidR="00774D80" w:rsidRPr="00851210">
                    <w:rPr>
                      <w:rFonts w:ascii="Arial" w:hAnsi="Arial" w:cs="Arial"/>
                    </w:rPr>
                    <w:t xml:space="preserve"> </w:t>
                  </w:r>
                  <w:r w:rsidRPr="00851210">
                    <w:rPr>
                      <w:rFonts w:ascii="Arial" w:hAnsi="Arial" w:cs="Arial"/>
                    </w:rPr>
                    <w:t>SRC</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&lt;src&gt;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ASK signal source.</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ASK,</w:t>
                  </w:r>
                  <w:r w:rsidR="0040738C" w:rsidRPr="00851210">
                    <w:rPr>
                      <w:rFonts w:ascii="Arial" w:hAnsi="Arial" w:cs="Arial"/>
                    </w:rPr>
                    <w:t xml:space="preserve"> </w:t>
                  </w:r>
                  <w:r w:rsidRPr="00851210">
                    <w:rPr>
                      <w:rFonts w:ascii="Arial" w:hAnsi="Arial" w:cs="Arial"/>
                    </w:rPr>
                    <w:t>KFRQ</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320F1E">
                  <w:pPr>
                    <w:pStyle w:val="a9"/>
                    <w:rPr>
                      <w:rFonts w:ascii="Arial" w:hAnsi="Arial" w:cs="Arial"/>
                    </w:rPr>
                  </w:pPr>
                  <w:r w:rsidRPr="00851210">
                    <w:rPr>
                      <w:rFonts w:ascii="Arial" w:hAnsi="Arial" w:cs="Arial"/>
                    </w:rPr>
                    <w:t>&lt;</w:t>
                  </w:r>
                  <w:r w:rsidR="00320F1E" w:rsidRPr="00851210">
                    <w:rPr>
                      <w:rFonts w:ascii="Arial" w:hAnsi="Arial" w:cs="Arial"/>
                    </w:rPr>
                    <w:t xml:space="preserve">ASK </w:t>
                  </w:r>
                  <w:r w:rsidRPr="00851210">
                    <w:rPr>
                      <w:rFonts w:ascii="Arial" w:hAnsi="Arial" w:cs="Arial"/>
                    </w:rPr>
                    <w:t>key frequency&gt;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ASK key frequency. Only </w:t>
                  </w:r>
                  <w:r w:rsidR="00D1547E" w:rsidRPr="00851210">
                    <w:rPr>
                      <w:rFonts w:ascii="Arial" w:hAnsi="Arial" w:cs="Arial"/>
                    </w:rPr>
                    <w:t xml:space="preserve">when </w:t>
                  </w:r>
                  <w:r w:rsidRPr="00851210">
                    <w:rPr>
                      <w:rFonts w:ascii="Arial" w:hAnsi="Arial" w:cs="Arial"/>
                    </w:rPr>
                    <w:t>ASK signal source is set to INT</w:t>
                  </w:r>
                  <w:r w:rsidR="00413250" w:rsidRPr="00851210">
                    <w:rPr>
                      <w:rFonts w:ascii="Arial" w:hAnsi="Arial" w:cs="Arial"/>
                    </w:rPr>
                    <w:t>, you can set the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FSK,</w:t>
                  </w:r>
                  <w:r w:rsidR="002D6C6E" w:rsidRPr="00851210">
                    <w:rPr>
                      <w:rFonts w:ascii="Arial" w:hAnsi="Arial" w:cs="Arial"/>
                    </w:rPr>
                    <w:t xml:space="preserve"> </w:t>
                  </w:r>
                  <w:r w:rsidRPr="00851210">
                    <w:rPr>
                      <w:rFonts w:ascii="Arial" w:hAnsi="Arial" w:cs="Arial"/>
                    </w:rPr>
                    <w:t>KFRQ</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w:t>
                  </w:r>
                  <w:r w:rsidR="00932B9C" w:rsidRPr="00851210">
                    <w:rPr>
                      <w:rFonts w:ascii="Arial" w:hAnsi="Arial" w:cs="Arial"/>
                    </w:rPr>
                    <w:t>FSK</w:t>
                  </w:r>
                  <w:r w:rsidRPr="00851210">
                    <w:rPr>
                      <w:rFonts w:ascii="Arial" w:hAnsi="Arial" w:cs="Arial"/>
                    </w:rPr>
                    <w:t xml:space="preserve"> frequency&gt;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 xml:space="preserve">FSK frequency. Only </w:t>
                  </w:r>
                  <w:r w:rsidR="00D83CBF" w:rsidRPr="00851210">
                    <w:rPr>
                      <w:rFonts w:ascii="Arial" w:hAnsi="Arial" w:cs="Arial"/>
                    </w:rPr>
                    <w:t xml:space="preserve">when </w:t>
                  </w:r>
                  <w:r w:rsidRPr="00851210">
                    <w:rPr>
                      <w:rFonts w:ascii="Arial" w:hAnsi="Arial" w:cs="Arial"/>
                    </w:rPr>
                    <w:t>FSK signal source is set to INT</w:t>
                  </w:r>
                  <w:r w:rsidR="007B30C6" w:rsidRPr="00851210">
                    <w:rPr>
                      <w:rFonts w:ascii="Arial" w:hAnsi="Arial" w:cs="Arial"/>
                    </w:rPr>
                    <w:t>, you can set the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FSK,</w:t>
                  </w:r>
                  <w:r w:rsidR="00C13350" w:rsidRPr="00851210">
                    <w:rPr>
                      <w:rFonts w:ascii="Arial" w:hAnsi="Arial" w:cs="Arial"/>
                    </w:rPr>
                    <w:t xml:space="preserve"> </w:t>
                  </w:r>
                  <w:r w:rsidRPr="00851210">
                    <w:rPr>
                      <w:rFonts w:ascii="Arial" w:hAnsi="Arial" w:cs="Arial"/>
                    </w:rPr>
                    <w:t>HFRQ</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w:t>
                  </w:r>
                  <w:r w:rsidR="00932B9C" w:rsidRPr="00851210">
                    <w:rPr>
                      <w:rFonts w:ascii="Arial" w:hAnsi="Arial" w:cs="Arial"/>
                    </w:rPr>
                    <w:t>FSK</w:t>
                  </w:r>
                  <w:r w:rsidRPr="00851210">
                    <w:rPr>
                      <w:rFonts w:ascii="Arial" w:hAnsi="Arial" w:cs="Arial"/>
                    </w:rPr>
                    <w:t xml:space="preserve"> hop frequency&gt;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5F7203">
                  <w:pPr>
                    <w:pStyle w:val="a9"/>
                    <w:rPr>
                      <w:rFonts w:ascii="Arial" w:hAnsi="Arial" w:cs="Arial"/>
                    </w:rPr>
                  </w:pPr>
                  <w:r w:rsidRPr="00851210">
                    <w:rPr>
                      <w:rFonts w:ascii="Arial" w:hAnsi="Arial" w:cs="Arial"/>
                    </w:rPr>
                    <w:t xml:space="preserve">FSK </w:t>
                  </w:r>
                  <w:r w:rsidR="005F7203" w:rsidRPr="00851210">
                    <w:rPr>
                      <w:rFonts w:ascii="Arial" w:hAnsi="Arial" w:cs="Arial"/>
                    </w:rPr>
                    <w:t>hop</w:t>
                  </w:r>
                  <w:r w:rsidRPr="00851210">
                    <w:rPr>
                      <w:rFonts w:ascii="Arial" w:hAnsi="Arial" w:cs="Arial"/>
                    </w:rPr>
                    <w:t xml:space="preserve"> frequency</w:t>
                  </w:r>
                  <w:r w:rsidR="00327764" w:rsidRPr="00851210">
                    <w:rPr>
                      <w:rFonts w:ascii="Arial" w:hAnsi="Arial" w:cs="Arial"/>
                    </w:rPr>
                    <w:t>.</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FSK,</w:t>
                  </w:r>
                  <w:r w:rsidR="00C13350" w:rsidRPr="00851210">
                    <w:rPr>
                      <w:rFonts w:ascii="Arial" w:hAnsi="Arial" w:cs="Arial"/>
                    </w:rPr>
                    <w:t xml:space="preserve"> </w:t>
                  </w:r>
                  <w:r w:rsidRPr="00851210">
                    <w:rPr>
                      <w:rFonts w:ascii="Arial" w:hAnsi="Arial" w:cs="Arial"/>
                    </w:rPr>
                    <w:t>SRC</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&lt;src&gt;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rPr>
                  </w:pPr>
                  <w:r w:rsidRPr="00851210">
                    <w:rPr>
                      <w:rFonts w:ascii="Arial" w:hAnsi="Arial" w:cs="Arial"/>
                    </w:rPr>
                    <w:t>FSK signal source</w:t>
                  </w:r>
                  <w:r w:rsidR="00327764" w:rsidRPr="00851210">
                    <w:rPr>
                      <w:rFonts w:ascii="Arial" w:hAnsi="Arial" w:cs="Arial"/>
                    </w:rPr>
                    <w:t>.</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lastRenderedPageBreak/>
                    <w:t>CARR,</w:t>
                  </w:r>
                  <w:r w:rsidR="00C13350" w:rsidRPr="00851210">
                    <w:rPr>
                      <w:rFonts w:ascii="Arial" w:hAnsi="Arial" w:cs="Arial"/>
                    </w:rPr>
                    <w:t xml:space="preserve"> </w:t>
                  </w:r>
                  <w:r w:rsidRPr="00851210">
                    <w:rPr>
                      <w:rFonts w:ascii="Arial" w:hAnsi="Arial" w:cs="Arial"/>
                    </w:rPr>
                    <w:t>WVTP</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&lt;wave type&gt;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5F1483" w:rsidP="006D4CB4">
                  <w:pPr>
                    <w:pStyle w:val="a9"/>
                    <w:rPr>
                      <w:rFonts w:ascii="Arial" w:hAnsi="Arial" w:cs="Arial"/>
                    </w:rPr>
                  </w:pPr>
                  <w:r w:rsidRPr="00851210">
                    <w:rPr>
                      <w:rFonts w:ascii="Arial" w:hAnsi="Arial" w:cs="Arial"/>
                    </w:rPr>
                    <w:t>C</w:t>
                  </w:r>
                  <w:r w:rsidR="006A4DF3" w:rsidRPr="00851210">
                    <w:rPr>
                      <w:rFonts w:ascii="Arial" w:hAnsi="Arial" w:cs="Arial"/>
                    </w:rPr>
                    <w:t>arrier wave type.</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CARR,</w:t>
                  </w:r>
                  <w:r w:rsidR="00CA3D08" w:rsidRPr="00851210">
                    <w:rPr>
                      <w:rFonts w:ascii="Arial" w:hAnsi="Arial" w:cs="Arial"/>
                    </w:rPr>
                    <w:t xml:space="preserve"> </w:t>
                  </w:r>
                  <w:r w:rsidRPr="00851210">
                    <w:rPr>
                      <w:rFonts w:ascii="Arial" w:hAnsi="Arial" w:cs="Arial"/>
                    </w:rPr>
                    <w:t>FRQ</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&lt;frequency&gt;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3D61CC">
                  <w:pPr>
                    <w:pStyle w:val="a9"/>
                    <w:rPr>
                      <w:rFonts w:ascii="Arial" w:hAnsi="Arial" w:cs="Arial"/>
                    </w:rPr>
                  </w:pPr>
                  <w:r w:rsidRPr="00851210">
                    <w:rPr>
                      <w:rFonts w:ascii="Arial" w:hAnsi="Arial" w:cs="Arial"/>
                    </w:rPr>
                    <w:t xml:space="preserve">Value of </w:t>
                  </w:r>
                  <w:r w:rsidR="00AE0880" w:rsidRPr="00851210">
                    <w:rPr>
                      <w:rFonts w:ascii="Arial" w:hAnsi="Arial" w:cs="Arial"/>
                    </w:rPr>
                    <w:t xml:space="preserve">carrier </w:t>
                  </w:r>
                  <w:r w:rsidRPr="00851210">
                    <w:rPr>
                      <w:rFonts w:ascii="Arial" w:hAnsi="Arial" w:cs="Arial"/>
                    </w:rPr>
                    <w:t xml:space="preserve">frequency. </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CARR,</w:t>
                  </w:r>
                  <w:r w:rsidR="00CA3D08" w:rsidRPr="00851210">
                    <w:rPr>
                      <w:rFonts w:ascii="Arial" w:hAnsi="Arial" w:cs="Arial"/>
                    </w:rPr>
                    <w:t xml:space="preserve"> </w:t>
                  </w:r>
                  <w:r w:rsidRPr="00851210">
                    <w:rPr>
                      <w:rFonts w:ascii="Arial" w:hAnsi="Arial" w:cs="Arial"/>
                    </w:rPr>
                    <w:t>AMP</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w:t>
                  </w:r>
                  <w:r w:rsidR="009529BA" w:rsidRPr="00851210">
                    <w:rPr>
                      <w:rFonts w:ascii="Arial" w:hAnsi="Arial" w:cs="Arial"/>
                    </w:rPr>
                    <w:t>amplitude</w:t>
                  </w:r>
                  <w:r w:rsidRPr="00851210">
                    <w:rPr>
                      <w:rFonts w:ascii="Arial" w:hAnsi="Arial" w:cs="Arial"/>
                    </w:rPr>
                    <w:t>&gt;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3D61CC">
                  <w:pPr>
                    <w:pStyle w:val="a9"/>
                    <w:rPr>
                      <w:rFonts w:ascii="Arial" w:hAnsi="Arial" w:cs="Arial"/>
                    </w:rPr>
                  </w:pPr>
                  <w:r w:rsidRPr="00851210">
                    <w:rPr>
                      <w:rFonts w:ascii="Arial" w:hAnsi="Arial" w:cs="Arial"/>
                    </w:rPr>
                    <w:t xml:space="preserve">Value of </w:t>
                  </w:r>
                  <w:r w:rsidR="00F0614F" w:rsidRPr="00851210">
                    <w:rPr>
                      <w:rFonts w:ascii="Arial" w:hAnsi="Arial" w:cs="Arial"/>
                    </w:rPr>
                    <w:t xml:space="preserve">carrier </w:t>
                  </w:r>
                  <w:r w:rsidR="009529BA" w:rsidRPr="00851210">
                    <w:rPr>
                      <w:rFonts w:ascii="Arial" w:hAnsi="Arial" w:cs="Arial"/>
                    </w:rPr>
                    <w:t>amplitude</w:t>
                  </w:r>
                  <w:r w:rsidRPr="00851210">
                    <w:rPr>
                      <w:rFonts w:ascii="Arial" w:hAnsi="Arial" w:cs="Arial"/>
                    </w:rPr>
                    <w:t>.</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CARR,</w:t>
                  </w:r>
                  <w:r w:rsidR="00CA3D08" w:rsidRPr="00851210">
                    <w:rPr>
                      <w:rFonts w:ascii="Arial" w:hAnsi="Arial" w:cs="Arial"/>
                    </w:rPr>
                    <w:t xml:space="preserve"> </w:t>
                  </w:r>
                  <w:r w:rsidRPr="00851210">
                    <w:rPr>
                      <w:rFonts w:ascii="Arial" w:hAnsi="Arial" w:cs="Arial"/>
                    </w:rPr>
                    <w:t>OFST</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&lt;offset&gt;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3D61CC">
                  <w:pPr>
                    <w:pStyle w:val="a9"/>
                    <w:rPr>
                      <w:rFonts w:ascii="Arial" w:hAnsi="Arial" w:cs="Arial"/>
                    </w:rPr>
                  </w:pPr>
                  <w:r w:rsidRPr="00851210">
                    <w:rPr>
                      <w:rFonts w:ascii="Arial" w:hAnsi="Arial" w:cs="Arial"/>
                    </w:rPr>
                    <w:t>Value of</w:t>
                  </w:r>
                  <w:r w:rsidR="008A7409" w:rsidRPr="00851210">
                    <w:rPr>
                      <w:rFonts w:ascii="Arial" w:hAnsi="Arial" w:cs="Arial"/>
                    </w:rPr>
                    <w:t xml:space="preserve"> carrier</w:t>
                  </w:r>
                  <w:r w:rsidRPr="00851210">
                    <w:rPr>
                      <w:rFonts w:ascii="Arial" w:hAnsi="Arial" w:cs="Arial"/>
                    </w:rPr>
                    <w:t xml:space="preserve"> offset. </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CARR,</w:t>
                  </w:r>
                  <w:r w:rsidR="009A4869" w:rsidRPr="00851210">
                    <w:rPr>
                      <w:rFonts w:ascii="Arial" w:hAnsi="Arial" w:cs="Arial"/>
                    </w:rPr>
                    <w:t xml:space="preserve"> </w:t>
                  </w:r>
                  <w:r w:rsidRPr="00851210">
                    <w:rPr>
                      <w:rFonts w:ascii="Arial" w:hAnsi="Arial" w:cs="Arial"/>
                    </w:rPr>
                    <w:t>SYM</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&lt;symmetry&gt;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C21687">
                  <w:pPr>
                    <w:pStyle w:val="a9"/>
                    <w:rPr>
                      <w:rFonts w:ascii="Arial" w:hAnsi="Arial" w:cs="Arial"/>
                    </w:rPr>
                  </w:pPr>
                  <w:r w:rsidRPr="00851210">
                    <w:rPr>
                      <w:rFonts w:ascii="Arial" w:hAnsi="Arial" w:cs="Arial"/>
                    </w:rPr>
                    <w:t xml:space="preserve">Value of </w:t>
                  </w:r>
                  <w:r w:rsidR="00956BE7" w:rsidRPr="00851210">
                    <w:rPr>
                      <w:rFonts w:ascii="Arial" w:hAnsi="Arial" w:cs="Arial"/>
                    </w:rPr>
                    <w:t xml:space="preserve">carrier </w:t>
                  </w:r>
                  <w:r w:rsidRPr="00851210">
                    <w:rPr>
                      <w:rFonts w:ascii="Arial" w:hAnsi="Arial" w:cs="Arial"/>
                    </w:rPr>
                    <w:t xml:space="preserve">symmetry. </w:t>
                  </w:r>
                  <w:r w:rsidR="00403493" w:rsidRPr="00851210">
                    <w:rPr>
                      <w:rFonts w:ascii="Arial" w:hAnsi="Arial" w:cs="Arial"/>
                    </w:rPr>
                    <w:t xml:space="preserve">Only </w:t>
                  </w:r>
                  <w:r w:rsidR="001935B0" w:rsidRPr="00851210">
                    <w:rPr>
                      <w:rFonts w:ascii="Arial" w:hAnsi="Arial" w:cs="Arial"/>
                    </w:rPr>
                    <w:t>ramp</w:t>
                  </w:r>
                  <w:r w:rsidR="00403493" w:rsidRPr="00851210">
                    <w:rPr>
                      <w:rFonts w:ascii="Arial" w:hAnsi="Arial" w:cs="Arial"/>
                    </w:rPr>
                    <w:t xml:space="preserve"> can set this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CARR,</w:t>
                  </w:r>
                  <w:r w:rsidR="007805D8" w:rsidRPr="00851210">
                    <w:rPr>
                      <w:rFonts w:ascii="Arial" w:hAnsi="Arial" w:cs="Arial"/>
                    </w:rPr>
                    <w:t xml:space="preserve"> </w:t>
                  </w:r>
                  <w:r w:rsidRPr="00851210">
                    <w:rPr>
                      <w:rFonts w:ascii="Arial" w:hAnsi="Arial" w:cs="Arial"/>
                    </w:rPr>
                    <w:t>DUTY</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&lt;duty&gt;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42076F">
                  <w:pPr>
                    <w:pStyle w:val="a9"/>
                    <w:rPr>
                      <w:rFonts w:ascii="Arial" w:hAnsi="Arial" w:cs="Arial"/>
                    </w:rPr>
                  </w:pPr>
                  <w:r w:rsidRPr="00851210">
                    <w:rPr>
                      <w:rFonts w:ascii="Arial" w:hAnsi="Arial" w:cs="Arial"/>
                    </w:rPr>
                    <w:t>Value of duty cycle.</w:t>
                  </w:r>
                  <w:r w:rsidR="0023595B" w:rsidRPr="00851210">
                    <w:rPr>
                      <w:rFonts w:ascii="Arial" w:hAnsi="Arial" w:cs="Arial"/>
                    </w:rPr>
                    <w:t xml:space="preserve"> </w:t>
                  </w:r>
                  <w:r w:rsidRPr="00851210">
                    <w:rPr>
                      <w:rFonts w:ascii="Arial" w:hAnsi="Arial" w:cs="Arial"/>
                    </w:rPr>
                    <w:t xml:space="preserve">Only </w:t>
                  </w:r>
                  <w:r w:rsidR="001935B0" w:rsidRPr="00851210">
                    <w:rPr>
                      <w:rFonts w:ascii="Arial" w:hAnsi="Arial" w:cs="Arial"/>
                    </w:rPr>
                    <w:t>s</w:t>
                  </w:r>
                  <w:r w:rsidRPr="00851210">
                    <w:rPr>
                      <w:rFonts w:ascii="Arial" w:hAnsi="Arial" w:cs="Arial"/>
                    </w:rPr>
                    <w:t>quare</w:t>
                  </w:r>
                  <w:r w:rsidR="00826907" w:rsidRPr="00851210">
                    <w:rPr>
                      <w:rFonts w:ascii="Arial" w:hAnsi="Arial" w:cs="Arial"/>
                    </w:rPr>
                    <w:t xml:space="preserve"> and pulse</w:t>
                  </w:r>
                  <w:r w:rsidRPr="00851210">
                    <w:rPr>
                      <w:rFonts w:ascii="Arial" w:hAnsi="Arial" w:cs="Arial"/>
                    </w:rPr>
                    <w:t xml:space="preserve"> can set this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6D4CB4">
                  <w:pPr>
                    <w:pStyle w:val="a9"/>
                    <w:rPr>
                      <w:rFonts w:ascii="Arial" w:hAnsi="Arial" w:cs="Arial"/>
                      <w:color w:val="1B1700"/>
                    </w:rPr>
                  </w:pPr>
                  <w:r w:rsidRPr="00851210">
                    <w:rPr>
                      <w:rFonts w:ascii="Arial" w:hAnsi="Arial" w:cs="Arial"/>
                    </w:rPr>
                    <w:t>CARR,</w:t>
                  </w:r>
                  <w:r w:rsidR="007805D8" w:rsidRPr="00851210">
                    <w:rPr>
                      <w:rFonts w:ascii="Arial" w:hAnsi="Arial" w:cs="Arial"/>
                    </w:rPr>
                    <w:t xml:space="preserve"> </w:t>
                  </w:r>
                  <w:r w:rsidRPr="00851210">
                    <w:rPr>
                      <w:rFonts w:ascii="Arial" w:hAnsi="Arial" w:cs="Arial"/>
                    </w:rPr>
                    <w:t>PHSE</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&lt;phase&gt;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3D61CC">
                  <w:pPr>
                    <w:pStyle w:val="a9"/>
                    <w:rPr>
                      <w:rFonts w:ascii="Arial" w:hAnsi="Arial" w:cs="Arial"/>
                    </w:rPr>
                  </w:pPr>
                  <w:r w:rsidRPr="00851210">
                    <w:rPr>
                      <w:rFonts w:ascii="Arial" w:hAnsi="Arial" w:cs="Arial"/>
                    </w:rPr>
                    <w:t xml:space="preserve">Value of </w:t>
                  </w:r>
                  <w:r w:rsidR="00956BE7" w:rsidRPr="00851210">
                    <w:rPr>
                      <w:rFonts w:ascii="Arial" w:hAnsi="Arial" w:cs="Arial"/>
                    </w:rPr>
                    <w:t xml:space="preserve">carrier </w:t>
                  </w:r>
                  <w:r w:rsidRPr="00851210">
                    <w:rPr>
                      <w:rFonts w:ascii="Arial" w:hAnsi="Arial" w:cs="Arial"/>
                    </w:rPr>
                    <w:t>phase.</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F23CDE" w:rsidP="006D4CB4">
                  <w:pPr>
                    <w:pStyle w:val="a9"/>
                    <w:rPr>
                      <w:rFonts w:ascii="Arial" w:hAnsi="Arial" w:cs="Arial"/>
                      <w:color w:val="1B1700"/>
                    </w:rPr>
                  </w:pPr>
                  <w:r w:rsidRPr="00851210">
                    <w:rPr>
                      <w:rFonts w:ascii="Arial" w:hAnsi="Arial" w:cs="Arial"/>
                    </w:rPr>
                    <w:t>CARR,</w:t>
                  </w:r>
                  <w:r w:rsidR="007805D8" w:rsidRPr="00851210">
                    <w:rPr>
                      <w:rFonts w:ascii="Arial" w:hAnsi="Arial" w:cs="Arial"/>
                    </w:rPr>
                    <w:t xml:space="preserve"> </w:t>
                  </w:r>
                  <w:r w:rsidR="006A4DF3" w:rsidRPr="00851210">
                    <w:rPr>
                      <w:rFonts w:ascii="Arial" w:hAnsi="Arial" w:cs="Arial"/>
                    </w:rPr>
                    <w:t>RISE</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&lt;rise&gt;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42076F">
                  <w:pPr>
                    <w:pStyle w:val="a9"/>
                    <w:rPr>
                      <w:rFonts w:ascii="Arial" w:hAnsi="Arial" w:cs="Arial"/>
                    </w:rPr>
                  </w:pPr>
                  <w:r w:rsidRPr="00851210">
                    <w:rPr>
                      <w:rFonts w:ascii="Arial" w:hAnsi="Arial" w:cs="Arial"/>
                    </w:rPr>
                    <w:t>Value of</w:t>
                  </w:r>
                  <w:r w:rsidR="00956BE7" w:rsidRPr="00851210">
                    <w:rPr>
                      <w:rFonts w:ascii="Arial" w:hAnsi="Arial" w:cs="Arial"/>
                    </w:rPr>
                    <w:t xml:space="preserve"> </w:t>
                  </w:r>
                  <w:r w:rsidRPr="00851210">
                    <w:rPr>
                      <w:rFonts w:ascii="Arial" w:hAnsi="Arial" w:cs="Arial"/>
                    </w:rPr>
                    <w:t>rise</w:t>
                  </w:r>
                  <w:r w:rsidR="00011829" w:rsidRPr="00851210">
                    <w:rPr>
                      <w:rFonts w:ascii="Arial" w:hAnsi="Arial" w:cs="Arial"/>
                    </w:rPr>
                    <w:t xml:space="preserve"> time</w:t>
                  </w:r>
                  <w:r w:rsidRPr="00851210">
                    <w:rPr>
                      <w:rFonts w:ascii="Arial" w:hAnsi="Arial" w:cs="Arial"/>
                    </w:rPr>
                    <w:t>.</w:t>
                  </w:r>
                  <w:r w:rsidR="007C6CB2" w:rsidRPr="00851210">
                    <w:rPr>
                      <w:rFonts w:ascii="Arial" w:hAnsi="Arial" w:cs="Arial"/>
                    </w:rPr>
                    <w:t xml:space="preserve"> Only </w:t>
                  </w:r>
                  <w:r w:rsidR="0042076F" w:rsidRPr="00851210">
                    <w:rPr>
                      <w:rFonts w:ascii="Arial" w:hAnsi="Arial" w:cs="Arial"/>
                    </w:rPr>
                    <w:t xml:space="preserve">Pulse </w:t>
                  </w:r>
                  <w:r w:rsidR="007C6CB2" w:rsidRPr="00851210">
                    <w:rPr>
                      <w:rFonts w:ascii="Arial" w:hAnsi="Arial" w:cs="Arial"/>
                    </w:rPr>
                    <w:t>can set this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F23CDE" w:rsidP="006D4CB4">
                  <w:pPr>
                    <w:pStyle w:val="a9"/>
                    <w:rPr>
                      <w:rFonts w:ascii="Arial" w:hAnsi="Arial" w:cs="Arial"/>
                      <w:color w:val="1B1700"/>
                    </w:rPr>
                  </w:pPr>
                  <w:r w:rsidRPr="00851210">
                    <w:rPr>
                      <w:rFonts w:ascii="Arial" w:hAnsi="Arial" w:cs="Arial"/>
                    </w:rPr>
                    <w:t>CARR,</w:t>
                  </w:r>
                  <w:r w:rsidR="00257E44" w:rsidRPr="00851210">
                    <w:rPr>
                      <w:rFonts w:ascii="Arial" w:hAnsi="Arial" w:cs="Arial"/>
                    </w:rPr>
                    <w:t xml:space="preserve"> </w:t>
                  </w:r>
                  <w:r w:rsidR="006A4DF3" w:rsidRPr="00851210">
                    <w:rPr>
                      <w:rFonts w:ascii="Arial" w:hAnsi="Arial" w:cs="Arial"/>
                    </w:rPr>
                    <w:t>FALL</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rPr>
                    <w:t>&lt;fall&gt;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42076F">
                  <w:pPr>
                    <w:pStyle w:val="a9"/>
                    <w:rPr>
                      <w:rFonts w:ascii="Arial" w:hAnsi="Arial" w:cs="Arial"/>
                    </w:rPr>
                  </w:pPr>
                  <w:r w:rsidRPr="00851210">
                    <w:rPr>
                      <w:rFonts w:ascii="Arial" w:hAnsi="Arial" w:cs="Arial"/>
                    </w:rPr>
                    <w:t>Value of fall</w:t>
                  </w:r>
                  <w:r w:rsidR="004E1BE2" w:rsidRPr="00851210">
                    <w:rPr>
                      <w:rFonts w:ascii="Arial" w:hAnsi="Arial" w:cs="Arial"/>
                    </w:rPr>
                    <w:t xml:space="preserve"> time</w:t>
                  </w:r>
                  <w:r w:rsidRPr="00851210">
                    <w:rPr>
                      <w:rFonts w:ascii="Arial" w:hAnsi="Arial" w:cs="Arial"/>
                    </w:rPr>
                    <w:t>.</w:t>
                  </w:r>
                  <w:r w:rsidR="00FE11D0" w:rsidRPr="00851210">
                    <w:rPr>
                      <w:rFonts w:ascii="Arial" w:hAnsi="Arial" w:cs="Arial"/>
                    </w:rPr>
                    <w:t xml:space="preserve"> Only </w:t>
                  </w:r>
                  <w:r w:rsidR="0042076F" w:rsidRPr="00851210">
                    <w:rPr>
                      <w:rFonts w:ascii="Arial" w:hAnsi="Arial" w:cs="Arial"/>
                    </w:rPr>
                    <w:t xml:space="preserve">Pulse </w:t>
                  </w:r>
                  <w:r w:rsidR="00FE11D0" w:rsidRPr="00851210">
                    <w:rPr>
                      <w:rFonts w:ascii="Arial" w:hAnsi="Arial" w:cs="Arial"/>
                    </w:rPr>
                    <w:t>can set this parameter.</w:t>
                  </w:r>
                </w:p>
              </w:tc>
            </w:tr>
            <w:tr w:rsidR="006A4DF3" w:rsidRPr="00851210" w:rsidTr="00333C5F">
              <w:trPr>
                <w:trHeight w:val="285"/>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F23CDE">
                  <w:pPr>
                    <w:pStyle w:val="a9"/>
                    <w:rPr>
                      <w:rFonts w:ascii="Arial" w:hAnsi="Arial" w:cs="Arial"/>
                      <w:color w:val="1B1700"/>
                    </w:rPr>
                  </w:pPr>
                  <w:r w:rsidRPr="00851210">
                    <w:rPr>
                      <w:rFonts w:ascii="Arial" w:hAnsi="Arial" w:cs="Arial"/>
                      <w:color w:val="000000"/>
                    </w:rPr>
                    <w:t>CARR</w:t>
                  </w:r>
                  <w:r w:rsidR="00F23CDE" w:rsidRPr="00851210">
                    <w:rPr>
                      <w:rFonts w:ascii="Arial" w:hAnsi="Arial" w:cs="Arial"/>
                      <w:color w:val="000000"/>
                    </w:rPr>
                    <w:t>,</w:t>
                  </w:r>
                  <w:r w:rsidR="00257E44" w:rsidRPr="00851210">
                    <w:rPr>
                      <w:rFonts w:ascii="Arial" w:hAnsi="Arial" w:cs="Arial"/>
                      <w:color w:val="000000"/>
                    </w:rPr>
                    <w:t xml:space="preserve"> </w:t>
                  </w:r>
                  <w:r w:rsidRPr="00851210">
                    <w:rPr>
                      <w:rFonts w:ascii="Arial" w:hAnsi="Arial" w:cs="Arial"/>
                      <w:color w:val="000000"/>
                    </w:rPr>
                    <w:t>DLY</w:t>
                  </w:r>
                </w:p>
              </w:tc>
              <w:tc>
                <w:tcPr>
                  <w:tcW w:w="2238" w:type="dxa"/>
                  <w:tcBorders>
                    <w:top w:val="single" w:sz="4" w:space="0" w:color="auto"/>
                    <w:left w:val="single" w:sz="4" w:space="0" w:color="auto"/>
                    <w:bottom w:val="single" w:sz="4" w:space="0" w:color="auto"/>
                    <w:right w:val="single" w:sz="4" w:space="0" w:color="auto"/>
                  </w:tcBorders>
                  <w:vAlign w:val="center"/>
                </w:tcPr>
                <w:p w:rsidR="006A4DF3" w:rsidRPr="00851210" w:rsidRDefault="006A4DF3" w:rsidP="006D4CB4">
                  <w:pPr>
                    <w:pStyle w:val="a9"/>
                    <w:rPr>
                      <w:rFonts w:ascii="Arial" w:hAnsi="Arial" w:cs="Arial"/>
                    </w:rPr>
                  </w:pPr>
                  <w:r w:rsidRPr="00851210">
                    <w:rPr>
                      <w:rFonts w:ascii="Arial" w:hAnsi="Arial" w:cs="Arial"/>
                      <w:color w:val="000000"/>
                    </w:rPr>
                    <w:t>&lt;delay&gt;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DF3" w:rsidRPr="00851210" w:rsidRDefault="006A4DF3" w:rsidP="004F7664">
                  <w:pPr>
                    <w:pStyle w:val="a9"/>
                    <w:rPr>
                      <w:rFonts w:ascii="Arial" w:hAnsi="Arial" w:cs="Arial"/>
                    </w:rPr>
                  </w:pPr>
                  <w:r w:rsidRPr="00851210">
                    <w:rPr>
                      <w:rFonts w:ascii="Arial" w:hAnsi="Arial" w:cs="Arial"/>
                      <w:color w:val="000000"/>
                    </w:rPr>
                    <w:t xml:space="preserve">Value of </w:t>
                  </w:r>
                  <w:r w:rsidR="00956BE7" w:rsidRPr="00851210">
                    <w:rPr>
                      <w:rFonts w:ascii="Arial" w:hAnsi="Arial" w:cs="Arial"/>
                    </w:rPr>
                    <w:t xml:space="preserve">carrier </w:t>
                  </w:r>
                  <w:r w:rsidRPr="00851210">
                    <w:rPr>
                      <w:rFonts w:ascii="Arial" w:hAnsi="Arial" w:cs="Arial"/>
                      <w:color w:val="000000"/>
                    </w:rPr>
                    <w:t>delay.</w:t>
                  </w:r>
                  <w:r w:rsidR="00F657CE" w:rsidRPr="00851210">
                    <w:rPr>
                      <w:rFonts w:ascii="Arial" w:hAnsi="Arial" w:cs="Arial"/>
                    </w:rPr>
                    <w:t xml:space="preserve"> Only </w:t>
                  </w:r>
                  <w:r w:rsidR="00820A90" w:rsidRPr="00851210">
                    <w:rPr>
                      <w:rFonts w:ascii="Arial" w:hAnsi="Arial" w:cs="Arial"/>
                    </w:rPr>
                    <w:t xml:space="preserve">PULSE </w:t>
                  </w:r>
                  <w:r w:rsidR="00F657CE" w:rsidRPr="00851210">
                    <w:rPr>
                      <w:rFonts w:ascii="Arial" w:hAnsi="Arial" w:cs="Arial"/>
                    </w:rPr>
                    <w:t>can set this parameter.</w:t>
                  </w:r>
                </w:p>
              </w:tc>
            </w:tr>
          </w:tbl>
          <w:p w:rsidR="00B357A0" w:rsidRPr="00851210" w:rsidRDefault="00B357A0" w:rsidP="006A4DF3">
            <w:pPr>
              <w:pStyle w:val="a9"/>
              <w:rPr>
                <w:ins w:id="149" w:author="Jason.Xia" w:date="2014-11-07T11:24:00Z"/>
                <w:rFonts w:ascii="Arial" w:hAnsi="Arial" w:cs="Arial"/>
              </w:rPr>
            </w:pPr>
          </w:p>
          <w:p w:rsidR="006A4DF3" w:rsidRPr="00851210" w:rsidRDefault="0023595B" w:rsidP="006A4DF3">
            <w:pPr>
              <w:pStyle w:val="a9"/>
              <w:rPr>
                <w:rFonts w:ascii="Arial" w:hAnsi="Arial" w:cs="Arial"/>
              </w:rPr>
            </w:pPr>
            <w:r w:rsidRPr="00851210">
              <w:rPr>
                <w:rFonts w:ascii="Arial" w:hAnsi="Arial" w:cs="Arial"/>
              </w:rPr>
              <w:t>Note: If c</w:t>
            </w:r>
            <w:r w:rsidR="006A4DF3" w:rsidRPr="00851210">
              <w:rPr>
                <w:rFonts w:ascii="Arial" w:hAnsi="Arial" w:cs="Arial"/>
              </w:rPr>
              <w:t xml:space="preserve">arrier wave is Noise you can’t </w:t>
            </w:r>
            <w:r w:rsidR="00E04410" w:rsidRPr="00851210">
              <w:rPr>
                <w:rFonts w:ascii="Arial" w:hAnsi="Arial" w:cs="Arial"/>
              </w:rPr>
              <w:t xml:space="preserve">set to </w:t>
            </w:r>
            <w:r w:rsidR="006A4DF3" w:rsidRPr="00851210">
              <w:rPr>
                <w:rFonts w:ascii="Arial" w:hAnsi="Arial" w:cs="Arial"/>
              </w:rPr>
              <w:t xml:space="preserve">turn on </w:t>
            </w:r>
            <w:r w:rsidR="00FA01F8" w:rsidRPr="00851210">
              <w:rPr>
                <w:rFonts w:ascii="Arial" w:hAnsi="Arial" w:cs="Arial"/>
              </w:rPr>
              <w:t>modulation</w:t>
            </w:r>
            <w:r w:rsidR="006A4DF3" w:rsidRPr="00851210">
              <w:rPr>
                <w:rFonts w:ascii="Arial" w:hAnsi="Arial" w:cs="Arial"/>
              </w:rPr>
              <w:t>.</w:t>
            </w:r>
          </w:p>
          <w:p w:rsidR="00AB47B4" w:rsidRPr="00851210" w:rsidRDefault="00213EEF" w:rsidP="006A4DF3">
            <w:pPr>
              <w:pStyle w:val="a9"/>
              <w:rPr>
                <w:rFonts w:ascii="Arial" w:hAnsi="Arial" w:cs="Arial"/>
              </w:rPr>
            </w:pPr>
            <w:r w:rsidRPr="00851210">
              <w:rPr>
                <w:rFonts w:ascii="Arial" w:hAnsi="Arial" w:cs="Arial"/>
              </w:rPr>
              <w:t>If you want to set AM, FM, PM, CARR and STATE the first parameter have to be one of them.</w:t>
            </w:r>
          </w:p>
          <w:p w:rsidR="006A4DF3" w:rsidRPr="00851210" w:rsidRDefault="006A4DF3" w:rsidP="006A4DF3">
            <w:pPr>
              <w:pStyle w:val="a9"/>
              <w:rPr>
                <w:rFonts w:ascii="Arial" w:hAnsi="Arial" w:cs="Arial"/>
              </w:rPr>
            </w:pPr>
          </w:p>
          <w:p w:rsidR="006A4DF3" w:rsidRPr="00851210" w:rsidRDefault="00A33EB4" w:rsidP="006A4DF3">
            <w:pPr>
              <w:pStyle w:val="a9"/>
              <w:rPr>
                <w:rFonts w:ascii="Arial" w:hAnsi="Arial" w:cs="Arial"/>
              </w:rPr>
            </w:pPr>
            <w:r w:rsidRPr="00851210">
              <w:rPr>
                <w:rFonts w:ascii="Arial" w:hAnsi="Arial" w:cs="Arial"/>
              </w:rPr>
              <w:t>where:</w:t>
            </w:r>
            <w:r w:rsidRPr="00851210">
              <w:rPr>
                <w:rFonts w:ascii="Arial" w:hAnsi="Arial" w:cs="Arial"/>
              </w:rPr>
              <w:tab/>
            </w:r>
            <w:r w:rsidRPr="00851210">
              <w:rPr>
                <w:rFonts w:ascii="Arial" w:hAnsi="Arial" w:cs="Arial"/>
              </w:rPr>
              <w:tab/>
            </w:r>
            <w:r w:rsidRPr="00851210">
              <w:rPr>
                <w:rFonts w:ascii="Arial" w:hAnsi="Arial" w:cs="Arial"/>
              </w:rPr>
              <w:tab/>
              <w:t xml:space="preserve"> </w:t>
            </w:r>
            <w:r w:rsidR="006A4DF3" w:rsidRPr="00851210">
              <w:rPr>
                <w:rFonts w:ascii="Arial" w:hAnsi="Arial" w:cs="Arial"/>
              </w:rPr>
              <w:t>&lt;state&gt;:={ON,</w:t>
            </w:r>
            <w:r w:rsidR="00A41CD9" w:rsidRPr="00851210">
              <w:rPr>
                <w:rFonts w:ascii="Arial" w:hAnsi="Arial" w:cs="Arial"/>
              </w:rPr>
              <w:t xml:space="preserve"> </w:t>
            </w:r>
            <w:r w:rsidR="006A4DF3" w:rsidRPr="00851210">
              <w:rPr>
                <w:rFonts w:ascii="Arial" w:hAnsi="Arial" w:cs="Arial"/>
              </w:rPr>
              <w:t>OFF}</w:t>
            </w:r>
          </w:p>
          <w:p w:rsidR="006A4DF3" w:rsidRPr="00851210" w:rsidRDefault="00A33EB4" w:rsidP="006A4DF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 xml:space="preserve"> </w:t>
            </w:r>
            <w:r w:rsidR="006A4DF3" w:rsidRPr="00851210">
              <w:rPr>
                <w:rFonts w:ascii="Arial" w:hAnsi="Arial" w:cs="Arial"/>
              </w:rPr>
              <w:t>&lt;src&gt;:= {INT,</w:t>
            </w:r>
            <w:r w:rsidR="00A41CD9" w:rsidRPr="00851210">
              <w:rPr>
                <w:rFonts w:ascii="Arial" w:hAnsi="Arial" w:cs="Arial"/>
              </w:rPr>
              <w:t xml:space="preserve"> </w:t>
            </w:r>
            <w:r w:rsidR="006A4DF3" w:rsidRPr="00851210">
              <w:rPr>
                <w:rFonts w:ascii="Arial" w:hAnsi="Arial" w:cs="Arial"/>
              </w:rPr>
              <w:t>EXT}</w:t>
            </w:r>
          </w:p>
          <w:p w:rsidR="006A4DF3" w:rsidRPr="00851210" w:rsidRDefault="004D04C0" w:rsidP="00C14286">
            <w:pPr>
              <w:pStyle w:val="a9"/>
              <w:ind w:leftChars="850" w:left="1785"/>
              <w:jc w:val="left"/>
              <w:rPr>
                <w:rFonts w:ascii="Arial" w:hAnsi="Arial" w:cs="Arial"/>
              </w:rPr>
            </w:pPr>
            <w:r w:rsidRPr="00851210">
              <w:rPr>
                <w:rFonts w:ascii="Arial" w:hAnsi="Arial" w:cs="Arial"/>
              </w:rPr>
              <w:t>&lt;mod</w:t>
            </w:r>
            <w:r w:rsidR="00A33EB4" w:rsidRPr="00851210">
              <w:rPr>
                <w:rFonts w:ascii="Arial" w:hAnsi="Arial" w:cs="Arial"/>
              </w:rPr>
              <w:t xml:space="preserve"> </w:t>
            </w:r>
            <w:r w:rsidR="00C14286" w:rsidRPr="00851210">
              <w:rPr>
                <w:rFonts w:ascii="Arial" w:hAnsi="Arial" w:cs="Arial"/>
              </w:rPr>
              <w:t>wave shape</w:t>
            </w:r>
            <w:r w:rsidR="006A4DF3" w:rsidRPr="00851210">
              <w:rPr>
                <w:rFonts w:ascii="Arial" w:hAnsi="Arial" w:cs="Arial"/>
              </w:rPr>
              <w:t>&gt;:={SINE,</w:t>
            </w:r>
            <w:r w:rsidR="00C14286" w:rsidRPr="00851210">
              <w:rPr>
                <w:rFonts w:ascii="Arial" w:hAnsi="Arial" w:cs="Arial"/>
              </w:rPr>
              <w:t xml:space="preserve"> </w:t>
            </w:r>
            <w:r w:rsidR="006A4DF3" w:rsidRPr="00851210">
              <w:rPr>
                <w:rFonts w:ascii="Arial" w:hAnsi="Arial" w:cs="Arial"/>
              </w:rPr>
              <w:t>SQUARE,</w:t>
            </w:r>
            <w:r w:rsidR="00C14286" w:rsidRPr="00851210">
              <w:rPr>
                <w:rFonts w:ascii="Arial" w:hAnsi="Arial" w:cs="Arial"/>
              </w:rPr>
              <w:t xml:space="preserve"> </w:t>
            </w:r>
            <w:r w:rsidR="006A4DF3" w:rsidRPr="00851210">
              <w:rPr>
                <w:rFonts w:ascii="Arial" w:hAnsi="Arial" w:cs="Arial"/>
              </w:rPr>
              <w:t>TRIANGLE,</w:t>
            </w:r>
            <w:r w:rsidR="00C14286" w:rsidRPr="00851210">
              <w:rPr>
                <w:rFonts w:ascii="Arial" w:hAnsi="Arial" w:cs="Arial"/>
              </w:rPr>
              <w:t xml:space="preserve"> UP RAMP</w:t>
            </w:r>
            <w:r w:rsidR="006A4DF3" w:rsidRPr="00851210">
              <w:rPr>
                <w:rFonts w:ascii="Arial" w:hAnsi="Arial" w:cs="Arial"/>
              </w:rPr>
              <w:t>,</w:t>
            </w:r>
            <w:r w:rsidR="00C14286" w:rsidRPr="00851210">
              <w:rPr>
                <w:rFonts w:ascii="Arial" w:hAnsi="Arial" w:cs="Arial"/>
              </w:rPr>
              <w:t xml:space="preserve"> </w:t>
            </w:r>
            <w:r w:rsidR="006A4DF3" w:rsidRPr="00851210">
              <w:rPr>
                <w:rFonts w:ascii="Arial" w:hAnsi="Arial" w:cs="Arial"/>
              </w:rPr>
              <w:t>DNRAMP,</w:t>
            </w:r>
            <w:r w:rsidR="00C14286" w:rsidRPr="00851210">
              <w:rPr>
                <w:rFonts w:ascii="Arial" w:hAnsi="Arial" w:cs="Arial"/>
              </w:rPr>
              <w:t xml:space="preserve"> </w:t>
            </w:r>
            <w:r w:rsidR="006A4DF3" w:rsidRPr="00851210">
              <w:rPr>
                <w:rFonts w:ascii="Arial" w:hAnsi="Arial" w:cs="Arial"/>
              </w:rPr>
              <w:t>NOISE,</w:t>
            </w:r>
            <w:r w:rsidR="00C14286" w:rsidRPr="00851210">
              <w:rPr>
                <w:rFonts w:ascii="Arial" w:hAnsi="Arial" w:cs="Arial"/>
              </w:rPr>
              <w:t xml:space="preserve"> </w:t>
            </w:r>
            <w:r w:rsidR="006A4DF3" w:rsidRPr="00851210">
              <w:rPr>
                <w:rFonts w:ascii="Arial" w:hAnsi="Arial" w:cs="Arial"/>
              </w:rPr>
              <w:t>ARB}</w:t>
            </w:r>
          </w:p>
          <w:p w:rsidR="006A4DF3" w:rsidRPr="00851210" w:rsidRDefault="006A4DF3" w:rsidP="007A4752">
            <w:pPr>
              <w:pStyle w:val="a9"/>
              <w:ind w:firstLineChars="850" w:firstLine="1785"/>
              <w:rPr>
                <w:rFonts w:ascii="Arial" w:hAnsi="Arial" w:cs="Arial"/>
              </w:rPr>
            </w:pPr>
            <w:r w:rsidRPr="00851210">
              <w:rPr>
                <w:rFonts w:ascii="Arial" w:hAnsi="Arial" w:cs="Arial"/>
              </w:rPr>
              <w:t xml:space="preserve">&lt;am frequency&gt;:= </w:t>
            </w:r>
            <w:r w:rsidR="00060143" w:rsidRPr="00851210">
              <w:rPr>
                <w:rFonts w:ascii="Arial" w:hAnsi="Arial" w:cs="Arial"/>
              </w:rPr>
              <w:t>{Default</w:t>
            </w:r>
            <w:r w:rsidR="00585AEF" w:rsidRPr="00851210">
              <w:rPr>
                <w:rFonts w:ascii="Arial" w:hAnsi="Arial" w:cs="Arial"/>
              </w:rPr>
              <w:t xml:space="preserve"> unit is "Hz".</w:t>
            </w:r>
            <w:r w:rsidR="00060143" w:rsidRPr="00851210">
              <w:rPr>
                <w:rFonts w:ascii="Arial" w:hAnsi="Arial" w:cs="Arial"/>
              </w:rPr>
              <w:t xml:space="preserve"> </w:t>
            </w:r>
            <w:r w:rsidR="001C0C29" w:rsidRPr="00851210">
              <w:rPr>
                <w:rFonts w:ascii="Arial" w:hAnsi="Arial" w:cs="Arial"/>
              </w:rPr>
              <w:t>V</w:t>
            </w:r>
            <w:r w:rsidR="00E121F2" w:rsidRPr="00851210">
              <w:rPr>
                <w:rFonts w:ascii="Arial" w:hAnsi="Arial" w:cs="Arial"/>
              </w:rPr>
              <w:t>alue depends on the model</w:t>
            </w:r>
            <w:r w:rsidR="001C0C29" w:rsidRPr="00851210">
              <w:rPr>
                <w:rFonts w:ascii="Arial" w:hAnsi="Arial" w:cs="Arial"/>
              </w:rPr>
              <w:t>.</w:t>
            </w:r>
            <w:r w:rsidRPr="00851210">
              <w:rPr>
                <w:rFonts w:ascii="Arial" w:hAnsi="Arial" w:cs="Arial"/>
              </w:rPr>
              <w:t>}</w:t>
            </w:r>
          </w:p>
          <w:p w:rsidR="006A4DF3" w:rsidRPr="00851210" w:rsidRDefault="003B32A4" w:rsidP="006A4DF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 xml:space="preserve"> </w:t>
            </w:r>
            <w:r w:rsidR="006A4DF3" w:rsidRPr="00851210">
              <w:rPr>
                <w:rFonts w:ascii="Arial" w:hAnsi="Arial" w:cs="Arial"/>
              </w:rPr>
              <w:t>&lt;</w:t>
            </w:r>
            <w:r w:rsidR="00932B9C" w:rsidRPr="00851210">
              <w:rPr>
                <w:rFonts w:ascii="Arial" w:hAnsi="Arial" w:cs="Arial"/>
              </w:rPr>
              <w:t>depth</w:t>
            </w:r>
            <w:r w:rsidR="006A4DF3" w:rsidRPr="00851210">
              <w:rPr>
                <w:rFonts w:ascii="Arial" w:hAnsi="Arial" w:cs="Arial"/>
              </w:rPr>
              <w:t>&gt;:= {0% to 120%}</w:t>
            </w:r>
          </w:p>
          <w:p w:rsidR="006A4DF3" w:rsidRPr="00851210" w:rsidRDefault="006A4DF3" w:rsidP="00140A4B">
            <w:pPr>
              <w:pStyle w:val="a9"/>
              <w:ind w:leftChars="50" w:left="105" w:firstLineChars="50" w:firstLine="105"/>
              <w:rPr>
                <w:rFonts w:ascii="Arial" w:hAnsi="Arial" w:cs="Arial"/>
              </w:rPr>
            </w:pPr>
            <w:r w:rsidRPr="00851210">
              <w:rPr>
                <w:rFonts w:ascii="Arial" w:hAnsi="Arial" w:cs="Arial"/>
              </w:rPr>
              <w:tab/>
            </w:r>
            <w:r w:rsidRPr="00851210">
              <w:rPr>
                <w:rFonts w:ascii="Arial" w:hAnsi="Arial" w:cs="Arial"/>
              </w:rPr>
              <w:tab/>
            </w:r>
            <w:r w:rsidR="001D5602" w:rsidRPr="00851210">
              <w:rPr>
                <w:rFonts w:ascii="Arial" w:hAnsi="Arial" w:cs="Arial"/>
              </w:rPr>
              <w:tab/>
            </w:r>
            <w:r w:rsidR="001D5602" w:rsidRPr="00851210">
              <w:rPr>
                <w:rFonts w:ascii="Arial" w:hAnsi="Arial" w:cs="Arial"/>
              </w:rPr>
              <w:tab/>
              <w:t xml:space="preserve"> </w:t>
            </w:r>
            <w:r w:rsidRPr="00851210">
              <w:rPr>
                <w:rFonts w:ascii="Arial" w:hAnsi="Arial" w:cs="Arial"/>
              </w:rPr>
              <w:t xml:space="preserve">&lt;fm frequency&gt;:= </w:t>
            </w:r>
            <w:r w:rsidR="0063571D" w:rsidRPr="00851210">
              <w:rPr>
                <w:rFonts w:ascii="Arial" w:hAnsi="Arial" w:cs="Arial"/>
              </w:rPr>
              <w:t>{Default</w:t>
            </w:r>
            <w:r w:rsidR="005B437B" w:rsidRPr="00851210">
              <w:rPr>
                <w:rFonts w:ascii="Arial" w:hAnsi="Arial" w:cs="Arial"/>
              </w:rPr>
              <w:t xml:space="preserve"> unit is "Hz".</w:t>
            </w:r>
            <w:r w:rsidR="003B2B21" w:rsidRPr="00851210">
              <w:rPr>
                <w:rFonts w:ascii="Arial" w:hAnsi="Arial" w:cs="Arial"/>
              </w:rPr>
              <w:t xml:space="preserve"> </w:t>
            </w:r>
            <w:r w:rsidR="005B437B" w:rsidRPr="00851210">
              <w:rPr>
                <w:rFonts w:ascii="Arial" w:hAnsi="Arial" w:cs="Arial"/>
              </w:rPr>
              <w:t>Value depends on the model.</w:t>
            </w:r>
            <w:r w:rsidRPr="00851210">
              <w:rPr>
                <w:rFonts w:ascii="Arial" w:hAnsi="Arial" w:cs="Arial"/>
              </w:rPr>
              <w:t>}</w:t>
            </w:r>
          </w:p>
          <w:p w:rsidR="006A4DF3" w:rsidRPr="00851210" w:rsidRDefault="006A4DF3" w:rsidP="00913B6A">
            <w:pPr>
              <w:pStyle w:val="a9"/>
              <w:ind w:leftChars="850" w:left="1785"/>
              <w:rPr>
                <w:rFonts w:ascii="Arial" w:hAnsi="Arial" w:cs="Arial"/>
              </w:rPr>
            </w:pPr>
            <w:r w:rsidRPr="00851210">
              <w:rPr>
                <w:rFonts w:ascii="Arial" w:hAnsi="Arial" w:cs="Arial"/>
              </w:rPr>
              <w:t xml:space="preserve">&lt;fm frequency </w:t>
            </w:r>
            <w:r w:rsidR="00114B29" w:rsidRPr="00851210">
              <w:rPr>
                <w:rFonts w:ascii="Arial" w:hAnsi="Arial" w:cs="Arial"/>
              </w:rPr>
              <w:t xml:space="preserve">deviation </w:t>
            </w:r>
            <w:r w:rsidRPr="00851210">
              <w:rPr>
                <w:rFonts w:ascii="Arial" w:hAnsi="Arial" w:cs="Arial"/>
              </w:rPr>
              <w:t>&gt; :={</w:t>
            </w:r>
            <w:r w:rsidR="00CA5CA9" w:rsidRPr="00851210">
              <w:rPr>
                <w:rFonts w:ascii="Arial" w:hAnsi="Arial" w:cs="Arial"/>
              </w:rPr>
              <w:t xml:space="preserve"> 0 to carrier </w:t>
            </w:r>
            <w:r w:rsidR="003B2B21" w:rsidRPr="00851210">
              <w:rPr>
                <w:rFonts w:ascii="Arial" w:hAnsi="Arial" w:cs="Arial"/>
              </w:rPr>
              <w:t>frequency,</w:t>
            </w:r>
            <w:r w:rsidR="00CA5CA9" w:rsidRPr="00851210">
              <w:rPr>
                <w:rFonts w:ascii="Arial" w:hAnsi="Arial" w:cs="Arial"/>
              </w:rPr>
              <w:t xml:space="preserve"> Value depends on the difference between carrier frequency and bandwidth frequency.</w:t>
            </w:r>
            <w:r w:rsidRPr="00851210">
              <w:rPr>
                <w:rFonts w:ascii="Arial" w:hAnsi="Arial" w:cs="Arial"/>
              </w:rPr>
              <w:t>}</w:t>
            </w:r>
          </w:p>
          <w:p w:rsidR="006A4DF3" w:rsidRPr="00851210" w:rsidRDefault="00A24253" w:rsidP="00F609CD">
            <w:pPr>
              <w:pStyle w:val="a9"/>
              <w:ind w:leftChars="50" w:left="105" w:firstLineChars="150" w:firstLine="315"/>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t xml:space="preserve"> </w:t>
            </w:r>
            <w:r w:rsidR="006A4DF3" w:rsidRPr="00851210">
              <w:rPr>
                <w:rFonts w:ascii="Arial" w:hAnsi="Arial" w:cs="Arial"/>
              </w:rPr>
              <w:t xml:space="preserve">&lt;pm frequency&gt; :={ </w:t>
            </w:r>
            <w:r w:rsidR="00DA7250" w:rsidRPr="00851210">
              <w:rPr>
                <w:rFonts w:ascii="Arial" w:hAnsi="Arial" w:cs="Arial"/>
              </w:rPr>
              <w:t>Default unit is "Hz</w:t>
            </w:r>
            <w:r w:rsidR="00D03D6D" w:rsidRPr="00851210">
              <w:rPr>
                <w:rFonts w:ascii="Arial" w:hAnsi="Arial" w:cs="Arial"/>
              </w:rPr>
              <w:t>",</w:t>
            </w:r>
            <w:r w:rsidR="00937155" w:rsidRPr="00851210">
              <w:rPr>
                <w:rFonts w:ascii="Arial" w:hAnsi="Arial" w:cs="Arial"/>
              </w:rPr>
              <w:t xml:space="preserve"> </w:t>
            </w:r>
            <w:r w:rsidR="00DA7250" w:rsidRPr="00851210">
              <w:rPr>
                <w:rFonts w:ascii="Arial" w:hAnsi="Arial" w:cs="Arial"/>
              </w:rPr>
              <w:t>Value depends on the model</w:t>
            </w:r>
            <w:r w:rsidR="00826576" w:rsidRPr="00851210">
              <w:rPr>
                <w:rFonts w:ascii="Arial" w:hAnsi="Arial" w:cs="Arial"/>
              </w:rPr>
              <w:t>.</w:t>
            </w:r>
            <w:r w:rsidR="006A4DF3" w:rsidRPr="00851210">
              <w:rPr>
                <w:rFonts w:ascii="Arial" w:hAnsi="Arial" w:cs="Arial"/>
              </w:rPr>
              <w:t>}</w:t>
            </w:r>
          </w:p>
          <w:p w:rsidR="006A4DF3" w:rsidRPr="00851210" w:rsidRDefault="00C65B56" w:rsidP="006A4DF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 xml:space="preserve"> </w:t>
            </w:r>
            <w:r w:rsidR="006A4DF3" w:rsidRPr="00851210">
              <w:rPr>
                <w:rFonts w:ascii="Arial" w:hAnsi="Arial" w:cs="Arial"/>
              </w:rPr>
              <w:t xml:space="preserve">&lt;pm phase </w:t>
            </w:r>
            <w:r w:rsidR="00FB05DE" w:rsidRPr="00851210">
              <w:rPr>
                <w:rFonts w:ascii="Arial" w:hAnsi="Arial" w:cs="Arial"/>
              </w:rPr>
              <w:t xml:space="preserve">deviation </w:t>
            </w:r>
            <w:r w:rsidR="006A4DF3" w:rsidRPr="00851210">
              <w:rPr>
                <w:rFonts w:ascii="Arial" w:hAnsi="Arial" w:cs="Arial"/>
              </w:rPr>
              <w:t>&gt;:= {</w:t>
            </w:r>
            <w:r w:rsidR="00D03D6D" w:rsidRPr="00851210">
              <w:rPr>
                <w:rFonts w:ascii="Arial" w:hAnsi="Arial" w:cs="Arial"/>
              </w:rPr>
              <w:t>0 to 360</w:t>
            </w:r>
            <w:r w:rsidR="001C0C84" w:rsidRPr="00851210">
              <w:rPr>
                <w:rFonts w:ascii="Arial" w:hAnsi="Arial" w:cs="Arial"/>
              </w:rPr>
              <w:t>.}</w:t>
            </w:r>
          </w:p>
          <w:p w:rsidR="006A4DF3" w:rsidRPr="00851210" w:rsidRDefault="006A4DF3" w:rsidP="00046D76">
            <w:pPr>
              <w:pStyle w:val="a9"/>
              <w:ind w:firstLineChars="850" w:firstLine="1785"/>
              <w:rPr>
                <w:rFonts w:ascii="Arial" w:hAnsi="Arial" w:cs="Arial"/>
              </w:rPr>
            </w:pPr>
            <w:r w:rsidRPr="00851210">
              <w:rPr>
                <w:rFonts w:ascii="Arial" w:hAnsi="Arial" w:cs="Arial"/>
              </w:rPr>
              <w:t xml:space="preserve">&lt;pwm frequency&gt;:= </w:t>
            </w:r>
            <w:r w:rsidR="0063571D" w:rsidRPr="00851210">
              <w:rPr>
                <w:rFonts w:ascii="Arial" w:hAnsi="Arial" w:cs="Arial"/>
              </w:rPr>
              <w:t>{Default</w:t>
            </w:r>
            <w:r w:rsidR="005A208E" w:rsidRPr="00851210">
              <w:rPr>
                <w:rFonts w:ascii="Arial" w:hAnsi="Arial" w:cs="Arial"/>
              </w:rPr>
              <w:t xml:space="preserve"> unit is "Hz",</w:t>
            </w:r>
            <w:r w:rsidR="00937155" w:rsidRPr="00851210">
              <w:rPr>
                <w:rFonts w:ascii="Arial" w:hAnsi="Arial" w:cs="Arial"/>
              </w:rPr>
              <w:t xml:space="preserve"> </w:t>
            </w:r>
            <w:r w:rsidR="009D3B50" w:rsidRPr="00851210">
              <w:rPr>
                <w:rFonts w:ascii="Arial" w:hAnsi="Arial" w:cs="Arial"/>
              </w:rPr>
              <w:t xml:space="preserve">Value depends on the </w:t>
            </w:r>
            <w:r w:rsidR="005A208E" w:rsidRPr="00851210">
              <w:rPr>
                <w:rFonts w:ascii="Arial" w:hAnsi="Arial" w:cs="Arial"/>
              </w:rPr>
              <w:t>model</w:t>
            </w:r>
            <w:r w:rsidR="009D3B50" w:rsidRPr="00851210">
              <w:rPr>
                <w:rFonts w:ascii="Arial" w:hAnsi="Arial" w:cs="Arial"/>
              </w:rPr>
              <w:t>.</w:t>
            </w:r>
            <w:r w:rsidRPr="00851210">
              <w:rPr>
                <w:rFonts w:ascii="Arial" w:hAnsi="Arial" w:cs="Arial"/>
              </w:rPr>
              <w:t xml:space="preserve"> }</w:t>
            </w:r>
          </w:p>
          <w:p w:rsidR="006A4DF3" w:rsidRPr="00851210" w:rsidRDefault="006A4DF3" w:rsidP="00295703">
            <w:pPr>
              <w:pStyle w:val="a9"/>
              <w:ind w:firstLineChars="850" w:firstLine="1785"/>
              <w:rPr>
                <w:rFonts w:ascii="Arial" w:hAnsi="Arial" w:cs="Arial"/>
              </w:rPr>
            </w:pPr>
            <w:r w:rsidRPr="00851210">
              <w:rPr>
                <w:rFonts w:ascii="Arial" w:hAnsi="Arial" w:cs="Arial"/>
              </w:rPr>
              <w:t>&lt;p</w:t>
            </w:r>
            <w:r w:rsidR="003950CC" w:rsidRPr="00851210">
              <w:rPr>
                <w:rFonts w:ascii="Arial" w:hAnsi="Arial" w:cs="Arial"/>
              </w:rPr>
              <w:t>wm dev</w:t>
            </w:r>
            <w:r w:rsidRPr="00851210">
              <w:rPr>
                <w:rFonts w:ascii="Arial" w:hAnsi="Arial" w:cs="Arial"/>
              </w:rPr>
              <w:t>&gt;:= {</w:t>
            </w:r>
            <w:r w:rsidR="005B30BC" w:rsidRPr="00851210">
              <w:rPr>
                <w:rFonts w:ascii="Arial" w:hAnsi="Arial" w:cs="Arial"/>
              </w:rPr>
              <w:t xml:space="preserve"> Default unit is "%",</w:t>
            </w:r>
            <w:r w:rsidR="00A536DF" w:rsidRPr="00851210">
              <w:rPr>
                <w:rFonts w:ascii="Arial" w:hAnsi="Arial" w:cs="Arial"/>
              </w:rPr>
              <w:t>value depends on carrier</w:t>
            </w:r>
            <w:r w:rsidRPr="00851210">
              <w:rPr>
                <w:rFonts w:ascii="Arial" w:hAnsi="Arial" w:cs="Arial"/>
              </w:rPr>
              <w:t xml:space="preserve"> duty</w:t>
            </w:r>
            <w:r w:rsidR="00A536DF" w:rsidRPr="00851210">
              <w:rPr>
                <w:rFonts w:ascii="Arial" w:hAnsi="Arial" w:cs="Arial"/>
              </w:rPr>
              <w:t xml:space="preserve"> cycle</w:t>
            </w:r>
            <w:r w:rsidRPr="00851210">
              <w:rPr>
                <w:rFonts w:ascii="Arial" w:hAnsi="Arial" w:cs="Arial"/>
              </w:rPr>
              <w:t>}</w:t>
            </w:r>
          </w:p>
          <w:p w:rsidR="006A4DF3" w:rsidRPr="00851210" w:rsidRDefault="003341A7" w:rsidP="006A4DF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 xml:space="preserve"> </w:t>
            </w:r>
            <w:r w:rsidR="006A4DF3" w:rsidRPr="00851210">
              <w:rPr>
                <w:rFonts w:ascii="Arial" w:hAnsi="Arial" w:cs="Arial"/>
              </w:rPr>
              <w:t xml:space="preserve">&lt;ask key frequency&gt;:= </w:t>
            </w:r>
            <w:r w:rsidR="00713F69" w:rsidRPr="00851210">
              <w:rPr>
                <w:rFonts w:ascii="Arial" w:hAnsi="Arial" w:cs="Arial"/>
              </w:rPr>
              <w:t>{Default</w:t>
            </w:r>
            <w:r w:rsidR="00CD4CB0" w:rsidRPr="00851210">
              <w:rPr>
                <w:rFonts w:ascii="Arial" w:hAnsi="Arial" w:cs="Arial"/>
              </w:rPr>
              <w:t xml:space="preserve"> unit is "Hz",</w:t>
            </w:r>
            <w:r w:rsidR="00937155" w:rsidRPr="00851210">
              <w:rPr>
                <w:rFonts w:ascii="Arial" w:hAnsi="Arial" w:cs="Arial"/>
              </w:rPr>
              <w:t xml:space="preserve"> </w:t>
            </w:r>
            <w:r w:rsidR="00F96D38" w:rsidRPr="00851210">
              <w:rPr>
                <w:rFonts w:ascii="Arial" w:hAnsi="Arial" w:cs="Arial"/>
              </w:rPr>
              <w:t xml:space="preserve">Value depends on the </w:t>
            </w:r>
            <w:r w:rsidR="00A51BFE" w:rsidRPr="00851210">
              <w:rPr>
                <w:rFonts w:ascii="Arial" w:hAnsi="Arial" w:cs="Arial"/>
              </w:rPr>
              <w:t>model</w:t>
            </w:r>
            <w:r w:rsidR="00F96D38" w:rsidRPr="00851210">
              <w:rPr>
                <w:rFonts w:ascii="Arial" w:hAnsi="Arial" w:cs="Arial"/>
              </w:rPr>
              <w:t>.</w:t>
            </w:r>
            <w:r w:rsidR="006A4DF3" w:rsidRPr="00851210">
              <w:rPr>
                <w:rFonts w:ascii="Arial" w:hAnsi="Arial" w:cs="Arial"/>
              </w:rPr>
              <w:t>}</w:t>
            </w:r>
          </w:p>
          <w:p w:rsidR="006A4DF3" w:rsidRPr="00851210" w:rsidRDefault="003341A7" w:rsidP="006A4DF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 xml:space="preserve"> </w:t>
            </w:r>
            <w:r w:rsidR="006A4DF3" w:rsidRPr="00851210">
              <w:rPr>
                <w:rFonts w:ascii="Arial" w:hAnsi="Arial" w:cs="Arial"/>
              </w:rPr>
              <w:t xml:space="preserve">&lt;fsk frequency&gt;:= </w:t>
            </w:r>
            <w:r w:rsidR="00713F69" w:rsidRPr="00851210">
              <w:rPr>
                <w:rFonts w:ascii="Arial" w:hAnsi="Arial" w:cs="Arial"/>
              </w:rPr>
              <w:t>{</w:t>
            </w:r>
            <w:r w:rsidR="0042076F" w:rsidRPr="00851210">
              <w:rPr>
                <w:rFonts w:ascii="Arial" w:hAnsi="Arial" w:cs="Arial"/>
              </w:rPr>
              <w:t xml:space="preserve"> Default unit is "Hz"</w:t>
            </w:r>
            <w:r w:rsidR="00220140" w:rsidRPr="00851210">
              <w:rPr>
                <w:rFonts w:ascii="Arial" w:hAnsi="Arial" w:cs="Arial"/>
              </w:rPr>
              <w:t>,</w:t>
            </w:r>
            <w:r w:rsidR="00736C7D" w:rsidRPr="00851210">
              <w:rPr>
                <w:rFonts w:ascii="Arial" w:hAnsi="Arial" w:cs="Arial"/>
              </w:rPr>
              <w:t xml:space="preserve"> </w:t>
            </w:r>
            <w:r w:rsidR="00713F69" w:rsidRPr="00851210">
              <w:rPr>
                <w:rFonts w:ascii="Arial" w:hAnsi="Arial" w:cs="Arial"/>
              </w:rPr>
              <w:t>Value</w:t>
            </w:r>
            <w:r w:rsidR="00ED32E7" w:rsidRPr="00851210">
              <w:rPr>
                <w:rFonts w:ascii="Arial" w:hAnsi="Arial" w:cs="Arial"/>
              </w:rPr>
              <w:t xml:space="preserve"> depends on the version.</w:t>
            </w:r>
            <w:r w:rsidR="006A4DF3" w:rsidRPr="00851210">
              <w:rPr>
                <w:rFonts w:ascii="Arial" w:hAnsi="Arial" w:cs="Arial"/>
              </w:rPr>
              <w:t>}</w:t>
            </w:r>
          </w:p>
          <w:p w:rsidR="006A4DF3" w:rsidRPr="00851210" w:rsidRDefault="006A4DF3" w:rsidP="006D2BE8">
            <w:pPr>
              <w:pStyle w:val="a9"/>
              <w:ind w:firstLineChars="850" w:firstLine="1785"/>
              <w:rPr>
                <w:rFonts w:ascii="Arial" w:hAnsi="Arial" w:cs="Arial"/>
              </w:rPr>
            </w:pPr>
            <w:r w:rsidRPr="00851210">
              <w:rPr>
                <w:rFonts w:ascii="Arial" w:hAnsi="Arial" w:cs="Arial"/>
              </w:rPr>
              <w:t>&lt;fsk j</w:t>
            </w:r>
            <w:r w:rsidR="00416A5B" w:rsidRPr="00851210">
              <w:rPr>
                <w:rFonts w:ascii="Arial" w:hAnsi="Arial" w:cs="Arial"/>
              </w:rPr>
              <w:t>ump frequency&gt;:= { the same wit</w:t>
            </w:r>
            <w:r w:rsidRPr="00851210">
              <w:rPr>
                <w:rFonts w:ascii="Arial" w:hAnsi="Arial" w:cs="Arial"/>
              </w:rPr>
              <w:t>h basic wave frequency}</w:t>
            </w:r>
          </w:p>
          <w:p w:rsidR="006A4DF3" w:rsidRPr="00851210" w:rsidRDefault="006A4DF3" w:rsidP="00D82C71">
            <w:pPr>
              <w:pStyle w:val="a9"/>
              <w:ind w:firstLineChars="850" w:firstLine="1785"/>
              <w:rPr>
                <w:rFonts w:ascii="Arial" w:hAnsi="Arial" w:cs="Arial"/>
              </w:rPr>
            </w:pPr>
            <w:r w:rsidRPr="00851210">
              <w:rPr>
                <w:rFonts w:ascii="Arial" w:hAnsi="Arial" w:cs="Arial"/>
              </w:rPr>
              <w:t xml:space="preserve">&lt;wave type&gt;:={SINE ,SQUARE, RAMP, ARB, PULSE } </w:t>
            </w:r>
          </w:p>
          <w:p w:rsidR="006A4DF3" w:rsidRPr="00851210" w:rsidRDefault="006A4DF3" w:rsidP="007A36DD">
            <w:pPr>
              <w:pStyle w:val="a9"/>
              <w:ind w:firstLineChars="850" w:firstLine="1785"/>
              <w:rPr>
                <w:rFonts w:ascii="Arial" w:hAnsi="Arial" w:cs="Arial"/>
              </w:rPr>
            </w:pPr>
            <w:r w:rsidRPr="00851210">
              <w:rPr>
                <w:rFonts w:ascii="Arial" w:hAnsi="Arial" w:cs="Arial"/>
              </w:rPr>
              <w:t>&lt;frequency</w:t>
            </w:r>
            <w:r w:rsidR="004A120D" w:rsidRPr="00851210">
              <w:rPr>
                <w:rFonts w:ascii="Arial" w:hAnsi="Arial" w:cs="Arial"/>
              </w:rPr>
              <w:t>&gt; :</w:t>
            </w:r>
            <w:r w:rsidR="00123E52" w:rsidRPr="00851210">
              <w:rPr>
                <w:rFonts w:ascii="Arial" w:hAnsi="Arial" w:cs="Arial"/>
              </w:rPr>
              <w:t>=</w:t>
            </w:r>
            <w:r w:rsidR="00D559D7" w:rsidRPr="00851210">
              <w:rPr>
                <w:rFonts w:ascii="Arial" w:hAnsi="Arial" w:cs="Arial"/>
              </w:rPr>
              <w:t>{ Default</w:t>
            </w:r>
            <w:r w:rsidR="00893D16" w:rsidRPr="00851210">
              <w:rPr>
                <w:rFonts w:ascii="Arial" w:hAnsi="Arial" w:cs="Arial"/>
              </w:rPr>
              <w:t xml:space="preserve"> unit is "H</w:t>
            </w:r>
            <w:r w:rsidR="00FC4874" w:rsidRPr="00851210">
              <w:rPr>
                <w:rFonts w:ascii="Arial" w:hAnsi="Arial" w:cs="Arial"/>
              </w:rPr>
              <w:t>z</w:t>
            </w:r>
            <w:r w:rsidR="00893D16" w:rsidRPr="00851210">
              <w:rPr>
                <w:rFonts w:ascii="Arial" w:hAnsi="Arial" w:cs="Arial"/>
              </w:rPr>
              <w:t>",</w:t>
            </w:r>
            <w:r w:rsidRPr="00851210">
              <w:rPr>
                <w:rFonts w:ascii="Arial" w:hAnsi="Arial" w:cs="Arial"/>
              </w:rPr>
              <w:t xml:space="preserve"> </w:t>
            </w:r>
            <w:r w:rsidR="003579D3" w:rsidRPr="00851210">
              <w:rPr>
                <w:rFonts w:ascii="Arial" w:hAnsi="Arial" w:cs="Arial"/>
              </w:rPr>
              <w:t xml:space="preserve">Value depends on the </w:t>
            </w:r>
            <w:r w:rsidR="00D61A0A" w:rsidRPr="00851210">
              <w:rPr>
                <w:rFonts w:ascii="Arial" w:hAnsi="Arial" w:cs="Arial"/>
              </w:rPr>
              <w:t>model</w:t>
            </w:r>
            <w:r w:rsidR="003579D3" w:rsidRPr="00851210">
              <w:rPr>
                <w:rFonts w:ascii="Arial" w:hAnsi="Arial" w:cs="Arial"/>
              </w:rPr>
              <w:t>.</w:t>
            </w:r>
            <w:r w:rsidRPr="00851210">
              <w:rPr>
                <w:rFonts w:ascii="Arial" w:hAnsi="Arial" w:cs="Arial"/>
              </w:rPr>
              <w:t>}</w:t>
            </w:r>
          </w:p>
          <w:p w:rsidR="006A4DF3" w:rsidRPr="00851210" w:rsidRDefault="006A4DF3" w:rsidP="006429C9">
            <w:pPr>
              <w:pStyle w:val="a9"/>
              <w:ind w:firstLineChars="850" w:firstLine="1785"/>
              <w:rPr>
                <w:rFonts w:ascii="Arial" w:hAnsi="Arial" w:cs="Arial"/>
              </w:rPr>
            </w:pPr>
            <w:r w:rsidRPr="00851210">
              <w:rPr>
                <w:rFonts w:ascii="Arial" w:hAnsi="Arial" w:cs="Arial"/>
              </w:rPr>
              <w:t>&lt;</w:t>
            </w:r>
            <w:r w:rsidR="009529BA" w:rsidRPr="00851210">
              <w:rPr>
                <w:rFonts w:ascii="Arial" w:hAnsi="Arial" w:cs="Arial"/>
              </w:rPr>
              <w:t>amplitude</w:t>
            </w:r>
            <w:r w:rsidR="007A3280" w:rsidRPr="00851210">
              <w:rPr>
                <w:rFonts w:ascii="Arial" w:hAnsi="Arial" w:cs="Arial"/>
              </w:rPr>
              <w:t>&gt; :</w:t>
            </w:r>
            <w:r w:rsidRPr="00851210">
              <w:rPr>
                <w:rFonts w:ascii="Arial" w:hAnsi="Arial" w:cs="Arial"/>
              </w:rPr>
              <w:t>=</w:t>
            </w:r>
            <w:r w:rsidR="00FC2969" w:rsidRPr="00851210">
              <w:rPr>
                <w:rFonts w:ascii="Arial" w:hAnsi="Arial" w:cs="Arial"/>
              </w:rPr>
              <w:t>{ Default</w:t>
            </w:r>
            <w:r w:rsidRPr="00851210">
              <w:rPr>
                <w:rFonts w:ascii="Arial" w:hAnsi="Arial" w:cs="Arial"/>
              </w:rPr>
              <w:t xml:space="preserve"> unit is "V"</w:t>
            </w:r>
            <w:r w:rsidR="00893D16" w:rsidRPr="00851210">
              <w:rPr>
                <w:rFonts w:ascii="Arial" w:hAnsi="Arial" w:cs="Arial"/>
              </w:rPr>
              <w:t>,</w:t>
            </w:r>
            <w:r w:rsidR="00123E52" w:rsidRPr="00851210">
              <w:rPr>
                <w:rFonts w:ascii="Arial" w:hAnsi="Arial" w:cs="Arial"/>
              </w:rPr>
              <w:t xml:space="preserve"> Value depends on the </w:t>
            </w:r>
            <w:r w:rsidR="00D61A0A" w:rsidRPr="00851210">
              <w:rPr>
                <w:rFonts w:ascii="Arial" w:hAnsi="Arial" w:cs="Arial"/>
              </w:rPr>
              <w:t>model</w:t>
            </w:r>
            <w:r w:rsidR="00123E52" w:rsidRPr="00851210">
              <w:rPr>
                <w:rFonts w:ascii="Arial" w:hAnsi="Arial" w:cs="Arial"/>
              </w:rPr>
              <w:t>.</w:t>
            </w:r>
            <w:r w:rsidRPr="00851210">
              <w:rPr>
                <w:rFonts w:ascii="Arial" w:hAnsi="Arial" w:cs="Arial"/>
              </w:rPr>
              <w:t>}</w:t>
            </w:r>
          </w:p>
          <w:p w:rsidR="006A4DF3" w:rsidRPr="00851210" w:rsidRDefault="00893D16" w:rsidP="006429C9">
            <w:pPr>
              <w:pStyle w:val="a9"/>
              <w:ind w:firstLineChars="850" w:firstLine="1785"/>
              <w:rPr>
                <w:rFonts w:ascii="Arial" w:hAnsi="Arial" w:cs="Arial"/>
              </w:rPr>
            </w:pPr>
            <w:r w:rsidRPr="00851210">
              <w:rPr>
                <w:rFonts w:ascii="Arial" w:hAnsi="Arial" w:cs="Arial"/>
              </w:rPr>
              <w:t>&lt;offset</w:t>
            </w:r>
            <w:r w:rsidR="007A3280" w:rsidRPr="00851210">
              <w:rPr>
                <w:rFonts w:ascii="Arial" w:hAnsi="Arial" w:cs="Arial"/>
              </w:rPr>
              <w:t>&gt; :</w:t>
            </w:r>
            <w:r w:rsidRPr="00851210">
              <w:rPr>
                <w:rFonts w:ascii="Arial" w:hAnsi="Arial" w:cs="Arial"/>
              </w:rPr>
              <w:t>={ Default unit is "V",</w:t>
            </w:r>
            <w:r w:rsidR="00D559D7" w:rsidRPr="00851210">
              <w:rPr>
                <w:rFonts w:ascii="Arial" w:hAnsi="Arial" w:cs="Arial"/>
              </w:rPr>
              <w:t xml:space="preserve"> </w:t>
            </w:r>
            <w:r w:rsidR="00A36CC8" w:rsidRPr="00851210">
              <w:rPr>
                <w:rFonts w:ascii="Arial" w:hAnsi="Arial" w:cs="Arial"/>
              </w:rPr>
              <w:t>Value depends on the model.</w:t>
            </w:r>
            <w:r w:rsidR="006A4DF3" w:rsidRPr="00851210">
              <w:rPr>
                <w:rFonts w:ascii="Arial" w:hAnsi="Arial" w:cs="Arial"/>
              </w:rPr>
              <w:t>}</w:t>
            </w:r>
          </w:p>
          <w:p w:rsidR="00550C8C" w:rsidRPr="00851210" w:rsidRDefault="00550C8C" w:rsidP="006429C9">
            <w:pPr>
              <w:pStyle w:val="a9"/>
              <w:ind w:firstLineChars="850" w:firstLine="1785"/>
              <w:rPr>
                <w:rFonts w:ascii="Arial" w:hAnsi="Arial" w:cs="Arial"/>
              </w:rPr>
            </w:pPr>
            <w:r w:rsidRPr="00851210">
              <w:rPr>
                <w:rFonts w:ascii="Arial" w:hAnsi="Arial" w:cs="Arial"/>
              </w:rPr>
              <w:t xml:space="preserve">&lt;duty&gt;:= {0% to </w:t>
            </w:r>
            <w:r w:rsidR="00FC2969" w:rsidRPr="00851210">
              <w:rPr>
                <w:rFonts w:ascii="Arial" w:hAnsi="Arial" w:cs="Arial"/>
              </w:rPr>
              <w:t>100 %</w:t>
            </w:r>
            <w:r w:rsidRPr="00851210">
              <w:rPr>
                <w:rFonts w:ascii="Arial" w:hAnsi="Arial" w:cs="Arial"/>
              </w:rPr>
              <w:t>.}</w:t>
            </w:r>
          </w:p>
          <w:p w:rsidR="006A4DF3" w:rsidRPr="00851210" w:rsidRDefault="006A4DF3" w:rsidP="006429C9">
            <w:pPr>
              <w:pStyle w:val="a9"/>
              <w:ind w:firstLineChars="850" w:firstLine="1785"/>
              <w:rPr>
                <w:rFonts w:ascii="Arial" w:hAnsi="Arial" w:cs="Arial"/>
              </w:rPr>
            </w:pPr>
            <w:r w:rsidRPr="00851210">
              <w:rPr>
                <w:rFonts w:ascii="Arial" w:hAnsi="Arial" w:cs="Arial"/>
              </w:rPr>
              <w:t>&lt;symmetry&gt;:={ 0% to 100%}</w:t>
            </w:r>
          </w:p>
          <w:p w:rsidR="009028A7" w:rsidRPr="00851210" w:rsidRDefault="009028A7" w:rsidP="009028A7">
            <w:pPr>
              <w:pStyle w:val="a9"/>
              <w:ind w:firstLineChars="850" w:firstLine="1785"/>
              <w:rPr>
                <w:rFonts w:ascii="Arial" w:hAnsi="Arial" w:cs="Arial"/>
              </w:rPr>
            </w:pPr>
            <w:r w:rsidRPr="00851210">
              <w:rPr>
                <w:rFonts w:ascii="Arial" w:hAnsi="Arial" w:cs="Arial"/>
              </w:rPr>
              <w:t>&lt;phase&gt;:={ Value depends on the model.}</w:t>
            </w:r>
          </w:p>
          <w:p w:rsidR="00550C8C" w:rsidRPr="00851210" w:rsidRDefault="00550C8C" w:rsidP="006429C9">
            <w:pPr>
              <w:pStyle w:val="a9"/>
              <w:ind w:firstLineChars="850" w:firstLine="1785"/>
              <w:rPr>
                <w:rFonts w:ascii="Arial" w:hAnsi="Arial" w:cs="Arial"/>
              </w:rPr>
            </w:pPr>
            <w:r w:rsidRPr="00851210">
              <w:rPr>
                <w:rFonts w:ascii="Arial" w:hAnsi="Arial" w:cs="Arial"/>
              </w:rPr>
              <w:t>&lt;rise&gt;:= {</w:t>
            </w:r>
            <w:bookmarkStart w:id="150" w:name="OLE_LINK13"/>
            <w:bookmarkStart w:id="151" w:name="OLE_LINK14"/>
            <w:r w:rsidRPr="00851210">
              <w:rPr>
                <w:rFonts w:ascii="Arial" w:hAnsi="Arial" w:cs="Arial"/>
              </w:rPr>
              <w:t xml:space="preserve">Value depends on the </w:t>
            </w:r>
            <w:r w:rsidR="00316654" w:rsidRPr="00851210">
              <w:rPr>
                <w:rFonts w:ascii="Arial" w:hAnsi="Arial" w:cs="Arial"/>
              </w:rPr>
              <w:t>model</w:t>
            </w:r>
            <w:r w:rsidRPr="00851210">
              <w:rPr>
                <w:rFonts w:ascii="Arial" w:hAnsi="Arial" w:cs="Arial"/>
              </w:rPr>
              <w:t>.</w:t>
            </w:r>
            <w:bookmarkEnd w:id="150"/>
            <w:bookmarkEnd w:id="151"/>
            <w:r w:rsidRPr="00851210">
              <w:rPr>
                <w:rFonts w:ascii="Arial" w:hAnsi="Arial" w:cs="Arial"/>
              </w:rPr>
              <w:t>}</w:t>
            </w:r>
          </w:p>
          <w:p w:rsidR="00550C8C" w:rsidRPr="00851210" w:rsidRDefault="00550C8C" w:rsidP="00AF2610">
            <w:pPr>
              <w:pStyle w:val="a9"/>
              <w:ind w:firstLineChars="850" w:firstLine="1785"/>
              <w:rPr>
                <w:rFonts w:ascii="Arial" w:hAnsi="Arial" w:cs="Arial"/>
              </w:rPr>
            </w:pPr>
            <w:r w:rsidRPr="00851210">
              <w:rPr>
                <w:rFonts w:ascii="Arial" w:hAnsi="Arial" w:cs="Arial"/>
              </w:rPr>
              <w:t xml:space="preserve">&lt;fall&gt;:= {Value depends on the </w:t>
            </w:r>
            <w:r w:rsidR="00316654" w:rsidRPr="00851210">
              <w:rPr>
                <w:rFonts w:ascii="Arial" w:hAnsi="Arial" w:cs="Arial"/>
              </w:rPr>
              <w:t>model</w:t>
            </w:r>
            <w:r w:rsidRPr="00851210">
              <w:rPr>
                <w:rFonts w:ascii="Arial" w:hAnsi="Arial" w:cs="Arial"/>
              </w:rPr>
              <w:t>.}</w:t>
            </w:r>
          </w:p>
          <w:p w:rsidR="00550C8C" w:rsidRPr="00851210" w:rsidRDefault="00550C8C" w:rsidP="005D6181">
            <w:pPr>
              <w:pStyle w:val="a9"/>
              <w:ind w:leftChars="850" w:left="1785"/>
              <w:rPr>
                <w:rFonts w:ascii="Arial" w:hAnsi="Arial" w:cs="Arial"/>
              </w:rPr>
            </w:pPr>
            <w:r w:rsidRPr="00851210">
              <w:rPr>
                <w:rFonts w:ascii="Arial" w:hAnsi="Arial" w:cs="Arial"/>
              </w:rPr>
              <w:lastRenderedPageBreak/>
              <w:t xml:space="preserve">&lt;delay&gt;:= </w:t>
            </w:r>
            <w:r w:rsidR="0087797F" w:rsidRPr="00851210">
              <w:rPr>
                <w:rFonts w:ascii="Arial" w:hAnsi="Arial" w:cs="Arial"/>
              </w:rPr>
              <w:t>{Default</w:t>
            </w:r>
            <w:r w:rsidR="00442794" w:rsidRPr="00851210">
              <w:rPr>
                <w:rFonts w:ascii="Arial" w:hAnsi="Arial" w:cs="Arial"/>
              </w:rPr>
              <w:t xml:space="preserve"> unit is "S</w:t>
            </w:r>
            <w:r w:rsidR="00DE7784" w:rsidRPr="00851210">
              <w:rPr>
                <w:rFonts w:ascii="Arial" w:hAnsi="Arial" w:cs="Arial"/>
              </w:rPr>
              <w:t>"</w:t>
            </w:r>
            <w:r w:rsidR="00FC4874" w:rsidRPr="00851210">
              <w:rPr>
                <w:rFonts w:ascii="Arial" w:hAnsi="Arial" w:cs="Arial"/>
              </w:rPr>
              <w:t>.</w:t>
            </w:r>
            <w:r w:rsidRPr="00851210">
              <w:rPr>
                <w:rFonts w:ascii="Arial" w:hAnsi="Arial" w:cs="Arial"/>
              </w:rPr>
              <w:t>}</w:t>
            </w:r>
          </w:p>
          <w:p w:rsidR="006A4DF3" w:rsidRPr="00851210" w:rsidRDefault="00D940FA" w:rsidP="006D4CB4">
            <w:pPr>
              <w:pStyle w:val="a9"/>
              <w:rPr>
                <w:rFonts w:ascii="Arial" w:hAnsi="Arial" w:cs="Arial"/>
              </w:rPr>
            </w:pPr>
            <w:r w:rsidRPr="00851210">
              <w:rPr>
                <w:rFonts w:ascii="Arial" w:hAnsi="Arial" w:cs="Arial"/>
              </w:rPr>
              <w:t xml:space="preserve">                        </w:t>
            </w:r>
          </w:p>
          <w:p w:rsidR="00F609CD" w:rsidRPr="00851210" w:rsidRDefault="00AF2610" w:rsidP="00F609CD">
            <w:pPr>
              <w:pStyle w:val="a9"/>
              <w:rPr>
                <w:rFonts w:ascii="Arial" w:hAnsi="Arial" w:cs="Arial"/>
              </w:rPr>
            </w:pPr>
            <w:r w:rsidRPr="00851210">
              <w:rPr>
                <w:rFonts w:ascii="Arial" w:hAnsi="Arial" w:cs="Arial"/>
              </w:rPr>
              <w:t xml:space="preserve">                 </w:t>
            </w:r>
            <w:r w:rsidR="00D940FA" w:rsidRPr="00851210">
              <w:rPr>
                <w:rFonts w:ascii="Arial" w:hAnsi="Arial" w:cs="Arial"/>
              </w:rPr>
              <w:t>Note:</w:t>
            </w:r>
          </w:p>
          <w:p w:rsidR="00D940FA" w:rsidRPr="00851210" w:rsidRDefault="00D940FA" w:rsidP="00F609CD">
            <w:pPr>
              <w:pStyle w:val="a9"/>
              <w:ind w:leftChars="850" w:left="1785"/>
              <w:rPr>
                <w:rFonts w:ascii="Arial" w:hAnsi="Arial" w:cs="Arial"/>
              </w:rPr>
            </w:pPr>
            <w:r w:rsidRPr="00851210">
              <w:rPr>
                <w:rFonts w:ascii="Arial" w:hAnsi="Arial" w:cs="Arial"/>
              </w:rPr>
              <w:t xml:space="preserve">There are </w:t>
            </w:r>
            <w:r w:rsidR="001D698C" w:rsidRPr="00851210">
              <w:rPr>
                <w:rFonts w:ascii="Arial" w:hAnsi="Arial" w:cs="Arial"/>
              </w:rPr>
              <w:t xml:space="preserve">some </w:t>
            </w:r>
            <w:r w:rsidR="00750442" w:rsidRPr="00851210">
              <w:rPr>
                <w:rFonts w:ascii="Arial" w:hAnsi="Arial" w:cs="Arial"/>
              </w:rPr>
              <w:t>parameters</w:t>
            </w:r>
            <w:r w:rsidRPr="00851210">
              <w:rPr>
                <w:rFonts w:ascii="Arial" w:hAnsi="Arial" w:cs="Arial"/>
              </w:rPr>
              <w:t xml:space="preserve"> Value depends on the </w:t>
            </w:r>
            <w:r w:rsidR="009A5E7E" w:rsidRPr="00851210">
              <w:rPr>
                <w:rFonts w:ascii="Arial" w:hAnsi="Arial" w:cs="Arial"/>
              </w:rPr>
              <w:t>model</w:t>
            </w:r>
            <w:r w:rsidRPr="00851210">
              <w:rPr>
                <w:rFonts w:ascii="Arial" w:hAnsi="Arial" w:cs="Arial"/>
              </w:rPr>
              <w:t>,</w:t>
            </w:r>
            <w:r w:rsidR="00750442" w:rsidRPr="00851210">
              <w:rPr>
                <w:rFonts w:ascii="Arial" w:hAnsi="Arial" w:cs="Arial"/>
              </w:rPr>
              <w:t xml:space="preserve"> </w:t>
            </w:r>
            <w:r w:rsidRPr="00851210">
              <w:rPr>
                <w:rFonts w:ascii="Arial" w:hAnsi="Arial" w:cs="Arial"/>
              </w:rPr>
              <w:t xml:space="preserve">You can </w:t>
            </w:r>
            <w:r w:rsidR="008C5EB0" w:rsidRPr="00851210">
              <w:rPr>
                <w:rFonts w:ascii="Arial" w:hAnsi="Arial" w:cs="Arial"/>
              </w:rPr>
              <w:t>read version datasheet</w:t>
            </w:r>
            <w:r w:rsidR="00FC4874" w:rsidRPr="00851210">
              <w:rPr>
                <w:rFonts w:ascii="Arial" w:hAnsi="Arial" w:cs="Arial"/>
              </w:rPr>
              <w:t xml:space="preserve"> to get specific parameters</w:t>
            </w:r>
          </w:p>
          <w:p w:rsidR="008C5EB0" w:rsidRPr="00851210" w:rsidRDefault="008C5EB0" w:rsidP="006D4CB4">
            <w:pPr>
              <w:pStyle w:val="a9"/>
              <w:rPr>
                <w:rFonts w:ascii="Arial" w:hAnsi="Arial" w:cs="Arial"/>
              </w:rPr>
            </w:pPr>
          </w:p>
        </w:tc>
      </w:tr>
      <w:tr w:rsidR="006A4DF3" w:rsidRPr="00851210" w:rsidTr="00BF50B6">
        <w:tc>
          <w:tcPr>
            <w:tcW w:w="2660" w:type="dxa"/>
          </w:tcPr>
          <w:p w:rsidR="006A4DF3" w:rsidRPr="00851210" w:rsidRDefault="006A4DF3" w:rsidP="006D4CB4">
            <w:pPr>
              <w:pStyle w:val="a9"/>
              <w:rPr>
                <w:rFonts w:ascii="Arial" w:hAnsi="Arial" w:cs="Arial"/>
                <w:b/>
              </w:rPr>
            </w:pPr>
            <w:r w:rsidRPr="00851210">
              <w:rPr>
                <w:rFonts w:ascii="Arial" w:hAnsi="Arial" w:cs="Arial"/>
                <w:b/>
              </w:rPr>
              <w:lastRenderedPageBreak/>
              <w:t>QUERY SYNTAX</w:t>
            </w:r>
          </w:p>
        </w:tc>
        <w:tc>
          <w:tcPr>
            <w:tcW w:w="6237" w:type="dxa"/>
          </w:tcPr>
          <w:p w:rsidR="00140A4B" w:rsidRPr="00851210" w:rsidRDefault="007D1485" w:rsidP="00F609CD">
            <w:pPr>
              <w:pStyle w:val="a9"/>
              <w:rPr>
                <w:rFonts w:ascii="Arial" w:hAnsi="Arial" w:cs="Arial"/>
              </w:rPr>
            </w:pPr>
            <w:r w:rsidRPr="00851210">
              <w:rPr>
                <w:rFonts w:ascii="Arial" w:hAnsi="Arial" w:cs="Arial"/>
              </w:rPr>
              <w:t>&lt;channel&gt;</w:t>
            </w:r>
            <w:r w:rsidR="006901D4" w:rsidRPr="00851210">
              <w:rPr>
                <w:rFonts w:ascii="Arial" w:hAnsi="Arial" w:cs="Arial"/>
              </w:rPr>
              <w:t xml:space="preserve">: </w:t>
            </w:r>
            <w:r w:rsidR="006F3262" w:rsidRPr="00851210">
              <w:rPr>
                <w:rFonts w:ascii="Arial" w:hAnsi="Arial" w:cs="Arial"/>
              </w:rPr>
              <w:t>MDWV (</w:t>
            </w:r>
            <w:r w:rsidR="00B36CE3" w:rsidRPr="00851210">
              <w:rPr>
                <w:rFonts w:ascii="Arial" w:hAnsi="Arial" w:cs="Arial"/>
              </w:rPr>
              <w:t>MoDulateWaVe)</w:t>
            </w:r>
            <w:r w:rsidR="006A4DF3" w:rsidRPr="00851210">
              <w:rPr>
                <w:rFonts w:ascii="Arial" w:hAnsi="Arial" w:cs="Arial"/>
              </w:rPr>
              <w:t xml:space="preserve">? </w:t>
            </w:r>
          </w:p>
          <w:p w:rsidR="00140A4B" w:rsidRPr="00851210" w:rsidRDefault="006A4DF3" w:rsidP="00F609CD">
            <w:pPr>
              <w:pStyle w:val="a9"/>
              <w:rPr>
                <w:rFonts w:ascii="Arial" w:hAnsi="Arial" w:cs="Arial"/>
              </w:rPr>
            </w:pPr>
            <w:r w:rsidRPr="00851210">
              <w:rPr>
                <w:rFonts w:ascii="Arial" w:hAnsi="Arial" w:cs="Arial"/>
              </w:rPr>
              <w:t>&lt;channel&gt;:={C1, C2}</w:t>
            </w:r>
          </w:p>
          <w:p w:rsidR="006A4DF3" w:rsidRPr="00851210" w:rsidRDefault="006A4DF3" w:rsidP="006D4CB4">
            <w:pPr>
              <w:pStyle w:val="a9"/>
              <w:rPr>
                <w:rFonts w:ascii="Arial" w:hAnsi="Arial" w:cs="Arial"/>
              </w:rPr>
            </w:pPr>
          </w:p>
        </w:tc>
      </w:tr>
      <w:tr w:rsidR="006A4DF3" w:rsidRPr="00851210" w:rsidTr="00BF50B6">
        <w:tc>
          <w:tcPr>
            <w:tcW w:w="2660" w:type="dxa"/>
          </w:tcPr>
          <w:p w:rsidR="006A4DF3" w:rsidRPr="00851210" w:rsidRDefault="006A4DF3" w:rsidP="006D4CB4">
            <w:pPr>
              <w:pStyle w:val="a9"/>
              <w:rPr>
                <w:rFonts w:ascii="Arial" w:hAnsi="Arial" w:cs="Arial"/>
                <w:b/>
              </w:rPr>
            </w:pPr>
            <w:r w:rsidRPr="00851210">
              <w:rPr>
                <w:rFonts w:ascii="Arial" w:hAnsi="Arial" w:cs="Arial"/>
                <w:b/>
              </w:rPr>
              <w:t>RESPONSE FORMAT</w:t>
            </w:r>
          </w:p>
        </w:tc>
        <w:tc>
          <w:tcPr>
            <w:tcW w:w="6237" w:type="dxa"/>
          </w:tcPr>
          <w:p w:rsidR="006A4DF3" w:rsidRPr="00851210" w:rsidRDefault="006A4DF3" w:rsidP="006A4DF3">
            <w:pPr>
              <w:pStyle w:val="a9"/>
              <w:rPr>
                <w:rFonts w:ascii="Arial" w:hAnsi="Arial" w:cs="Arial"/>
              </w:rPr>
            </w:pPr>
            <w:r w:rsidRPr="00851210">
              <w:rPr>
                <w:rFonts w:ascii="Arial" w:hAnsi="Arial" w:cs="Arial"/>
              </w:rPr>
              <w:t>&lt;channel&gt;:</w:t>
            </w:r>
            <w:r w:rsidR="007D1485" w:rsidRPr="00851210">
              <w:rPr>
                <w:rFonts w:ascii="Arial" w:hAnsi="Arial" w:cs="Arial"/>
              </w:rPr>
              <w:t>MDWV</w:t>
            </w:r>
            <w:r w:rsidRPr="00851210">
              <w:rPr>
                <w:rFonts w:ascii="Arial" w:hAnsi="Arial" w:cs="Arial"/>
              </w:rPr>
              <w:t xml:space="preserve"> &lt;parameter&gt;</w:t>
            </w:r>
          </w:p>
          <w:p w:rsidR="00232D26" w:rsidRPr="00851210" w:rsidRDefault="006A4DF3">
            <w:pPr>
              <w:pStyle w:val="a9"/>
              <w:rPr>
                <w:rFonts w:ascii="Arial" w:hAnsi="Arial" w:cs="Arial"/>
              </w:rPr>
            </w:pPr>
            <w:r w:rsidRPr="00851210">
              <w:rPr>
                <w:rFonts w:ascii="Arial" w:hAnsi="Arial" w:cs="Arial"/>
              </w:rPr>
              <w:t>&lt;parameter</w:t>
            </w:r>
            <w:r w:rsidR="008D64F8" w:rsidRPr="00851210">
              <w:rPr>
                <w:rFonts w:ascii="Arial" w:hAnsi="Arial" w:cs="Arial"/>
              </w:rPr>
              <w:t>&gt; :</w:t>
            </w:r>
            <w:r w:rsidRPr="00851210">
              <w:rPr>
                <w:rFonts w:ascii="Arial" w:hAnsi="Arial" w:cs="Arial"/>
              </w:rPr>
              <w:t>=</w:t>
            </w:r>
            <w:r w:rsidR="00C7455B" w:rsidRPr="00851210">
              <w:rPr>
                <w:rFonts w:ascii="Arial" w:hAnsi="Arial" w:cs="Arial"/>
              </w:rPr>
              <w:t>{ Return</w:t>
            </w:r>
            <w:r w:rsidRPr="00851210">
              <w:rPr>
                <w:rFonts w:ascii="Arial" w:hAnsi="Arial" w:cs="Arial"/>
              </w:rPr>
              <w:t xml:space="preserve"> all parameter of the current </w:t>
            </w:r>
            <w:r w:rsidR="002E4C6D" w:rsidRPr="00851210">
              <w:rPr>
                <w:rFonts w:ascii="Arial" w:hAnsi="Arial" w:cs="Arial"/>
              </w:rPr>
              <w:t xml:space="preserve">modulation </w:t>
            </w:r>
            <w:r w:rsidRPr="00851210">
              <w:rPr>
                <w:rFonts w:ascii="Arial" w:hAnsi="Arial" w:cs="Arial"/>
              </w:rPr>
              <w:t>parameters.}</w:t>
            </w:r>
          </w:p>
          <w:p w:rsidR="00232D26" w:rsidRPr="00851210" w:rsidRDefault="00232D26">
            <w:pPr>
              <w:pStyle w:val="a9"/>
              <w:rPr>
                <w:rFonts w:ascii="Arial" w:hAnsi="Arial" w:cs="Arial"/>
                <w:color w:val="FF0000"/>
              </w:rPr>
            </w:pPr>
          </w:p>
        </w:tc>
      </w:tr>
      <w:tr w:rsidR="006A4DF3" w:rsidRPr="00851210" w:rsidTr="00BF50B6">
        <w:tc>
          <w:tcPr>
            <w:tcW w:w="2660" w:type="dxa"/>
          </w:tcPr>
          <w:p w:rsidR="006A4DF3" w:rsidRPr="00851210" w:rsidRDefault="006A4DF3" w:rsidP="006D4CB4">
            <w:pPr>
              <w:pStyle w:val="a9"/>
              <w:rPr>
                <w:rFonts w:ascii="Arial" w:hAnsi="Arial" w:cs="Arial"/>
                <w:b/>
              </w:rPr>
            </w:pPr>
            <w:r w:rsidRPr="00851210">
              <w:rPr>
                <w:rFonts w:ascii="Arial" w:hAnsi="Arial" w:cs="Arial"/>
                <w:b/>
              </w:rPr>
              <w:t>EXAMPLE</w:t>
            </w:r>
          </w:p>
        </w:tc>
        <w:tc>
          <w:tcPr>
            <w:tcW w:w="6237" w:type="dxa"/>
          </w:tcPr>
          <w:p w:rsidR="006A4DF3" w:rsidRPr="00851210" w:rsidRDefault="00BF50B6" w:rsidP="006A4DF3">
            <w:pPr>
              <w:pStyle w:val="a9"/>
              <w:rPr>
                <w:rFonts w:ascii="Arial" w:hAnsi="Arial" w:cs="Arial"/>
              </w:rPr>
            </w:pPr>
            <w:r w:rsidRPr="00851210">
              <w:rPr>
                <w:rFonts w:ascii="Arial" w:hAnsi="Arial" w:cs="Arial"/>
              </w:rPr>
              <w:t xml:space="preserve">Set </w:t>
            </w:r>
            <w:r w:rsidR="006A4DF3" w:rsidRPr="00851210">
              <w:rPr>
                <w:rFonts w:ascii="Arial" w:hAnsi="Arial" w:cs="Arial"/>
              </w:rPr>
              <w:t>channel one modulation type to AM.</w:t>
            </w:r>
          </w:p>
          <w:p w:rsidR="006A4DF3" w:rsidRPr="00851210" w:rsidRDefault="006A4DF3" w:rsidP="006A4DF3">
            <w:pPr>
              <w:pStyle w:val="a9"/>
              <w:rPr>
                <w:rFonts w:ascii="Arial" w:hAnsi="Arial" w:cs="Arial"/>
              </w:rPr>
            </w:pPr>
            <w:r w:rsidRPr="00851210">
              <w:rPr>
                <w:rFonts w:ascii="Arial" w:hAnsi="Arial" w:cs="Arial"/>
              </w:rPr>
              <w:t>C1:</w:t>
            </w:r>
            <w:r w:rsidR="000E6A87" w:rsidRPr="00851210">
              <w:rPr>
                <w:rFonts w:ascii="Arial" w:hAnsi="Arial" w:cs="Arial"/>
              </w:rPr>
              <w:t xml:space="preserve"> </w:t>
            </w:r>
            <w:r w:rsidRPr="00851210">
              <w:rPr>
                <w:rFonts w:ascii="Arial" w:hAnsi="Arial" w:cs="Arial"/>
              </w:rPr>
              <w:t>MDWV AM</w:t>
            </w:r>
          </w:p>
          <w:p w:rsidR="006A4DF3" w:rsidRPr="00851210" w:rsidRDefault="006A4DF3" w:rsidP="006D4CB4">
            <w:pPr>
              <w:pStyle w:val="a9"/>
              <w:rPr>
                <w:rFonts w:ascii="Arial" w:hAnsi="Arial" w:cs="Arial"/>
              </w:rPr>
            </w:pPr>
          </w:p>
          <w:p w:rsidR="006A4DF3" w:rsidRPr="00851210" w:rsidRDefault="006A4DF3" w:rsidP="006A4DF3">
            <w:pPr>
              <w:pStyle w:val="a9"/>
              <w:ind w:left="2520" w:hangingChars="1200" w:hanging="2520"/>
              <w:rPr>
                <w:rFonts w:ascii="Arial" w:hAnsi="Arial" w:cs="Arial"/>
              </w:rPr>
            </w:pPr>
            <w:r w:rsidRPr="00851210">
              <w:rPr>
                <w:rFonts w:ascii="Arial" w:hAnsi="Arial" w:cs="Arial"/>
              </w:rPr>
              <w:t xml:space="preserve">Set modulation shape to AM, and set AM modulating wave type </w:t>
            </w:r>
          </w:p>
          <w:p w:rsidR="006A4DF3" w:rsidRPr="00851210" w:rsidRDefault="006A4DF3" w:rsidP="006A4DF3">
            <w:pPr>
              <w:pStyle w:val="a9"/>
              <w:ind w:left="2520" w:hangingChars="1200" w:hanging="2520"/>
              <w:rPr>
                <w:rFonts w:ascii="Arial" w:hAnsi="Arial" w:cs="Arial"/>
              </w:rPr>
            </w:pPr>
            <w:r w:rsidRPr="00851210">
              <w:rPr>
                <w:rFonts w:ascii="Arial" w:hAnsi="Arial" w:cs="Arial"/>
              </w:rPr>
              <w:t>to sine wave.</w:t>
            </w:r>
          </w:p>
          <w:p w:rsidR="006A4DF3" w:rsidRPr="00851210" w:rsidRDefault="006A4DF3" w:rsidP="006A4DF3">
            <w:pPr>
              <w:pStyle w:val="a9"/>
              <w:rPr>
                <w:rFonts w:ascii="Arial" w:hAnsi="Arial" w:cs="Arial"/>
              </w:rPr>
            </w:pPr>
            <w:r w:rsidRPr="00851210">
              <w:rPr>
                <w:rFonts w:ascii="Arial" w:hAnsi="Arial" w:cs="Arial"/>
              </w:rPr>
              <w:t>C1:</w:t>
            </w:r>
            <w:r w:rsidR="002522DE" w:rsidRPr="00851210">
              <w:rPr>
                <w:rFonts w:ascii="Arial" w:hAnsi="Arial" w:cs="Arial"/>
              </w:rPr>
              <w:t xml:space="preserve"> </w:t>
            </w:r>
            <w:r w:rsidRPr="00851210">
              <w:rPr>
                <w:rFonts w:ascii="Arial" w:hAnsi="Arial" w:cs="Arial"/>
              </w:rPr>
              <w:t>MDWV AM, MDSP, SINE</w:t>
            </w:r>
          </w:p>
          <w:p w:rsidR="006A4DF3" w:rsidRPr="00851210" w:rsidRDefault="006A4DF3" w:rsidP="006D4CB4">
            <w:pPr>
              <w:pStyle w:val="a9"/>
              <w:rPr>
                <w:rFonts w:ascii="Arial" w:hAnsi="Arial" w:cs="Arial"/>
              </w:rPr>
            </w:pPr>
          </w:p>
          <w:p w:rsidR="00232D26" w:rsidRPr="00851210" w:rsidRDefault="006A4DF3">
            <w:pPr>
              <w:pStyle w:val="a9"/>
              <w:rPr>
                <w:rFonts w:ascii="Arial" w:hAnsi="Arial" w:cs="Arial"/>
              </w:rPr>
            </w:pPr>
            <w:r w:rsidRPr="00851210">
              <w:rPr>
                <w:rFonts w:ascii="Arial" w:hAnsi="Arial" w:cs="Arial"/>
              </w:rPr>
              <w:t>Read</w:t>
            </w:r>
            <w:r w:rsidR="00DF1E6F" w:rsidRPr="00851210">
              <w:rPr>
                <w:rFonts w:ascii="Arial" w:hAnsi="Arial" w:cs="Arial"/>
              </w:rPr>
              <w:t xml:space="preserve"> channel one modulation</w:t>
            </w:r>
            <w:r w:rsidRPr="00851210">
              <w:rPr>
                <w:rFonts w:ascii="Arial" w:hAnsi="Arial" w:cs="Arial"/>
              </w:rPr>
              <w:t xml:space="preserve"> parameters </w:t>
            </w:r>
            <w:r w:rsidR="00DF1E6F" w:rsidRPr="00851210">
              <w:rPr>
                <w:rFonts w:ascii="Arial" w:hAnsi="Arial" w:cs="Arial"/>
              </w:rPr>
              <w:t>o</w:t>
            </w:r>
            <w:r w:rsidR="00301830" w:rsidRPr="00851210">
              <w:rPr>
                <w:rFonts w:ascii="Arial" w:hAnsi="Arial" w:cs="Arial"/>
              </w:rPr>
              <w:t>f whi</w:t>
            </w:r>
            <w:r w:rsidR="00DF1E6F" w:rsidRPr="00851210">
              <w:rPr>
                <w:rFonts w:ascii="Arial" w:hAnsi="Arial" w:cs="Arial"/>
              </w:rPr>
              <w:t>ch</w:t>
            </w:r>
            <w:r w:rsidRPr="00851210">
              <w:rPr>
                <w:rFonts w:ascii="Arial" w:hAnsi="Arial" w:cs="Arial"/>
              </w:rPr>
              <w:t xml:space="preserve"> STATE is ON.</w:t>
            </w:r>
          </w:p>
          <w:p w:rsidR="006A4DF3" w:rsidRPr="00851210" w:rsidRDefault="006A4DF3" w:rsidP="006A4DF3">
            <w:pPr>
              <w:pStyle w:val="a9"/>
              <w:rPr>
                <w:rFonts w:ascii="Arial" w:hAnsi="Arial" w:cs="Arial"/>
              </w:rPr>
            </w:pPr>
            <w:r w:rsidRPr="00851210">
              <w:rPr>
                <w:rFonts w:ascii="Arial" w:hAnsi="Arial" w:cs="Arial"/>
              </w:rPr>
              <w:t>C1:</w:t>
            </w:r>
            <w:r w:rsidR="009227A0" w:rsidRPr="00851210">
              <w:rPr>
                <w:rFonts w:ascii="Arial" w:hAnsi="Arial" w:cs="Arial"/>
              </w:rPr>
              <w:t xml:space="preserve"> </w:t>
            </w:r>
            <w:r w:rsidRPr="00851210">
              <w:rPr>
                <w:rFonts w:ascii="Arial" w:hAnsi="Arial" w:cs="Arial"/>
              </w:rPr>
              <w:t>MDWV?</w:t>
            </w:r>
          </w:p>
          <w:p w:rsidR="006A4DF3" w:rsidRPr="00851210" w:rsidRDefault="00BF50B6" w:rsidP="006A4DF3">
            <w:pPr>
              <w:pStyle w:val="a9"/>
              <w:rPr>
                <w:rFonts w:ascii="Arial" w:hAnsi="Arial" w:cs="Arial"/>
              </w:rPr>
            </w:pPr>
            <w:r w:rsidRPr="00851210">
              <w:rPr>
                <w:rFonts w:ascii="Arial" w:hAnsi="Arial" w:cs="Arial"/>
              </w:rPr>
              <w:t>Return</w:t>
            </w:r>
            <w:r w:rsidR="006A4DF3" w:rsidRPr="00851210">
              <w:rPr>
                <w:rFonts w:ascii="Arial" w:hAnsi="Arial" w:cs="Arial"/>
              </w:rPr>
              <w:t>:</w:t>
            </w:r>
          </w:p>
          <w:p w:rsidR="00C53A2F" w:rsidRPr="00851210" w:rsidRDefault="006A4DF3" w:rsidP="00433FC9">
            <w:pPr>
              <w:pStyle w:val="a9"/>
              <w:ind w:left="105" w:hangingChars="50" w:hanging="105"/>
              <w:rPr>
                <w:rFonts w:ascii="Arial" w:hAnsi="Arial" w:cs="Arial"/>
              </w:rPr>
            </w:pPr>
            <w:r w:rsidRPr="00851210">
              <w:rPr>
                <w:rFonts w:ascii="Arial" w:hAnsi="Arial" w:cs="Arial"/>
              </w:rPr>
              <w:t>C1:MDWV</w:t>
            </w:r>
            <w:r w:rsidR="00F37164" w:rsidRPr="00851210">
              <w:rPr>
                <w:rFonts w:ascii="Arial" w:hAnsi="Arial" w:cs="Arial"/>
              </w:rPr>
              <w:t xml:space="preserve"> </w:t>
            </w:r>
            <w:r w:rsidRPr="00851210">
              <w:rPr>
                <w:rFonts w:ascii="Arial" w:hAnsi="Arial" w:cs="Arial"/>
              </w:rPr>
              <w:t>STATE,ON,AM,MDSP,SINE,SRC,INT,FRQ,100HZ,</w:t>
            </w:r>
          </w:p>
          <w:p w:rsidR="006A4DF3" w:rsidRPr="00851210" w:rsidRDefault="00F37164" w:rsidP="00433FC9">
            <w:pPr>
              <w:pStyle w:val="a9"/>
              <w:ind w:left="105" w:hangingChars="50" w:hanging="105"/>
              <w:rPr>
                <w:rFonts w:ascii="Arial" w:hAnsi="Arial" w:cs="Arial"/>
              </w:rPr>
            </w:pPr>
            <w:r w:rsidRPr="00851210">
              <w:rPr>
                <w:rFonts w:ascii="Arial" w:hAnsi="Arial" w:cs="Arial"/>
              </w:rPr>
              <w:t>DEPTH,100,CARR,WVTP,RAMP,FRQ,1000HZ,AMP,4V,OFST,0V,</w:t>
            </w:r>
            <w:del w:id="152" w:author="admin" w:date="2015-07-02T10:49:00Z">
              <w:r w:rsidRPr="00851210" w:rsidDel="002871A9">
                <w:rPr>
                  <w:rFonts w:ascii="Arial" w:hAnsi="Arial" w:cs="Arial"/>
                </w:rPr>
                <w:delText xml:space="preserve"> </w:delText>
              </w:r>
            </w:del>
            <w:r w:rsidRPr="00851210">
              <w:rPr>
                <w:rFonts w:ascii="Arial" w:hAnsi="Arial" w:cs="Arial"/>
              </w:rPr>
              <w:t>PHSE, 0</w:t>
            </w:r>
            <w:r w:rsidR="00AE0880" w:rsidRPr="00851210">
              <w:rPr>
                <w:rFonts w:ascii="Arial" w:hAnsi="Arial" w:cs="Arial"/>
              </w:rPr>
              <w:t>,</w:t>
            </w:r>
            <w:r w:rsidR="00433FC9" w:rsidRPr="00851210">
              <w:rPr>
                <w:rFonts w:ascii="Arial" w:hAnsi="Arial" w:cs="Arial"/>
              </w:rPr>
              <w:t xml:space="preserve"> </w:t>
            </w:r>
            <w:r w:rsidR="006A4DF3" w:rsidRPr="00851210">
              <w:rPr>
                <w:rFonts w:ascii="Arial" w:hAnsi="Arial" w:cs="Arial"/>
              </w:rPr>
              <w:t>SYM,</w:t>
            </w:r>
            <w:r w:rsidR="006409BD" w:rsidRPr="00851210">
              <w:rPr>
                <w:rFonts w:ascii="Arial" w:hAnsi="Arial" w:cs="Arial"/>
              </w:rPr>
              <w:t xml:space="preserve"> </w:t>
            </w:r>
            <w:r w:rsidR="006A4DF3" w:rsidRPr="00851210">
              <w:rPr>
                <w:rFonts w:ascii="Arial" w:hAnsi="Arial" w:cs="Arial"/>
              </w:rPr>
              <w:t>50</w:t>
            </w:r>
          </w:p>
          <w:p w:rsidR="006A4DF3" w:rsidRPr="00851210" w:rsidRDefault="006A4DF3" w:rsidP="006A4DF3">
            <w:pPr>
              <w:pStyle w:val="a9"/>
              <w:rPr>
                <w:rFonts w:ascii="Arial" w:hAnsi="Arial" w:cs="Arial"/>
              </w:rPr>
            </w:pPr>
          </w:p>
          <w:p w:rsidR="00232D26" w:rsidRPr="00851210" w:rsidRDefault="00F803E3">
            <w:pPr>
              <w:pStyle w:val="a9"/>
              <w:ind w:leftChars="2" w:left="4"/>
              <w:rPr>
                <w:rFonts w:ascii="Arial" w:hAnsi="Arial" w:cs="Arial"/>
              </w:rPr>
            </w:pPr>
            <w:r w:rsidRPr="00851210">
              <w:rPr>
                <w:rFonts w:ascii="Arial" w:hAnsi="Arial" w:cs="Arial"/>
              </w:rPr>
              <w:t>Read</w:t>
            </w:r>
            <w:r w:rsidR="006A4DF3" w:rsidRPr="00851210">
              <w:rPr>
                <w:rFonts w:ascii="Arial" w:hAnsi="Arial" w:cs="Arial"/>
              </w:rPr>
              <w:t xml:space="preserve"> channel one modulate wave parameters </w:t>
            </w:r>
            <w:r w:rsidRPr="00851210">
              <w:rPr>
                <w:rFonts w:ascii="Arial" w:hAnsi="Arial" w:cs="Arial"/>
              </w:rPr>
              <w:t xml:space="preserve">of which </w:t>
            </w:r>
            <w:r w:rsidR="006A4DF3" w:rsidRPr="00851210">
              <w:rPr>
                <w:rFonts w:ascii="Arial" w:hAnsi="Arial" w:cs="Arial"/>
              </w:rPr>
              <w:t>STATE is</w:t>
            </w:r>
          </w:p>
          <w:p w:rsidR="00232D26" w:rsidRPr="00851210" w:rsidRDefault="006A4DF3">
            <w:pPr>
              <w:pStyle w:val="a9"/>
              <w:ind w:leftChars="2" w:left="4"/>
              <w:rPr>
                <w:rFonts w:ascii="Arial" w:hAnsi="Arial" w:cs="Arial"/>
              </w:rPr>
            </w:pPr>
            <w:r w:rsidRPr="00851210">
              <w:rPr>
                <w:rFonts w:ascii="Arial" w:hAnsi="Arial" w:cs="Arial"/>
              </w:rPr>
              <w:t>OFF.</w:t>
            </w:r>
          </w:p>
          <w:p w:rsidR="006A4DF3" w:rsidRPr="00851210" w:rsidRDefault="006A4DF3" w:rsidP="006A4DF3">
            <w:pPr>
              <w:pStyle w:val="a9"/>
              <w:rPr>
                <w:rFonts w:ascii="Arial" w:hAnsi="Arial" w:cs="Arial"/>
              </w:rPr>
            </w:pPr>
            <w:r w:rsidRPr="00851210">
              <w:rPr>
                <w:rFonts w:ascii="Arial" w:hAnsi="Arial" w:cs="Arial"/>
              </w:rPr>
              <w:t>C1:</w:t>
            </w:r>
            <w:r w:rsidR="00FE358A" w:rsidRPr="00851210">
              <w:rPr>
                <w:rFonts w:ascii="Arial" w:hAnsi="Arial" w:cs="Arial"/>
              </w:rPr>
              <w:t xml:space="preserve"> </w:t>
            </w:r>
            <w:r w:rsidRPr="00851210">
              <w:rPr>
                <w:rFonts w:ascii="Arial" w:hAnsi="Arial" w:cs="Arial"/>
              </w:rPr>
              <w:t>MDWV?</w:t>
            </w:r>
          </w:p>
          <w:p w:rsidR="006A4DF3" w:rsidRPr="00851210" w:rsidRDefault="00BF50B6" w:rsidP="006A4DF3">
            <w:pPr>
              <w:pStyle w:val="a9"/>
              <w:rPr>
                <w:rFonts w:ascii="Arial" w:hAnsi="Arial" w:cs="Arial"/>
              </w:rPr>
            </w:pPr>
            <w:r w:rsidRPr="00851210">
              <w:rPr>
                <w:rFonts w:ascii="Arial" w:hAnsi="Arial" w:cs="Arial"/>
              </w:rPr>
              <w:t>Return</w:t>
            </w:r>
            <w:r w:rsidR="006A4DF3" w:rsidRPr="00851210">
              <w:rPr>
                <w:rFonts w:ascii="Arial" w:hAnsi="Arial" w:cs="Arial"/>
              </w:rPr>
              <w:t>:</w:t>
            </w:r>
          </w:p>
          <w:p w:rsidR="00232D26" w:rsidRPr="00851210" w:rsidRDefault="006A4DF3">
            <w:pPr>
              <w:pStyle w:val="a9"/>
              <w:rPr>
                <w:rFonts w:ascii="Arial" w:hAnsi="Arial" w:cs="Arial"/>
              </w:rPr>
            </w:pPr>
            <w:r w:rsidRPr="00851210">
              <w:rPr>
                <w:rFonts w:ascii="Arial" w:hAnsi="Arial" w:cs="Arial"/>
              </w:rPr>
              <w:t>C1:</w:t>
            </w:r>
            <w:r w:rsidR="00164B26" w:rsidRPr="00851210">
              <w:rPr>
                <w:rFonts w:ascii="Arial" w:hAnsi="Arial" w:cs="Arial"/>
              </w:rPr>
              <w:t xml:space="preserve"> </w:t>
            </w:r>
            <w:r w:rsidRPr="00851210">
              <w:rPr>
                <w:rFonts w:ascii="Arial" w:hAnsi="Arial" w:cs="Arial"/>
              </w:rPr>
              <w:t>MDWV STATE,</w:t>
            </w:r>
            <w:r w:rsidR="00164B26" w:rsidRPr="00851210">
              <w:rPr>
                <w:rFonts w:ascii="Arial" w:hAnsi="Arial" w:cs="Arial"/>
              </w:rPr>
              <w:t xml:space="preserve"> </w:t>
            </w:r>
            <w:r w:rsidRPr="00851210">
              <w:rPr>
                <w:rFonts w:ascii="Arial" w:hAnsi="Arial" w:cs="Arial"/>
              </w:rPr>
              <w:t>OFF</w:t>
            </w:r>
          </w:p>
          <w:p w:rsidR="006A4DF3" w:rsidRPr="00851210" w:rsidRDefault="006A4DF3" w:rsidP="006A4DF3">
            <w:pPr>
              <w:pStyle w:val="a9"/>
              <w:rPr>
                <w:rFonts w:ascii="Arial" w:hAnsi="Arial" w:cs="Arial"/>
              </w:rPr>
            </w:pPr>
          </w:p>
          <w:p w:rsidR="006A4DF3" w:rsidRPr="00851210" w:rsidRDefault="00BF50B6" w:rsidP="006A4DF3">
            <w:pPr>
              <w:pStyle w:val="a9"/>
              <w:rPr>
                <w:rFonts w:ascii="Arial" w:hAnsi="Arial" w:cs="Arial"/>
              </w:rPr>
            </w:pPr>
            <w:r w:rsidRPr="00851210">
              <w:rPr>
                <w:rFonts w:ascii="Arial" w:hAnsi="Arial" w:cs="Arial"/>
              </w:rPr>
              <w:t xml:space="preserve">Set </w:t>
            </w:r>
            <w:r w:rsidR="006A4DF3" w:rsidRPr="00851210">
              <w:rPr>
                <w:rFonts w:ascii="Arial" w:hAnsi="Arial" w:cs="Arial"/>
              </w:rPr>
              <w:t>channel one FM frequency to 1000</w:t>
            </w:r>
            <w:r w:rsidR="00D3772B" w:rsidRPr="00851210">
              <w:rPr>
                <w:rFonts w:ascii="Arial" w:hAnsi="Arial" w:cs="Arial"/>
              </w:rPr>
              <w:t>Hz</w:t>
            </w:r>
          </w:p>
          <w:p w:rsidR="006A4DF3" w:rsidRPr="00851210" w:rsidRDefault="006A4DF3" w:rsidP="006A4DF3">
            <w:pPr>
              <w:pStyle w:val="a9"/>
              <w:rPr>
                <w:rFonts w:ascii="Arial" w:hAnsi="Arial" w:cs="Arial"/>
              </w:rPr>
            </w:pPr>
            <w:r w:rsidRPr="00851210">
              <w:rPr>
                <w:rFonts w:ascii="Arial" w:hAnsi="Arial" w:cs="Arial"/>
              </w:rPr>
              <w:t>C1:</w:t>
            </w:r>
            <w:r w:rsidR="00C9576F" w:rsidRPr="00851210">
              <w:rPr>
                <w:rFonts w:ascii="Arial" w:hAnsi="Arial" w:cs="Arial"/>
              </w:rPr>
              <w:t xml:space="preserve"> </w:t>
            </w:r>
            <w:r w:rsidRPr="00851210">
              <w:rPr>
                <w:rFonts w:ascii="Arial" w:hAnsi="Arial" w:cs="Arial"/>
              </w:rPr>
              <w:t>MDWV FM, FRQ, 1000</w:t>
            </w:r>
          </w:p>
          <w:p w:rsidR="006A4DF3" w:rsidRPr="00851210" w:rsidRDefault="006A4DF3" w:rsidP="006A4DF3">
            <w:pPr>
              <w:pStyle w:val="a9"/>
              <w:rPr>
                <w:rFonts w:ascii="Arial" w:hAnsi="Arial" w:cs="Arial"/>
              </w:rPr>
            </w:pPr>
          </w:p>
          <w:p w:rsidR="006A4DF3" w:rsidRPr="00851210" w:rsidRDefault="00BF50B6" w:rsidP="006A4DF3">
            <w:pPr>
              <w:pStyle w:val="a9"/>
              <w:rPr>
                <w:rFonts w:ascii="Arial" w:hAnsi="Arial" w:cs="Arial"/>
              </w:rPr>
            </w:pPr>
            <w:r w:rsidRPr="00851210">
              <w:rPr>
                <w:rFonts w:ascii="Arial" w:hAnsi="Arial" w:cs="Arial"/>
              </w:rPr>
              <w:t xml:space="preserve">Set </w:t>
            </w:r>
            <w:r w:rsidR="006A4DF3" w:rsidRPr="00851210">
              <w:rPr>
                <w:rFonts w:ascii="Arial" w:hAnsi="Arial" w:cs="Arial"/>
              </w:rPr>
              <w:t>channel one carrier shape to SINE.</w:t>
            </w:r>
          </w:p>
          <w:p w:rsidR="006A4DF3" w:rsidRPr="00851210" w:rsidRDefault="006A4DF3" w:rsidP="006A4DF3">
            <w:pPr>
              <w:pStyle w:val="a9"/>
              <w:rPr>
                <w:rFonts w:ascii="Arial" w:hAnsi="Arial" w:cs="Arial"/>
              </w:rPr>
            </w:pPr>
            <w:r w:rsidRPr="00851210">
              <w:rPr>
                <w:rFonts w:ascii="Arial" w:hAnsi="Arial" w:cs="Arial"/>
              </w:rPr>
              <w:t>C1:</w:t>
            </w:r>
            <w:r w:rsidR="007948DA" w:rsidRPr="00851210">
              <w:rPr>
                <w:rFonts w:ascii="Arial" w:hAnsi="Arial" w:cs="Arial"/>
              </w:rPr>
              <w:t xml:space="preserve"> </w:t>
            </w:r>
            <w:r w:rsidRPr="00851210">
              <w:rPr>
                <w:rFonts w:ascii="Arial" w:hAnsi="Arial" w:cs="Arial"/>
              </w:rPr>
              <w:t>MDWV CARR,</w:t>
            </w:r>
            <w:r w:rsidR="007948DA" w:rsidRPr="00851210">
              <w:rPr>
                <w:rFonts w:ascii="Arial" w:hAnsi="Arial" w:cs="Arial"/>
              </w:rPr>
              <w:t xml:space="preserve"> </w:t>
            </w:r>
            <w:r w:rsidRPr="00851210">
              <w:rPr>
                <w:rFonts w:ascii="Arial" w:hAnsi="Arial" w:cs="Arial"/>
              </w:rPr>
              <w:t>WVTP,</w:t>
            </w:r>
            <w:r w:rsidR="007948DA" w:rsidRPr="00851210">
              <w:rPr>
                <w:rFonts w:ascii="Arial" w:hAnsi="Arial" w:cs="Arial"/>
              </w:rPr>
              <w:t xml:space="preserve"> </w:t>
            </w:r>
            <w:r w:rsidRPr="00851210">
              <w:rPr>
                <w:rFonts w:ascii="Arial" w:hAnsi="Arial" w:cs="Arial"/>
              </w:rPr>
              <w:t>SINE</w:t>
            </w:r>
          </w:p>
          <w:p w:rsidR="006A4DF3" w:rsidRPr="00851210" w:rsidRDefault="006A4DF3" w:rsidP="006A4DF3">
            <w:pPr>
              <w:pStyle w:val="a9"/>
              <w:rPr>
                <w:rFonts w:ascii="Arial" w:hAnsi="Arial" w:cs="Arial"/>
              </w:rPr>
            </w:pPr>
          </w:p>
          <w:p w:rsidR="00232D26" w:rsidRPr="00851210" w:rsidRDefault="00BF50B6">
            <w:pPr>
              <w:pStyle w:val="a9"/>
              <w:rPr>
                <w:rFonts w:ascii="Arial" w:hAnsi="Arial" w:cs="Arial"/>
              </w:rPr>
            </w:pPr>
            <w:r w:rsidRPr="00851210">
              <w:rPr>
                <w:rFonts w:ascii="Arial" w:hAnsi="Arial" w:cs="Arial"/>
              </w:rPr>
              <w:t xml:space="preserve">Set </w:t>
            </w:r>
            <w:r w:rsidR="006571BB" w:rsidRPr="00851210">
              <w:rPr>
                <w:rFonts w:ascii="Arial" w:hAnsi="Arial" w:cs="Arial"/>
              </w:rPr>
              <w:t xml:space="preserve">channel </w:t>
            </w:r>
            <w:r w:rsidR="006A4DF3" w:rsidRPr="00851210">
              <w:rPr>
                <w:rFonts w:ascii="Arial" w:hAnsi="Arial" w:cs="Arial"/>
              </w:rPr>
              <w:t>one carrier frequency to 1000</w:t>
            </w:r>
            <w:r w:rsidR="00AF0251" w:rsidRPr="00851210">
              <w:rPr>
                <w:rFonts w:ascii="Arial" w:hAnsi="Arial" w:cs="Arial"/>
              </w:rPr>
              <w:t xml:space="preserve"> Hz</w:t>
            </w:r>
            <w:r w:rsidR="006A4DF3" w:rsidRPr="00851210">
              <w:rPr>
                <w:rFonts w:ascii="Arial" w:hAnsi="Arial" w:cs="Arial"/>
              </w:rPr>
              <w:t>.</w:t>
            </w:r>
          </w:p>
          <w:p w:rsidR="006A4DF3" w:rsidRPr="00851210" w:rsidRDefault="006A4DF3" w:rsidP="006A4DF3">
            <w:pPr>
              <w:pStyle w:val="a9"/>
              <w:rPr>
                <w:rFonts w:ascii="Arial" w:hAnsi="Arial" w:cs="Arial"/>
              </w:rPr>
            </w:pPr>
            <w:r w:rsidRPr="00851210">
              <w:rPr>
                <w:rFonts w:ascii="Arial" w:hAnsi="Arial" w:cs="Arial"/>
              </w:rPr>
              <w:t>C1:</w:t>
            </w:r>
            <w:r w:rsidR="00AF0251" w:rsidRPr="00851210">
              <w:rPr>
                <w:rFonts w:ascii="Arial" w:hAnsi="Arial" w:cs="Arial"/>
              </w:rPr>
              <w:t xml:space="preserve"> </w:t>
            </w:r>
            <w:r w:rsidRPr="00851210">
              <w:rPr>
                <w:rFonts w:ascii="Arial" w:hAnsi="Arial" w:cs="Arial"/>
              </w:rPr>
              <w:t>MDWV CARR,</w:t>
            </w:r>
            <w:r w:rsidR="00AF0251" w:rsidRPr="00851210">
              <w:rPr>
                <w:rFonts w:ascii="Arial" w:hAnsi="Arial" w:cs="Arial"/>
              </w:rPr>
              <w:t xml:space="preserve"> </w:t>
            </w:r>
            <w:r w:rsidR="00473785" w:rsidRPr="00851210">
              <w:rPr>
                <w:rFonts w:ascii="Arial" w:hAnsi="Arial" w:cs="Arial"/>
              </w:rPr>
              <w:t>FRQ,1000</w:t>
            </w:r>
          </w:p>
          <w:p w:rsidR="006A4DF3" w:rsidRPr="00851210" w:rsidRDefault="006A4DF3" w:rsidP="006A4DF3">
            <w:pPr>
              <w:pStyle w:val="a9"/>
              <w:rPr>
                <w:rFonts w:ascii="Arial" w:hAnsi="Arial" w:cs="Arial"/>
              </w:rPr>
            </w:pPr>
          </w:p>
        </w:tc>
      </w:tr>
      <w:tr w:rsidR="006A4DF3" w:rsidRPr="00851210" w:rsidTr="00BF50B6">
        <w:tc>
          <w:tcPr>
            <w:tcW w:w="2660" w:type="dxa"/>
          </w:tcPr>
          <w:p w:rsidR="006A4DF3" w:rsidRPr="00851210" w:rsidRDefault="006A4DF3" w:rsidP="006D4CB4">
            <w:pPr>
              <w:pStyle w:val="a9"/>
              <w:rPr>
                <w:rFonts w:ascii="Arial" w:hAnsi="Arial" w:cs="Arial"/>
                <w:b/>
              </w:rPr>
            </w:pPr>
            <w:r w:rsidRPr="00851210">
              <w:rPr>
                <w:rFonts w:ascii="Arial" w:hAnsi="Arial" w:cs="Arial"/>
                <w:b/>
              </w:rPr>
              <w:t>RELATED COMMANDS</w:t>
            </w:r>
          </w:p>
        </w:tc>
        <w:tc>
          <w:tcPr>
            <w:tcW w:w="6237" w:type="dxa"/>
          </w:tcPr>
          <w:p w:rsidR="006A4DF3" w:rsidRPr="00851210" w:rsidRDefault="006A4DF3" w:rsidP="00E853FD">
            <w:pPr>
              <w:pStyle w:val="a9"/>
              <w:rPr>
                <w:rFonts w:ascii="Arial" w:hAnsi="Arial" w:cs="Arial"/>
              </w:rPr>
            </w:pPr>
            <w:r w:rsidRPr="00851210">
              <w:rPr>
                <w:rFonts w:ascii="Arial" w:hAnsi="Arial" w:cs="Arial"/>
              </w:rPr>
              <w:t>ARWV, BTWV,</w:t>
            </w:r>
            <w:r w:rsidR="001556BB" w:rsidRPr="00851210">
              <w:rPr>
                <w:rFonts w:ascii="Arial" w:hAnsi="Arial" w:cs="Arial"/>
              </w:rPr>
              <w:t xml:space="preserve"> </w:t>
            </w:r>
            <w:r w:rsidRPr="00851210">
              <w:rPr>
                <w:rFonts w:ascii="Arial" w:hAnsi="Arial" w:cs="Arial"/>
              </w:rPr>
              <w:t>SWWV, BSWV</w:t>
            </w:r>
          </w:p>
        </w:tc>
      </w:tr>
    </w:tbl>
    <w:p w:rsidR="00B357A0" w:rsidRPr="00851210" w:rsidRDefault="00415B88" w:rsidP="004876BA">
      <w:pPr>
        <w:pStyle w:val="a9"/>
        <w:rPr>
          <w:rFonts w:ascii="Arial" w:hAnsi="Arial" w:cs="Arial"/>
        </w:rPr>
      </w:pPr>
      <w:r w:rsidRPr="00851210">
        <w:rPr>
          <w:rFonts w:ascii="Arial" w:hAnsi="Arial" w:cs="Arial"/>
        </w:rPr>
        <w:t>N</w:t>
      </w:r>
      <w:r w:rsidR="006B2D81" w:rsidRPr="00851210">
        <w:rPr>
          <w:rFonts w:ascii="Arial" w:hAnsi="Arial" w:cs="Arial"/>
        </w:rPr>
        <w:t>ote</w:t>
      </w:r>
      <w:r w:rsidRPr="00851210">
        <w:rPr>
          <w:rFonts w:ascii="Arial" w:hAnsi="Arial" w:cs="Arial"/>
        </w:rPr>
        <w:t>:</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984"/>
        <w:gridCol w:w="1276"/>
        <w:gridCol w:w="1417"/>
        <w:gridCol w:w="1276"/>
      </w:tblGrid>
      <w:tr w:rsidR="00880F97" w:rsidRPr="00851210" w:rsidTr="007D1485">
        <w:trPr>
          <w:trHeight w:val="285"/>
        </w:trPr>
        <w:tc>
          <w:tcPr>
            <w:tcW w:w="2694" w:type="dxa"/>
            <w:shd w:val="clear" w:color="auto" w:fill="auto"/>
            <w:noWrap/>
            <w:vAlign w:val="center"/>
          </w:tcPr>
          <w:p w:rsidR="00880F97" w:rsidRPr="00851210" w:rsidRDefault="00880F97" w:rsidP="00ED43F8">
            <w:pPr>
              <w:pStyle w:val="a9"/>
              <w:rPr>
                <w:rFonts w:ascii="Arial" w:hAnsi="Arial" w:cs="Arial"/>
              </w:rPr>
            </w:pPr>
            <w:r w:rsidRPr="00851210">
              <w:rPr>
                <w:rFonts w:ascii="Arial" w:hAnsi="Arial" w:cs="Arial"/>
              </w:rPr>
              <w:lastRenderedPageBreak/>
              <w:t>Parameter/command</w:t>
            </w:r>
          </w:p>
        </w:tc>
        <w:tc>
          <w:tcPr>
            <w:tcW w:w="1984" w:type="dxa"/>
            <w:vAlign w:val="center"/>
          </w:tcPr>
          <w:p w:rsidR="00880F97" w:rsidRPr="00851210" w:rsidRDefault="00880F97" w:rsidP="00ED43F8">
            <w:pPr>
              <w:pStyle w:val="a9"/>
              <w:rPr>
                <w:rFonts w:ascii="Arial" w:hAnsi="Arial" w:cs="Arial"/>
              </w:rPr>
            </w:pPr>
            <w:r w:rsidRPr="00851210">
              <w:rPr>
                <w:rFonts w:ascii="Arial" w:hAnsi="Arial" w:cs="Arial"/>
              </w:rPr>
              <w:t>SDG800</w:t>
            </w:r>
          </w:p>
        </w:tc>
        <w:tc>
          <w:tcPr>
            <w:tcW w:w="1276" w:type="dxa"/>
            <w:vAlign w:val="center"/>
          </w:tcPr>
          <w:p w:rsidR="00880F97" w:rsidRPr="00851210" w:rsidRDefault="00880F97" w:rsidP="00ED43F8">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880F97" w:rsidRPr="00851210" w:rsidRDefault="00880F97" w:rsidP="00ED43F8">
            <w:pPr>
              <w:pStyle w:val="a9"/>
              <w:rPr>
                <w:rFonts w:ascii="Arial" w:hAnsi="Arial" w:cs="Arial"/>
              </w:rPr>
            </w:pPr>
            <w:r w:rsidRPr="00851210">
              <w:rPr>
                <w:rFonts w:ascii="Arial" w:hAnsi="Arial" w:cs="Arial"/>
              </w:rPr>
              <w:t>SDG2000X</w:t>
            </w:r>
          </w:p>
        </w:tc>
        <w:tc>
          <w:tcPr>
            <w:tcW w:w="1276" w:type="dxa"/>
            <w:shd w:val="clear" w:color="auto" w:fill="auto"/>
            <w:vAlign w:val="center"/>
          </w:tcPr>
          <w:p w:rsidR="00880F97" w:rsidRPr="00851210" w:rsidRDefault="00880F97" w:rsidP="00ED43F8">
            <w:pPr>
              <w:pStyle w:val="a9"/>
              <w:rPr>
                <w:rFonts w:ascii="Arial" w:hAnsi="Arial" w:cs="Arial"/>
              </w:rPr>
            </w:pPr>
            <w:r w:rsidRPr="00851210">
              <w:rPr>
                <w:rFonts w:ascii="Arial" w:hAnsi="Arial" w:cs="Arial"/>
              </w:rPr>
              <w:t>SDG5000</w:t>
            </w:r>
          </w:p>
        </w:tc>
      </w:tr>
      <w:tr w:rsidR="00473336" w:rsidRPr="00851210" w:rsidTr="007D1485">
        <w:trPr>
          <w:trHeight w:val="285"/>
        </w:trPr>
        <w:tc>
          <w:tcPr>
            <w:tcW w:w="2694" w:type="dxa"/>
            <w:shd w:val="clear" w:color="auto" w:fill="auto"/>
            <w:noWrap/>
            <w:vAlign w:val="center"/>
          </w:tcPr>
          <w:p w:rsidR="00473336" w:rsidRPr="00851210" w:rsidRDefault="00473336" w:rsidP="00ED43F8">
            <w:pPr>
              <w:pStyle w:val="a9"/>
              <w:rPr>
                <w:rFonts w:ascii="Arial" w:hAnsi="Arial" w:cs="Arial"/>
              </w:rPr>
            </w:pPr>
            <w:r w:rsidRPr="00851210">
              <w:rPr>
                <w:rFonts w:ascii="Arial" w:hAnsi="Arial" w:cs="Arial"/>
              </w:rPr>
              <w:t>&lt;channel&gt;</w:t>
            </w:r>
          </w:p>
        </w:tc>
        <w:tc>
          <w:tcPr>
            <w:tcW w:w="1984" w:type="dxa"/>
            <w:vAlign w:val="center"/>
          </w:tcPr>
          <w:p w:rsidR="00473336" w:rsidRPr="00851210" w:rsidRDefault="00933028" w:rsidP="00933028">
            <w:pPr>
              <w:pStyle w:val="a9"/>
              <w:rPr>
                <w:rFonts w:ascii="Arial" w:hAnsi="Arial" w:cs="Arial"/>
              </w:rPr>
            </w:pPr>
            <w:r w:rsidRPr="00851210">
              <w:rPr>
                <w:rFonts w:ascii="Arial" w:hAnsi="Arial" w:cs="Arial"/>
              </w:rPr>
              <w:t>N</w:t>
            </w:r>
            <w:r w:rsidR="00D21A85" w:rsidRPr="00851210">
              <w:rPr>
                <w:rFonts w:ascii="Arial" w:hAnsi="Arial" w:cs="Arial"/>
              </w:rPr>
              <w:t>o</w:t>
            </w:r>
            <w:r w:rsidRPr="00851210">
              <w:rPr>
                <w:rFonts w:ascii="Arial" w:hAnsi="Arial" w:cs="Arial"/>
              </w:rPr>
              <w:t>(single channel)</w:t>
            </w:r>
          </w:p>
        </w:tc>
        <w:tc>
          <w:tcPr>
            <w:tcW w:w="1276" w:type="dxa"/>
            <w:vAlign w:val="center"/>
          </w:tcPr>
          <w:p w:rsidR="00473336" w:rsidRPr="00851210" w:rsidRDefault="00933028" w:rsidP="00933028">
            <w:pPr>
              <w:pStyle w:val="a9"/>
              <w:ind w:firstLineChars="150" w:firstLine="315"/>
              <w:rPr>
                <w:rFonts w:ascii="Arial" w:hAnsi="Arial" w:cs="Arial"/>
              </w:rPr>
            </w:pPr>
            <w:r w:rsidRPr="00851210">
              <w:rPr>
                <w:rFonts w:ascii="Arial" w:hAnsi="Arial" w:cs="Arial"/>
              </w:rPr>
              <w:t>yes</w:t>
            </w:r>
          </w:p>
        </w:tc>
        <w:tc>
          <w:tcPr>
            <w:tcW w:w="1417" w:type="dxa"/>
            <w:shd w:val="clear" w:color="auto" w:fill="auto"/>
            <w:noWrap/>
            <w:vAlign w:val="center"/>
          </w:tcPr>
          <w:p w:rsidR="00473336" w:rsidRPr="00851210" w:rsidRDefault="00933028" w:rsidP="00933028">
            <w:pPr>
              <w:pStyle w:val="a9"/>
              <w:ind w:firstLineChars="150" w:firstLine="315"/>
              <w:rPr>
                <w:rFonts w:ascii="Arial" w:hAnsi="Arial" w:cs="Arial"/>
              </w:rPr>
            </w:pPr>
            <w:r w:rsidRPr="00851210">
              <w:rPr>
                <w:rFonts w:ascii="Arial" w:hAnsi="Arial" w:cs="Arial"/>
              </w:rPr>
              <w:t>yes</w:t>
            </w:r>
          </w:p>
        </w:tc>
        <w:tc>
          <w:tcPr>
            <w:tcW w:w="1276" w:type="dxa"/>
            <w:shd w:val="clear" w:color="auto" w:fill="auto"/>
            <w:vAlign w:val="center"/>
          </w:tcPr>
          <w:p w:rsidR="00473336" w:rsidRPr="00851210" w:rsidRDefault="00933028" w:rsidP="00933028">
            <w:pPr>
              <w:pStyle w:val="a9"/>
              <w:ind w:firstLineChars="150" w:firstLine="315"/>
              <w:rPr>
                <w:rFonts w:ascii="Arial" w:hAnsi="Arial" w:cs="Arial"/>
              </w:rPr>
            </w:pPr>
            <w:r w:rsidRPr="00851210">
              <w:rPr>
                <w:rFonts w:ascii="Arial" w:hAnsi="Arial" w:cs="Arial"/>
              </w:rPr>
              <w:t>yes</w:t>
            </w:r>
          </w:p>
        </w:tc>
      </w:tr>
      <w:tr w:rsidR="00880F97" w:rsidRPr="00851210" w:rsidTr="007D1485">
        <w:trPr>
          <w:trHeight w:val="285"/>
        </w:trPr>
        <w:tc>
          <w:tcPr>
            <w:tcW w:w="2694" w:type="dxa"/>
            <w:shd w:val="clear" w:color="auto" w:fill="auto"/>
            <w:noWrap/>
            <w:vAlign w:val="center"/>
          </w:tcPr>
          <w:p w:rsidR="00880F97" w:rsidRPr="00851210" w:rsidRDefault="00A33BCB" w:rsidP="00524D63">
            <w:pPr>
              <w:pStyle w:val="a9"/>
              <w:rPr>
                <w:rFonts w:ascii="Arial" w:hAnsi="Arial" w:cs="Arial"/>
              </w:rPr>
            </w:pPr>
            <w:r w:rsidRPr="00851210">
              <w:rPr>
                <w:rFonts w:ascii="Arial" w:hAnsi="Arial" w:cs="Arial"/>
              </w:rPr>
              <w:t>[type]</w:t>
            </w:r>
            <w:r w:rsidR="00880F97" w:rsidRPr="00851210">
              <w:rPr>
                <w:rFonts w:ascii="Arial" w:hAnsi="Arial" w:cs="Arial"/>
              </w:rPr>
              <w:t>,</w:t>
            </w:r>
            <w:r w:rsidR="00263DA7" w:rsidRPr="00851210">
              <w:rPr>
                <w:rFonts w:ascii="Arial" w:hAnsi="Arial" w:cs="Arial"/>
              </w:rPr>
              <w:t xml:space="preserve"> </w:t>
            </w:r>
            <w:r w:rsidR="00880F97" w:rsidRPr="00851210">
              <w:rPr>
                <w:rFonts w:ascii="Arial" w:hAnsi="Arial" w:cs="Arial"/>
              </w:rPr>
              <w:t>SRC</w:t>
            </w:r>
          </w:p>
        </w:tc>
        <w:tc>
          <w:tcPr>
            <w:tcW w:w="1984" w:type="dxa"/>
            <w:vAlign w:val="center"/>
          </w:tcPr>
          <w:p w:rsidR="00880F97" w:rsidRPr="00851210" w:rsidRDefault="00880F97" w:rsidP="00ED43F8">
            <w:pPr>
              <w:pStyle w:val="a9"/>
              <w:rPr>
                <w:rFonts w:ascii="Arial" w:hAnsi="Arial" w:cs="Arial"/>
              </w:rPr>
            </w:pPr>
            <w:r w:rsidRPr="00851210">
              <w:rPr>
                <w:rFonts w:ascii="Arial" w:hAnsi="Arial" w:cs="Arial"/>
              </w:rPr>
              <w:t>no(only internal source)</w:t>
            </w:r>
          </w:p>
        </w:tc>
        <w:tc>
          <w:tcPr>
            <w:tcW w:w="1276" w:type="dxa"/>
            <w:vAlign w:val="center"/>
          </w:tcPr>
          <w:p w:rsidR="00880F97" w:rsidRPr="00851210" w:rsidRDefault="00880F97" w:rsidP="00933028">
            <w:pPr>
              <w:pStyle w:val="a9"/>
              <w:ind w:firstLineChars="150" w:firstLine="315"/>
              <w:rPr>
                <w:rFonts w:ascii="Arial" w:hAnsi="Arial" w:cs="Arial"/>
              </w:rPr>
            </w:pPr>
            <w:r w:rsidRPr="00851210">
              <w:rPr>
                <w:rFonts w:ascii="Arial" w:hAnsi="Arial" w:cs="Arial"/>
              </w:rPr>
              <w:t>yes</w:t>
            </w:r>
          </w:p>
        </w:tc>
        <w:tc>
          <w:tcPr>
            <w:tcW w:w="1417" w:type="dxa"/>
            <w:shd w:val="clear" w:color="auto" w:fill="auto"/>
            <w:noWrap/>
            <w:vAlign w:val="center"/>
          </w:tcPr>
          <w:p w:rsidR="00880F97" w:rsidRPr="00851210" w:rsidRDefault="00880F97" w:rsidP="00933028">
            <w:pPr>
              <w:pStyle w:val="a9"/>
              <w:ind w:firstLineChars="150" w:firstLine="315"/>
              <w:rPr>
                <w:rFonts w:ascii="Arial" w:hAnsi="Arial" w:cs="Arial"/>
              </w:rPr>
            </w:pPr>
            <w:r w:rsidRPr="00851210">
              <w:rPr>
                <w:rFonts w:ascii="Arial" w:hAnsi="Arial" w:cs="Arial"/>
              </w:rPr>
              <w:t>yes</w:t>
            </w:r>
          </w:p>
        </w:tc>
        <w:tc>
          <w:tcPr>
            <w:tcW w:w="1276" w:type="dxa"/>
            <w:shd w:val="clear" w:color="auto" w:fill="auto"/>
            <w:vAlign w:val="center"/>
          </w:tcPr>
          <w:p w:rsidR="00880F97" w:rsidRPr="00851210" w:rsidRDefault="00880F97" w:rsidP="00933028">
            <w:pPr>
              <w:pStyle w:val="a9"/>
              <w:ind w:firstLineChars="150" w:firstLine="315"/>
              <w:rPr>
                <w:rFonts w:ascii="Arial" w:hAnsi="Arial" w:cs="Arial"/>
              </w:rPr>
            </w:pPr>
            <w:r w:rsidRPr="00851210">
              <w:rPr>
                <w:rFonts w:ascii="Arial" w:hAnsi="Arial" w:cs="Arial"/>
              </w:rPr>
              <w:t>yes</w:t>
            </w:r>
          </w:p>
        </w:tc>
      </w:tr>
      <w:tr w:rsidR="00880F97" w:rsidRPr="00851210" w:rsidTr="007D1485">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524D63">
            <w:pPr>
              <w:pStyle w:val="a9"/>
              <w:rPr>
                <w:rFonts w:ascii="Arial" w:hAnsi="Arial" w:cs="Arial"/>
              </w:rPr>
            </w:pPr>
            <w:r w:rsidRPr="00851210">
              <w:rPr>
                <w:rFonts w:ascii="Arial" w:hAnsi="Arial" w:cs="Arial"/>
                <w:color w:val="000000"/>
              </w:rPr>
              <w:t>CARR,</w:t>
            </w:r>
            <w:r w:rsidR="00263DA7" w:rsidRPr="00851210">
              <w:rPr>
                <w:rFonts w:ascii="Arial" w:hAnsi="Arial" w:cs="Arial"/>
                <w:color w:val="000000"/>
              </w:rPr>
              <w:t xml:space="preserve"> </w:t>
            </w:r>
            <w:r w:rsidRPr="00851210">
              <w:rPr>
                <w:rFonts w:ascii="Arial" w:hAnsi="Arial" w:cs="Arial"/>
                <w:color w:val="000000"/>
              </w:rPr>
              <w:t>DLY</w:t>
            </w:r>
          </w:p>
        </w:tc>
        <w:tc>
          <w:tcPr>
            <w:tcW w:w="1984"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933028">
            <w:pPr>
              <w:pStyle w:val="a9"/>
              <w:ind w:firstLineChars="200" w:firstLine="420"/>
              <w:rPr>
                <w:rFonts w:ascii="Arial" w:hAnsi="Arial" w:cs="Arial"/>
              </w:rPr>
            </w:pPr>
            <w:r w:rsidRPr="00851210">
              <w:rPr>
                <w:rFonts w:ascii="Arial" w:hAnsi="Arial" w:cs="Arial"/>
              </w:rPr>
              <w:t>no</w:t>
            </w:r>
          </w:p>
        </w:tc>
        <w:tc>
          <w:tcPr>
            <w:tcW w:w="1276"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933028">
            <w:pPr>
              <w:pStyle w:val="a9"/>
              <w:ind w:firstLineChars="150" w:firstLine="315"/>
              <w:rPr>
                <w:rFonts w:ascii="Arial" w:hAnsi="Arial" w:cs="Arial"/>
              </w:rPr>
            </w:pPr>
            <w:r w:rsidRPr="00851210">
              <w:rPr>
                <w:rFonts w:ascii="Arial" w:hAnsi="Arial" w:cs="Arial"/>
              </w:rPr>
              <w:t>yes</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933028">
            <w:pPr>
              <w:pStyle w:val="a9"/>
              <w:ind w:firstLineChars="150" w:firstLine="315"/>
              <w:rPr>
                <w:rFonts w:ascii="Arial" w:hAnsi="Arial" w:cs="Arial"/>
              </w:rPr>
            </w:pPr>
            <w:r w:rsidRPr="00851210">
              <w:rPr>
                <w:rFonts w:ascii="Arial" w:hAnsi="Arial" w:cs="Arial"/>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0F97" w:rsidRPr="00851210" w:rsidRDefault="00880F97" w:rsidP="00933028">
            <w:pPr>
              <w:pStyle w:val="a9"/>
              <w:ind w:firstLineChars="150" w:firstLine="315"/>
              <w:rPr>
                <w:rFonts w:ascii="Arial" w:hAnsi="Arial" w:cs="Arial"/>
              </w:rPr>
            </w:pPr>
            <w:r w:rsidRPr="00851210">
              <w:rPr>
                <w:rFonts w:ascii="Arial" w:hAnsi="Arial" w:cs="Arial"/>
              </w:rPr>
              <w:t>yes</w:t>
            </w:r>
          </w:p>
        </w:tc>
      </w:tr>
      <w:tr w:rsidR="00880F97" w:rsidRPr="00851210" w:rsidTr="007D1485">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524D63">
            <w:pPr>
              <w:pStyle w:val="a9"/>
              <w:rPr>
                <w:rFonts w:ascii="Arial" w:hAnsi="Arial" w:cs="Arial"/>
                <w:color w:val="000000"/>
              </w:rPr>
            </w:pPr>
            <w:r w:rsidRPr="00851210">
              <w:rPr>
                <w:rFonts w:ascii="Arial" w:hAnsi="Arial" w:cs="Arial"/>
                <w:color w:val="000000"/>
              </w:rPr>
              <w:t>CARR,</w:t>
            </w:r>
            <w:r w:rsidR="00263DA7" w:rsidRPr="00851210">
              <w:rPr>
                <w:rFonts w:ascii="Arial" w:hAnsi="Arial" w:cs="Arial"/>
                <w:color w:val="000000"/>
              </w:rPr>
              <w:t xml:space="preserve"> </w:t>
            </w:r>
            <w:r w:rsidRPr="00851210">
              <w:rPr>
                <w:rFonts w:ascii="Arial" w:hAnsi="Arial" w:cs="Arial"/>
                <w:color w:val="000000"/>
              </w:rPr>
              <w:t>RISE</w:t>
            </w:r>
          </w:p>
        </w:tc>
        <w:tc>
          <w:tcPr>
            <w:tcW w:w="1984"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933028">
            <w:pPr>
              <w:pStyle w:val="a9"/>
              <w:ind w:firstLineChars="200" w:firstLine="420"/>
              <w:rPr>
                <w:rFonts w:ascii="Arial" w:hAnsi="Arial" w:cs="Arial"/>
              </w:rPr>
            </w:pPr>
            <w:r w:rsidRPr="00851210">
              <w:rPr>
                <w:rFonts w:ascii="Arial" w:hAnsi="Arial" w:cs="Arial"/>
              </w:rPr>
              <w:t>yes</w:t>
            </w:r>
          </w:p>
        </w:tc>
        <w:tc>
          <w:tcPr>
            <w:tcW w:w="1276"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933028">
            <w:pPr>
              <w:pStyle w:val="a9"/>
              <w:ind w:firstLineChars="150" w:firstLine="315"/>
              <w:rPr>
                <w:rFonts w:ascii="Arial" w:hAnsi="Arial" w:cs="Arial"/>
              </w:rPr>
            </w:pPr>
            <w:r w:rsidRPr="00851210">
              <w:rPr>
                <w:rFonts w:ascii="Arial" w:hAnsi="Arial" w:cs="Arial"/>
              </w:rPr>
              <w:t>no</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933028">
            <w:pPr>
              <w:pStyle w:val="a9"/>
              <w:ind w:firstLineChars="150" w:firstLine="315"/>
              <w:rPr>
                <w:rFonts w:ascii="Arial" w:hAnsi="Arial" w:cs="Arial"/>
              </w:rPr>
            </w:pPr>
            <w:r w:rsidRPr="00851210">
              <w:rPr>
                <w:rFonts w:ascii="Arial" w:hAnsi="Arial" w:cs="Arial"/>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0F97" w:rsidRPr="00851210" w:rsidRDefault="00880F97" w:rsidP="00933028">
            <w:pPr>
              <w:pStyle w:val="a9"/>
              <w:ind w:firstLineChars="150" w:firstLine="315"/>
              <w:rPr>
                <w:rFonts w:ascii="Arial" w:hAnsi="Arial" w:cs="Arial"/>
              </w:rPr>
            </w:pPr>
            <w:r w:rsidRPr="00851210">
              <w:rPr>
                <w:rFonts w:ascii="Arial" w:hAnsi="Arial" w:cs="Arial"/>
              </w:rPr>
              <w:t>yes</w:t>
            </w:r>
          </w:p>
        </w:tc>
      </w:tr>
      <w:tr w:rsidR="00880F97" w:rsidRPr="00851210" w:rsidTr="007D1485">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524D63">
            <w:pPr>
              <w:pStyle w:val="a9"/>
              <w:rPr>
                <w:rFonts w:ascii="Arial" w:hAnsi="Arial" w:cs="Arial"/>
                <w:color w:val="000000"/>
              </w:rPr>
            </w:pPr>
            <w:r w:rsidRPr="00851210">
              <w:rPr>
                <w:rFonts w:ascii="Arial" w:hAnsi="Arial" w:cs="Arial"/>
                <w:color w:val="000000"/>
              </w:rPr>
              <w:t>CARR,</w:t>
            </w:r>
            <w:r w:rsidR="00263DA7" w:rsidRPr="00851210">
              <w:rPr>
                <w:rFonts w:ascii="Arial" w:hAnsi="Arial" w:cs="Arial"/>
                <w:color w:val="000000"/>
              </w:rPr>
              <w:t xml:space="preserve"> </w:t>
            </w:r>
            <w:r w:rsidRPr="00851210">
              <w:rPr>
                <w:rFonts w:ascii="Arial" w:hAnsi="Arial" w:cs="Arial"/>
                <w:color w:val="000000"/>
              </w:rPr>
              <w:t>FALL</w:t>
            </w:r>
          </w:p>
        </w:tc>
        <w:tc>
          <w:tcPr>
            <w:tcW w:w="1984"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862B08">
            <w:pPr>
              <w:pStyle w:val="a9"/>
              <w:ind w:firstLineChars="200" w:firstLine="420"/>
              <w:rPr>
                <w:rFonts w:ascii="Arial" w:hAnsi="Arial" w:cs="Arial"/>
              </w:rPr>
            </w:pPr>
            <w:r w:rsidRPr="00851210">
              <w:rPr>
                <w:rFonts w:ascii="Arial" w:hAnsi="Arial" w:cs="Arial"/>
              </w:rPr>
              <w:t>yes</w:t>
            </w:r>
          </w:p>
        </w:tc>
        <w:tc>
          <w:tcPr>
            <w:tcW w:w="1276"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862B08">
            <w:pPr>
              <w:pStyle w:val="a9"/>
              <w:ind w:firstLineChars="150" w:firstLine="315"/>
              <w:rPr>
                <w:rFonts w:ascii="Arial" w:hAnsi="Arial" w:cs="Arial"/>
              </w:rPr>
            </w:pPr>
            <w:r w:rsidRPr="00851210">
              <w:rPr>
                <w:rFonts w:ascii="Arial" w:hAnsi="Arial" w:cs="Arial"/>
              </w:rPr>
              <w:t>n</w:t>
            </w:r>
            <w:ins w:id="153" w:author="123" w:date="2015-06-26T10:47:00Z">
              <w:r w:rsidR="00862B08" w:rsidRPr="00851210">
                <w:rPr>
                  <w:rFonts w:ascii="Arial" w:hAnsi="Arial" w:cs="Arial"/>
                </w:rPr>
                <w:t xml:space="preserve"> </w:t>
              </w:r>
            </w:ins>
            <w:r w:rsidRPr="00851210">
              <w:rPr>
                <w:rFonts w:ascii="Arial" w:hAnsi="Arial" w:cs="Arial"/>
              </w:rPr>
              <w:t>o</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862B08">
            <w:pPr>
              <w:pStyle w:val="a9"/>
              <w:ind w:firstLineChars="150" w:firstLine="315"/>
              <w:rPr>
                <w:rFonts w:ascii="Arial" w:hAnsi="Arial" w:cs="Arial"/>
              </w:rPr>
            </w:pPr>
            <w:r w:rsidRPr="00851210">
              <w:rPr>
                <w:rFonts w:ascii="Arial" w:hAnsi="Arial" w:cs="Arial"/>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0F97" w:rsidRPr="00851210" w:rsidRDefault="00880F97" w:rsidP="00862B08">
            <w:pPr>
              <w:pStyle w:val="a9"/>
              <w:ind w:firstLineChars="150" w:firstLine="315"/>
              <w:rPr>
                <w:rFonts w:ascii="Arial" w:hAnsi="Arial" w:cs="Arial"/>
              </w:rPr>
            </w:pPr>
            <w:r w:rsidRPr="00851210">
              <w:rPr>
                <w:rFonts w:ascii="Arial" w:hAnsi="Arial" w:cs="Arial"/>
              </w:rPr>
              <w:t>yes</w:t>
            </w:r>
          </w:p>
        </w:tc>
      </w:tr>
    </w:tbl>
    <w:p w:rsidR="00880F97" w:rsidRPr="00851210" w:rsidRDefault="00D711D7" w:rsidP="004876BA">
      <w:pPr>
        <w:pStyle w:val="a9"/>
        <w:rPr>
          <w:rFonts w:ascii="Arial" w:hAnsi="Arial" w:cs="Arial"/>
        </w:rPr>
      </w:pPr>
      <w:r w:rsidRPr="00851210">
        <w:rPr>
          <w:rFonts w:ascii="Arial" w:hAnsi="Arial" w:cs="Arial"/>
        </w:rPr>
        <w:t>[type]:={AM,</w:t>
      </w:r>
      <w:r w:rsidR="005257A8" w:rsidRPr="00851210">
        <w:rPr>
          <w:rFonts w:ascii="Arial" w:hAnsi="Arial" w:cs="Arial"/>
        </w:rPr>
        <w:t xml:space="preserve"> </w:t>
      </w:r>
      <w:r w:rsidRPr="00851210">
        <w:rPr>
          <w:rFonts w:ascii="Arial" w:hAnsi="Arial" w:cs="Arial"/>
        </w:rPr>
        <w:t>FM,</w:t>
      </w:r>
      <w:r w:rsidR="005257A8" w:rsidRPr="00851210">
        <w:rPr>
          <w:rFonts w:ascii="Arial" w:hAnsi="Arial" w:cs="Arial"/>
        </w:rPr>
        <w:t xml:space="preserve"> </w:t>
      </w:r>
      <w:r w:rsidRPr="00851210">
        <w:rPr>
          <w:rFonts w:ascii="Arial" w:hAnsi="Arial" w:cs="Arial"/>
        </w:rPr>
        <w:t>PM,</w:t>
      </w:r>
      <w:r w:rsidR="005257A8" w:rsidRPr="00851210">
        <w:rPr>
          <w:rFonts w:ascii="Arial" w:hAnsi="Arial" w:cs="Arial"/>
        </w:rPr>
        <w:t xml:space="preserve"> </w:t>
      </w:r>
      <w:r w:rsidRPr="00851210">
        <w:rPr>
          <w:rFonts w:ascii="Arial" w:hAnsi="Arial" w:cs="Arial"/>
        </w:rPr>
        <w:t>FSK,</w:t>
      </w:r>
      <w:r w:rsidR="005257A8" w:rsidRPr="00851210">
        <w:rPr>
          <w:rFonts w:ascii="Arial" w:hAnsi="Arial" w:cs="Arial"/>
        </w:rPr>
        <w:t xml:space="preserve"> </w:t>
      </w:r>
      <w:r w:rsidRPr="00851210">
        <w:rPr>
          <w:rFonts w:ascii="Arial" w:hAnsi="Arial" w:cs="Arial"/>
        </w:rPr>
        <w:t>ASK,</w:t>
      </w:r>
      <w:r w:rsidR="005257A8" w:rsidRPr="00851210">
        <w:rPr>
          <w:rFonts w:ascii="Arial" w:hAnsi="Arial" w:cs="Arial"/>
        </w:rPr>
        <w:t xml:space="preserve"> </w:t>
      </w:r>
      <w:r w:rsidRPr="00851210">
        <w:rPr>
          <w:rFonts w:ascii="Arial" w:hAnsi="Arial" w:cs="Arial"/>
        </w:rPr>
        <w:t>DSBAM,</w:t>
      </w:r>
      <w:r w:rsidR="005257A8" w:rsidRPr="00851210">
        <w:rPr>
          <w:rFonts w:ascii="Arial" w:hAnsi="Arial" w:cs="Arial"/>
        </w:rPr>
        <w:t xml:space="preserve"> </w:t>
      </w:r>
      <w:r w:rsidRPr="00851210">
        <w:rPr>
          <w:rFonts w:ascii="Arial" w:hAnsi="Arial" w:cs="Arial"/>
        </w:rPr>
        <w:t>PWM}</w:t>
      </w:r>
    </w:p>
    <w:p w:rsidR="004876BA" w:rsidRPr="00851210" w:rsidRDefault="003B3F52" w:rsidP="004876BA">
      <w:pPr>
        <w:pStyle w:val="21"/>
        <w:rPr>
          <w:rFonts w:cs="Arial"/>
        </w:rPr>
      </w:pPr>
      <w:bookmarkStart w:id="154" w:name="_Sweep_Wave_Command"/>
      <w:bookmarkStart w:id="155" w:name="_Toc314320159"/>
      <w:bookmarkStart w:id="156" w:name="_Toc353436015"/>
      <w:bookmarkStart w:id="157" w:name="_Toc354040525"/>
      <w:bookmarkStart w:id="158" w:name="_Toc422919366"/>
      <w:bookmarkEnd w:id="154"/>
      <w:r w:rsidRPr="00851210">
        <w:rPr>
          <w:rFonts w:cs="Arial"/>
        </w:rPr>
        <w:t>Sweep Wave Command</w:t>
      </w:r>
      <w:bookmarkEnd w:id="155"/>
      <w:bookmarkEnd w:id="156"/>
      <w:bookmarkEnd w:id="157"/>
      <w:bookmarkEnd w:id="158"/>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74278F" w:rsidRPr="00851210" w:rsidTr="00BF50B6">
        <w:tc>
          <w:tcPr>
            <w:tcW w:w="2660" w:type="dxa"/>
          </w:tcPr>
          <w:p w:rsidR="0074278F" w:rsidRPr="00851210" w:rsidRDefault="0074278F" w:rsidP="006D4CB4">
            <w:pPr>
              <w:pStyle w:val="a9"/>
              <w:rPr>
                <w:rFonts w:ascii="Arial" w:hAnsi="Arial" w:cs="Arial"/>
                <w:b/>
              </w:rPr>
            </w:pPr>
            <w:r w:rsidRPr="00851210">
              <w:rPr>
                <w:rFonts w:ascii="Arial" w:hAnsi="Arial" w:cs="Arial"/>
                <w:b/>
              </w:rPr>
              <w:t>DESCRIPTION</w:t>
            </w:r>
          </w:p>
        </w:tc>
        <w:tc>
          <w:tcPr>
            <w:tcW w:w="6237" w:type="dxa"/>
          </w:tcPr>
          <w:p w:rsidR="0074278F" w:rsidRPr="00851210" w:rsidRDefault="0074278F" w:rsidP="006D4CB4">
            <w:pPr>
              <w:pStyle w:val="a9"/>
              <w:rPr>
                <w:rFonts w:ascii="Arial" w:hAnsi="Arial" w:cs="Arial"/>
              </w:rPr>
            </w:pPr>
            <w:r w:rsidRPr="00851210">
              <w:rPr>
                <w:rFonts w:ascii="Arial" w:hAnsi="Arial" w:cs="Arial"/>
              </w:rPr>
              <w:t>Set</w:t>
            </w:r>
            <w:r w:rsidR="00F54797" w:rsidRPr="00851210">
              <w:rPr>
                <w:rFonts w:ascii="Arial" w:hAnsi="Arial" w:cs="Arial"/>
              </w:rPr>
              <w:t>s</w:t>
            </w:r>
            <w:r w:rsidRPr="00851210">
              <w:rPr>
                <w:rFonts w:ascii="Arial" w:hAnsi="Arial" w:cs="Arial"/>
              </w:rPr>
              <w:t xml:space="preserve"> or get</w:t>
            </w:r>
            <w:r w:rsidR="00F54797" w:rsidRPr="00851210">
              <w:rPr>
                <w:rFonts w:ascii="Arial" w:hAnsi="Arial" w:cs="Arial"/>
              </w:rPr>
              <w:t>s</w:t>
            </w:r>
            <w:r w:rsidRPr="00851210">
              <w:rPr>
                <w:rFonts w:ascii="Arial" w:hAnsi="Arial" w:cs="Arial"/>
              </w:rPr>
              <w:t xml:space="preserve"> sweep parameters.</w:t>
            </w:r>
          </w:p>
          <w:p w:rsidR="00A171BC" w:rsidRPr="00851210" w:rsidRDefault="00A171BC" w:rsidP="00005695">
            <w:pPr>
              <w:pStyle w:val="a9"/>
              <w:rPr>
                <w:rFonts w:ascii="Arial" w:hAnsi="Arial" w:cs="Arial"/>
              </w:rPr>
            </w:pPr>
          </w:p>
        </w:tc>
      </w:tr>
      <w:tr w:rsidR="0074278F" w:rsidRPr="00851210" w:rsidTr="00BF50B6">
        <w:tc>
          <w:tcPr>
            <w:tcW w:w="2660" w:type="dxa"/>
          </w:tcPr>
          <w:p w:rsidR="0074278F" w:rsidRPr="00851210" w:rsidRDefault="0074278F" w:rsidP="006D4CB4">
            <w:pPr>
              <w:pStyle w:val="a9"/>
              <w:rPr>
                <w:rFonts w:ascii="Arial" w:hAnsi="Arial" w:cs="Arial"/>
                <w:b/>
              </w:rPr>
            </w:pPr>
            <w:r w:rsidRPr="00851210">
              <w:rPr>
                <w:rFonts w:ascii="Arial" w:hAnsi="Arial" w:cs="Arial"/>
                <w:b/>
              </w:rPr>
              <w:t xml:space="preserve">COMMAND SYNTAX  </w:t>
            </w:r>
          </w:p>
        </w:tc>
        <w:tc>
          <w:tcPr>
            <w:tcW w:w="6237" w:type="dxa"/>
          </w:tcPr>
          <w:p w:rsidR="0074278F" w:rsidRPr="00851210" w:rsidRDefault="0074278F" w:rsidP="006D4CB4">
            <w:pPr>
              <w:pStyle w:val="a9"/>
              <w:rPr>
                <w:rFonts w:ascii="Arial" w:hAnsi="Arial" w:cs="Arial"/>
              </w:rPr>
            </w:pPr>
            <w:r w:rsidRPr="00851210">
              <w:rPr>
                <w:rFonts w:ascii="Arial" w:hAnsi="Arial" w:cs="Arial"/>
              </w:rPr>
              <w:t>&lt;channel&gt;</w:t>
            </w:r>
            <w:r w:rsidR="00B969EF" w:rsidRPr="00851210">
              <w:rPr>
                <w:rFonts w:ascii="Arial" w:hAnsi="Arial" w:cs="Arial"/>
              </w:rPr>
              <w:t>SWWV(</w:t>
            </w:r>
            <w:r w:rsidRPr="00851210">
              <w:rPr>
                <w:rFonts w:ascii="Arial" w:hAnsi="Arial" w:cs="Arial"/>
              </w:rPr>
              <w:t>S</w:t>
            </w:r>
            <w:r w:rsidR="00B969EF" w:rsidRPr="00851210">
              <w:rPr>
                <w:rFonts w:ascii="Arial" w:hAnsi="Arial" w:cs="Arial"/>
              </w:rPr>
              <w:t>w</w:t>
            </w:r>
            <w:r w:rsidRPr="00851210">
              <w:rPr>
                <w:rFonts w:ascii="Arial" w:hAnsi="Arial" w:cs="Arial"/>
              </w:rPr>
              <w:t>eepWaVe</w:t>
            </w:r>
            <w:r w:rsidR="00B969EF" w:rsidRPr="00851210">
              <w:rPr>
                <w:rFonts w:ascii="Arial" w:hAnsi="Arial" w:cs="Arial"/>
              </w:rPr>
              <w:t>)</w:t>
            </w:r>
            <w:r w:rsidRPr="00851210">
              <w:rPr>
                <w:rFonts w:ascii="Arial" w:hAnsi="Arial" w:cs="Arial"/>
              </w:rPr>
              <w:t xml:space="preserve"> &lt;parameter&gt;</w:t>
            </w:r>
          </w:p>
          <w:p w:rsidR="0074278F" w:rsidRPr="00851210" w:rsidRDefault="0074278F" w:rsidP="006D4CB4">
            <w:pPr>
              <w:pStyle w:val="a9"/>
              <w:rPr>
                <w:rFonts w:ascii="Arial" w:hAnsi="Arial" w:cs="Arial"/>
              </w:rPr>
            </w:pPr>
            <w:r w:rsidRPr="00851210">
              <w:rPr>
                <w:rFonts w:ascii="Arial" w:hAnsi="Arial" w:cs="Arial"/>
              </w:rPr>
              <w:t>&lt;channel&gt;:={C1, C2}</w:t>
            </w:r>
          </w:p>
          <w:p w:rsidR="0074278F" w:rsidRPr="00851210" w:rsidRDefault="0074278F" w:rsidP="006D4CB4">
            <w:pPr>
              <w:pStyle w:val="a9"/>
              <w:rPr>
                <w:rFonts w:ascii="Arial" w:hAnsi="Arial" w:cs="Arial"/>
              </w:rPr>
            </w:pPr>
            <w:r w:rsidRPr="00851210">
              <w:rPr>
                <w:rFonts w:ascii="Arial" w:hAnsi="Arial" w:cs="Arial"/>
              </w:rPr>
              <w:t>&lt;parameter&gt;:= {a parameter from the table below}</w:t>
            </w:r>
          </w:p>
        </w:tc>
      </w:tr>
      <w:tr w:rsidR="0074278F" w:rsidRPr="00851210" w:rsidTr="00BF50B6">
        <w:tc>
          <w:tcPr>
            <w:tcW w:w="8897" w:type="dxa"/>
            <w:gridSpan w:val="2"/>
          </w:tcPr>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6"/>
              <w:gridCol w:w="1965"/>
              <w:gridCol w:w="4820"/>
            </w:tblGrid>
            <w:tr w:rsidR="0074278F" w:rsidRPr="00851210" w:rsidTr="00295228">
              <w:trPr>
                <w:trHeight w:val="285"/>
              </w:trPr>
              <w:tc>
                <w:tcPr>
                  <w:tcW w:w="1476" w:type="dxa"/>
                  <w:shd w:val="clear" w:color="auto" w:fill="auto"/>
                  <w:noWrap/>
                  <w:vAlign w:val="center"/>
                </w:tcPr>
                <w:p w:rsidR="0074278F" w:rsidRPr="00851210" w:rsidRDefault="0074278F" w:rsidP="006D4CB4">
                  <w:pPr>
                    <w:pStyle w:val="a9"/>
                    <w:rPr>
                      <w:rFonts w:ascii="Arial" w:hAnsi="Arial" w:cs="Arial"/>
                      <w:b/>
                    </w:rPr>
                  </w:pPr>
                  <w:r w:rsidRPr="00851210">
                    <w:rPr>
                      <w:rFonts w:ascii="Arial" w:hAnsi="Arial" w:cs="Arial"/>
                      <w:b/>
                    </w:rPr>
                    <w:t>Parameters</w:t>
                  </w:r>
                </w:p>
              </w:tc>
              <w:tc>
                <w:tcPr>
                  <w:tcW w:w="1965" w:type="dxa"/>
                  <w:vAlign w:val="center"/>
                </w:tcPr>
                <w:p w:rsidR="0074278F" w:rsidRPr="00851210" w:rsidRDefault="0074278F" w:rsidP="006D4CB4">
                  <w:pPr>
                    <w:pStyle w:val="a9"/>
                    <w:rPr>
                      <w:rFonts w:ascii="Arial" w:hAnsi="Arial" w:cs="Arial"/>
                      <w:b/>
                    </w:rPr>
                  </w:pPr>
                  <w:r w:rsidRPr="00851210">
                    <w:rPr>
                      <w:rFonts w:ascii="Arial" w:hAnsi="Arial" w:cs="Arial"/>
                      <w:b/>
                    </w:rPr>
                    <w:t>Value</w:t>
                  </w:r>
                </w:p>
              </w:tc>
              <w:tc>
                <w:tcPr>
                  <w:tcW w:w="4820" w:type="dxa"/>
                  <w:shd w:val="clear" w:color="auto" w:fill="auto"/>
                  <w:noWrap/>
                  <w:vAlign w:val="center"/>
                </w:tcPr>
                <w:p w:rsidR="0074278F" w:rsidRPr="00851210" w:rsidRDefault="0074278F" w:rsidP="006D4CB4">
                  <w:pPr>
                    <w:pStyle w:val="a9"/>
                    <w:rPr>
                      <w:rFonts w:ascii="Arial" w:hAnsi="Arial" w:cs="Arial"/>
                      <w:b/>
                    </w:rPr>
                  </w:pPr>
                  <w:r w:rsidRPr="00851210">
                    <w:rPr>
                      <w:rFonts w:ascii="Arial" w:hAnsi="Arial" w:cs="Arial"/>
                      <w:b/>
                    </w:rPr>
                    <w:t>Description</w:t>
                  </w:r>
                </w:p>
              </w:tc>
            </w:tr>
            <w:tr w:rsidR="0074278F" w:rsidRPr="00851210" w:rsidTr="00295228">
              <w:trPr>
                <w:trHeight w:val="285"/>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STATE</w:t>
                  </w:r>
                </w:p>
              </w:tc>
              <w:tc>
                <w:tcPr>
                  <w:tcW w:w="1965" w:type="dxa"/>
                </w:tcPr>
                <w:p w:rsidR="0074278F" w:rsidRPr="00851210" w:rsidRDefault="0074278F" w:rsidP="006D4CB4">
                  <w:pPr>
                    <w:pStyle w:val="a9"/>
                    <w:rPr>
                      <w:rFonts w:ascii="Arial" w:hAnsi="Arial" w:cs="Arial"/>
                    </w:rPr>
                  </w:pPr>
                  <w:r w:rsidRPr="00851210">
                    <w:rPr>
                      <w:rFonts w:ascii="Arial" w:hAnsi="Arial" w:cs="Arial"/>
                    </w:rPr>
                    <w:t>&lt;state&gt;</w:t>
                  </w:r>
                </w:p>
              </w:tc>
              <w:tc>
                <w:tcPr>
                  <w:tcW w:w="4820" w:type="dxa"/>
                  <w:shd w:val="clear" w:color="auto" w:fill="auto"/>
                  <w:noWrap/>
                  <w:vAlign w:val="center"/>
                </w:tcPr>
                <w:p w:rsidR="0074278F" w:rsidRPr="00851210" w:rsidRDefault="0074278F" w:rsidP="007F5222">
                  <w:pPr>
                    <w:pStyle w:val="a9"/>
                    <w:rPr>
                      <w:rFonts w:ascii="Arial" w:hAnsi="Arial" w:cs="Arial"/>
                    </w:rPr>
                  </w:pPr>
                  <w:r w:rsidRPr="00851210">
                    <w:rPr>
                      <w:rFonts w:ascii="Arial" w:hAnsi="Arial" w:cs="Arial"/>
                    </w:rPr>
                    <w:t>Turn on or off sweep. Note</w:t>
                  </w:r>
                  <w:r w:rsidR="00295228" w:rsidRPr="00851210">
                    <w:rPr>
                      <w:rFonts w:ascii="Arial" w:hAnsi="Arial" w:cs="Arial"/>
                    </w:rPr>
                    <w:t>:</w:t>
                  </w:r>
                  <w:r w:rsidRPr="00851210">
                    <w:rPr>
                      <w:rFonts w:ascii="Arial" w:hAnsi="Arial" w:cs="Arial"/>
                    </w:rPr>
                    <w:t xml:space="preserve"> if you want </w:t>
                  </w:r>
                  <w:r w:rsidR="00DF04B9" w:rsidRPr="00851210">
                    <w:rPr>
                      <w:rFonts w:ascii="Arial" w:hAnsi="Arial" w:cs="Arial"/>
                    </w:rPr>
                    <w:t xml:space="preserve">to </w:t>
                  </w:r>
                  <w:r w:rsidRPr="00851210">
                    <w:rPr>
                      <w:rFonts w:ascii="Arial" w:hAnsi="Arial" w:cs="Arial"/>
                    </w:rPr>
                    <w:t>set or read other parameter</w:t>
                  </w:r>
                  <w:r w:rsidR="00DF04B9" w:rsidRPr="00851210">
                    <w:rPr>
                      <w:rFonts w:ascii="Arial" w:hAnsi="Arial" w:cs="Arial"/>
                    </w:rPr>
                    <w:t>s</w:t>
                  </w:r>
                  <w:r w:rsidRPr="00851210">
                    <w:rPr>
                      <w:rFonts w:ascii="Arial" w:hAnsi="Arial" w:cs="Arial"/>
                    </w:rPr>
                    <w:t xml:space="preserve"> you must </w:t>
                  </w:r>
                  <w:r w:rsidR="00E10AE8" w:rsidRPr="00851210">
                    <w:rPr>
                      <w:rFonts w:ascii="Arial" w:hAnsi="Arial" w:cs="Arial"/>
                    </w:rPr>
                    <w:t>set</w:t>
                  </w:r>
                  <w:r w:rsidRPr="00851210">
                    <w:rPr>
                      <w:rFonts w:ascii="Arial" w:hAnsi="Arial" w:cs="Arial"/>
                    </w:rPr>
                    <w:t xml:space="preserve"> </w:t>
                  </w:r>
                  <w:r w:rsidR="007F5222" w:rsidRPr="00851210">
                    <w:rPr>
                      <w:rFonts w:ascii="Arial" w:hAnsi="Arial" w:cs="Arial"/>
                    </w:rPr>
                    <w:t xml:space="preserve">STATE </w:t>
                  </w:r>
                  <w:r w:rsidR="007710D9" w:rsidRPr="00851210">
                    <w:rPr>
                      <w:rFonts w:ascii="Arial" w:hAnsi="Arial" w:cs="Arial"/>
                    </w:rPr>
                    <w:t>to ON</w:t>
                  </w:r>
                  <w:r w:rsidR="004C738F" w:rsidRPr="00851210">
                    <w:rPr>
                      <w:rFonts w:ascii="Arial" w:hAnsi="Arial" w:cs="Arial"/>
                    </w:rPr>
                    <w:t xml:space="preserve"> at</w:t>
                  </w:r>
                  <w:r w:rsidRPr="00851210">
                    <w:rPr>
                      <w:rFonts w:ascii="Arial" w:hAnsi="Arial" w:cs="Arial"/>
                    </w:rPr>
                    <w:t xml:space="preserve"> first.</w:t>
                  </w:r>
                </w:p>
              </w:tc>
            </w:tr>
            <w:tr w:rsidR="0074278F" w:rsidRPr="00851210" w:rsidTr="00295228">
              <w:trPr>
                <w:trHeight w:val="70"/>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TIME</w:t>
                  </w:r>
                </w:p>
              </w:tc>
              <w:tc>
                <w:tcPr>
                  <w:tcW w:w="1965" w:type="dxa"/>
                </w:tcPr>
                <w:p w:rsidR="0074278F" w:rsidRPr="00851210" w:rsidRDefault="0074278F" w:rsidP="006D4CB4">
                  <w:pPr>
                    <w:pStyle w:val="a9"/>
                    <w:rPr>
                      <w:rFonts w:ascii="Arial" w:hAnsi="Arial" w:cs="Arial"/>
                    </w:rPr>
                  </w:pPr>
                  <w:r w:rsidRPr="00851210">
                    <w:rPr>
                      <w:rFonts w:ascii="Arial" w:hAnsi="Arial" w:cs="Arial"/>
                    </w:rPr>
                    <w:t>&lt;time&gt;</w:t>
                  </w:r>
                </w:p>
              </w:tc>
              <w:tc>
                <w:tcPr>
                  <w:tcW w:w="4820" w:type="dxa"/>
                  <w:shd w:val="clear" w:color="auto" w:fill="auto"/>
                  <w:noWrap/>
                </w:tcPr>
                <w:p w:rsidR="0074278F" w:rsidRPr="00851210" w:rsidRDefault="0074278F" w:rsidP="006D4CB4">
                  <w:pPr>
                    <w:pStyle w:val="a9"/>
                    <w:wordWrap w:val="0"/>
                    <w:rPr>
                      <w:rFonts w:ascii="Arial" w:hAnsi="Arial" w:cs="Arial"/>
                    </w:rPr>
                  </w:pPr>
                  <w:r w:rsidRPr="00851210">
                    <w:rPr>
                      <w:rFonts w:ascii="Arial" w:hAnsi="Arial" w:cs="Arial"/>
                    </w:rPr>
                    <w:t>Value of sweep time</w:t>
                  </w:r>
                  <w:r w:rsidR="00295228" w:rsidRPr="00851210">
                    <w:rPr>
                      <w:rFonts w:ascii="Arial" w:hAnsi="Arial" w:cs="Arial"/>
                    </w:rPr>
                    <w:t>.</w:t>
                  </w:r>
                </w:p>
              </w:tc>
            </w:tr>
            <w:tr w:rsidR="0074278F" w:rsidRPr="00851210" w:rsidTr="00295228">
              <w:trPr>
                <w:trHeight w:val="285"/>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STOP</w:t>
                  </w:r>
                </w:p>
              </w:tc>
              <w:tc>
                <w:tcPr>
                  <w:tcW w:w="1965" w:type="dxa"/>
                </w:tcPr>
                <w:p w:rsidR="0074278F" w:rsidRPr="00851210" w:rsidRDefault="0074278F" w:rsidP="006D4CB4">
                  <w:pPr>
                    <w:pStyle w:val="a9"/>
                    <w:rPr>
                      <w:rFonts w:ascii="Arial" w:hAnsi="Arial" w:cs="Arial"/>
                    </w:rPr>
                  </w:pPr>
                  <w:r w:rsidRPr="00851210">
                    <w:rPr>
                      <w:rFonts w:ascii="Arial" w:hAnsi="Arial" w:cs="Arial"/>
                    </w:rPr>
                    <w:t>&lt;stop frequency&gt;</w:t>
                  </w:r>
                </w:p>
              </w:tc>
              <w:tc>
                <w:tcPr>
                  <w:tcW w:w="4820" w:type="dxa"/>
                  <w:shd w:val="clear" w:color="auto" w:fill="auto"/>
                  <w:noWrap/>
                </w:tcPr>
                <w:p w:rsidR="0074278F" w:rsidRPr="00851210" w:rsidRDefault="0074278F" w:rsidP="006D4CB4">
                  <w:pPr>
                    <w:pStyle w:val="a9"/>
                    <w:wordWrap w:val="0"/>
                    <w:rPr>
                      <w:rFonts w:ascii="Arial" w:hAnsi="Arial" w:cs="Arial"/>
                    </w:rPr>
                  </w:pPr>
                  <w:r w:rsidRPr="00851210">
                    <w:rPr>
                      <w:rFonts w:ascii="Arial" w:hAnsi="Arial" w:cs="Arial"/>
                    </w:rPr>
                    <w:t>Value of stop frequency</w:t>
                  </w:r>
                  <w:r w:rsidR="00295228" w:rsidRPr="00851210">
                    <w:rPr>
                      <w:rFonts w:ascii="Arial" w:hAnsi="Arial" w:cs="Arial"/>
                    </w:rPr>
                    <w:t>.</w:t>
                  </w:r>
                </w:p>
              </w:tc>
            </w:tr>
            <w:tr w:rsidR="0074278F" w:rsidRPr="00851210" w:rsidTr="00295228">
              <w:trPr>
                <w:trHeight w:val="377"/>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START</w:t>
                  </w:r>
                </w:p>
              </w:tc>
              <w:tc>
                <w:tcPr>
                  <w:tcW w:w="1965" w:type="dxa"/>
                </w:tcPr>
                <w:p w:rsidR="0074278F" w:rsidRPr="00851210" w:rsidRDefault="0074278F" w:rsidP="006D4CB4">
                  <w:pPr>
                    <w:pStyle w:val="a9"/>
                    <w:rPr>
                      <w:rFonts w:ascii="Arial" w:hAnsi="Arial" w:cs="Arial"/>
                    </w:rPr>
                  </w:pPr>
                  <w:r w:rsidRPr="00851210">
                    <w:rPr>
                      <w:rFonts w:ascii="Arial" w:hAnsi="Arial" w:cs="Arial"/>
                    </w:rPr>
                    <w:t>&lt;start frequency&gt;</w:t>
                  </w:r>
                </w:p>
              </w:tc>
              <w:tc>
                <w:tcPr>
                  <w:tcW w:w="4820" w:type="dxa"/>
                  <w:shd w:val="clear" w:color="auto" w:fill="auto"/>
                  <w:noWrap/>
                </w:tcPr>
                <w:p w:rsidR="0074278F" w:rsidRPr="00851210" w:rsidRDefault="0074278F" w:rsidP="006D4CB4">
                  <w:pPr>
                    <w:pStyle w:val="a9"/>
                    <w:wordWrap w:val="0"/>
                    <w:rPr>
                      <w:rFonts w:ascii="Arial" w:hAnsi="Arial" w:cs="Arial"/>
                    </w:rPr>
                  </w:pPr>
                  <w:r w:rsidRPr="00851210">
                    <w:rPr>
                      <w:rFonts w:ascii="Arial" w:hAnsi="Arial" w:cs="Arial"/>
                    </w:rPr>
                    <w:t>Value of start frequency</w:t>
                  </w:r>
                  <w:r w:rsidR="00295228" w:rsidRPr="00851210">
                    <w:rPr>
                      <w:rFonts w:ascii="Arial" w:hAnsi="Arial" w:cs="Arial"/>
                    </w:rPr>
                    <w:t>.</w:t>
                  </w:r>
                </w:p>
              </w:tc>
            </w:tr>
            <w:tr w:rsidR="0074278F" w:rsidRPr="00851210" w:rsidTr="00295228">
              <w:trPr>
                <w:trHeight w:val="285"/>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TRSR</w:t>
                  </w:r>
                </w:p>
              </w:tc>
              <w:tc>
                <w:tcPr>
                  <w:tcW w:w="1965" w:type="dxa"/>
                </w:tcPr>
                <w:p w:rsidR="0074278F" w:rsidRPr="00851210" w:rsidRDefault="0074278F" w:rsidP="006D4CB4">
                  <w:pPr>
                    <w:pStyle w:val="a9"/>
                    <w:rPr>
                      <w:rFonts w:ascii="Arial" w:hAnsi="Arial" w:cs="Arial"/>
                    </w:rPr>
                  </w:pPr>
                  <w:r w:rsidRPr="00851210">
                    <w:rPr>
                      <w:rFonts w:ascii="Arial" w:hAnsi="Arial" w:cs="Arial"/>
                    </w:rPr>
                    <w:t>&lt;trigger src&gt;</w:t>
                  </w:r>
                </w:p>
              </w:tc>
              <w:tc>
                <w:tcPr>
                  <w:tcW w:w="4820"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Trigger source</w:t>
                  </w:r>
                  <w:r w:rsidR="00295228" w:rsidRPr="00851210">
                    <w:rPr>
                      <w:rFonts w:ascii="Arial" w:hAnsi="Arial" w:cs="Arial"/>
                    </w:rPr>
                    <w:t>.</w:t>
                  </w:r>
                </w:p>
              </w:tc>
            </w:tr>
            <w:tr w:rsidR="0074278F" w:rsidRPr="00851210" w:rsidTr="00295228">
              <w:trPr>
                <w:trHeight w:val="285"/>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TRMD</w:t>
                  </w:r>
                </w:p>
              </w:tc>
              <w:tc>
                <w:tcPr>
                  <w:tcW w:w="1965" w:type="dxa"/>
                </w:tcPr>
                <w:p w:rsidR="0074278F" w:rsidRPr="00851210" w:rsidRDefault="0074278F" w:rsidP="006D4CB4">
                  <w:pPr>
                    <w:pStyle w:val="a9"/>
                    <w:rPr>
                      <w:rFonts w:ascii="Arial" w:hAnsi="Arial" w:cs="Arial"/>
                    </w:rPr>
                  </w:pPr>
                  <w:r w:rsidRPr="00851210">
                    <w:rPr>
                      <w:rFonts w:ascii="Arial" w:hAnsi="Arial" w:cs="Arial"/>
                    </w:rPr>
                    <w:t>&lt;trigger mode&gt;</w:t>
                  </w:r>
                </w:p>
              </w:tc>
              <w:tc>
                <w:tcPr>
                  <w:tcW w:w="4820" w:type="dxa"/>
                  <w:shd w:val="clear" w:color="auto" w:fill="auto"/>
                  <w:noWrap/>
                </w:tcPr>
                <w:p w:rsidR="0074278F" w:rsidRPr="00851210" w:rsidRDefault="009743AC" w:rsidP="006D4CB4">
                  <w:pPr>
                    <w:pStyle w:val="a9"/>
                    <w:rPr>
                      <w:rFonts w:ascii="Arial" w:hAnsi="Arial" w:cs="Arial"/>
                    </w:rPr>
                  </w:pPr>
                  <w:r w:rsidRPr="00851210">
                    <w:rPr>
                      <w:rFonts w:ascii="Arial" w:hAnsi="Arial" w:cs="Arial"/>
                    </w:rPr>
                    <w:t>State</w:t>
                  </w:r>
                  <w:r w:rsidR="0074278F" w:rsidRPr="00851210">
                    <w:rPr>
                      <w:rFonts w:ascii="Arial" w:hAnsi="Arial" w:cs="Arial"/>
                    </w:rPr>
                    <w:t xml:space="preserve"> of trigger output. If TRSR is EXT, the parameter is invalid.</w:t>
                  </w:r>
                </w:p>
              </w:tc>
            </w:tr>
            <w:tr w:rsidR="0074278F" w:rsidRPr="00851210" w:rsidTr="00295228">
              <w:trPr>
                <w:trHeight w:val="285"/>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SWMD</w:t>
                  </w:r>
                </w:p>
              </w:tc>
              <w:tc>
                <w:tcPr>
                  <w:tcW w:w="1965" w:type="dxa"/>
                </w:tcPr>
                <w:p w:rsidR="0074278F" w:rsidRPr="00851210" w:rsidRDefault="0074278F" w:rsidP="006D4CB4">
                  <w:pPr>
                    <w:pStyle w:val="a9"/>
                    <w:rPr>
                      <w:rFonts w:ascii="Arial" w:hAnsi="Arial" w:cs="Arial"/>
                    </w:rPr>
                  </w:pPr>
                  <w:r w:rsidRPr="00851210">
                    <w:rPr>
                      <w:rFonts w:ascii="Arial" w:hAnsi="Arial" w:cs="Arial"/>
                    </w:rPr>
                    <w:t>&lt;sweep mode&gt;</w:t>
                  </w:r>
                </w:p>
              </w:tc>
              <w:tc>
                <w:tcPr>
                  <w:tcW w:w="4820" w:type="dxa"/>
                  <w:shd w:val="clear" w:color="auto" w:fill="auto"/>
                  <w:noWrap/>
                </w:tcPr>
                <w:p w:rsidR="0074278F" w:rsidRPr="00851210" w:rsidRDefault="0074278F" w:rsidP="0025508D">
                  <w:pPr>
                    <w:pStyle w:val="a9"/>
                    <w:wordWrap w:val="0"/>
                    <w:rPr>
                      <w:rFonts w:ascii="Arial" w:hAnsi="Arial" w:cs="Arial"/>
                    </w:rPr>
                  </w:pPr>
                  <w:r w:rsidRPr="00851210">
                    <w:rPr>
                      <w:rFonts w:ascii="Arial" w:hAnsi="Arial" w:cs="Arial"/>
                    </w:rPr>
                    <w:t xml:space="preserve">Sweep </w:t>
                  </w:r>
                  <w:r w:rsidR="0025508D" w:rsidRPr="00851210">
                    <w:rPr>
                      <w:rFonts w:ascii="Arial" w:hAnsi="Arial" w:cs="Arial"/>
                    </w:rPr>
                    <w:t>style</w:t>
                  </w:r>
                  <w:r w:rsidR="00295228" w:rsidRPr="00851210">
                    <w:rPr>
                      <w:rFonts w:ascii="Arial" w:hAnsi="Arial" w:cs="Arial"/>
                    </w:rPr>
                    <w:t>.</w:t>
                  </w:r>
                </w:p>
              </w:tc>
            </w:tr>
            <w:tr w:rsidR="0074278F" w:rsidRPr="00851210" w:rsidTr="00295228">
              <w:trPr>
                <w:trHeight w:val="285"/>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DIR</w:t>
                  </w:r>
                </w:p>
              </w:tc>
              <w:tc>
                <w:tcPr>
                  <w:tcW w:w="1965" w:type="dxa"/>
                </w:tcPr>
                <w:p w:rsidR="0074278F" w:rsidRPr="00851210" w:rsidRDefault="0074278F" w:rsidP="006D4CB4">
                  <w:pPr>
                    <w:pStyle w:val="a9"/>
                    <w:rPr>
                      <w:rFonts w:ascii="Arial" w:hAnsi="Arial" w:cs="Arial"/>
                    </w:rPr>
                  </w:pPr>
                  <w:r w:rsidRPr="00851210">
                    <w:rPr>
                      <w:rFonts w:ascii="Arial" w:hAnsi="Arial" w:cs="Arial"/>
                    </w:rPr>
                    <w:t>&lt;direction&gt;</w:t>
                  </w:r>
                </w:p>
              </w:tc>
              <w:tc>
                <w:tcPr>
                  <w:tcW w:w="4820"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Sweep direction</w:t>
                  </w:r>
                  <w:r w:rsidR="00295228" w:rsidRPr="00851210">
                    <w:rPr>
                      <w:rFonts w:ascii="Arial" w:hAnsi="Arial" w:cs="Arial"/>
                    </w:rPr>
                    <w:t>.</w:t>
                  </w:r>
                </w:p>
              </w:tc>
            </w:tr>
            <w:tr w:rsidR="0074278F" w:rsidRPr="00851210" w:rsidTr="00295228">
              <w:trPr>
                <w:trHeight w:val="285"/>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EDGE</w:t>
                  </w:r>
                </w:p>
              </w:tc>
              <w:tc>
                <w:tcPr>
                  <w:tcW w:w="1965" w:type="dxa"/>
                </w:tcPr>
                <w:p w:rsidR="0074278F" w:rsidRPr="00851210" w:rsidRDefault="0074278F" w:rsidP="006D4CB4">
                  <w:pPr>
                    <w:pStyle w:val="a9"/>
                    <w:rPr>
                      <w:rFonts w:ascii="Arial" w:hAnsi="Arial" w:cs="Arial"/>
                    </w:rPr>
                  </w:pPr>
                  <w:r w:rsidRPr="00851210">
                    <w:rPr>
                      <w:rFonts w:ascii="Arial" w:hAnsi="Arial" w:cs="Arial"/>
                    </w:rPr>
                    <w:t>&lt;edge&gt;</w:t>
                  </w:r>
                </w:p>
              </w:tc>
              <w:tc>
                <w:tcPr>
                  <w:tcW w:w="4820"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 xml:space="preserve">Value of edge. Only </w:t>
                  </w:r>
                  <w:r w:rsidR="001D4925" w:rsidRPr="00851210">
                    <w:rPr>
                      <w:rFonts w:ascii="Arial" w:hAnsi="Arial" w:cs="Arial"/>
                    </w:rPr>
                    <w:t xml:space="preserve">when </w:t>
                  </w:r>
                  <w:r w:rsidRPr="00851210">
                    <w:rPr>
                      <w:rFonts w:ascii="Arial" w:hAnsi="Arial" w:cs="Arial"/>
                    </w:rPr>
                    <w:t>TRSR is EXT, the parameter is valid.</w:t>
                  </w:r>
                </w:p>
              </w:tc>
            </w:tr>
            <w:tr w:rsidR="0074278F" w:rsidRPr="00851210" w:rsidTr="00295228">
              <w:trPr>
                <w:trHeight w:val="285"/>
              </w:trPr>
              <w:tc>
                <w:tcPr>
                  <w:tcW w:w="1476" w:type="dxa"/>
                  <w:shd w:val="clear" w:color="auto" w:fill="auto"/>
                  <w:noWrap/>
                </w:tcPr>
                <w:p w:rsidR="0074278F" w:rsidRPr="00851210" w:rsidRDefault="0074278F" w:rsidP="006D4CB4">
                  <w:pPr>
                    <w:pStyle w:val="a9"/>
                    <w:rPr>
                      <w:rFonts w:ascii="Arial" w:hAnsi="Arial" w:cs="Arial"/>
                    </w:rPr>
                  </w:pPr>
                  <w:r w:rsidRPr="00851210">
                    <w:rPr>
                      <w:rFonts w:ascii="Arial" w:hAnsi="Arial" w:cs="Arial"/>
                    </w:rPr>
                    <w:t>MTRIG</w:t>
                  </w:r>
                </w:p>
              </w:tc>
              <w:tc>
                <w:tcPr>
                  <w:tcW w:w="1965" w:type="dxa"/>
                </w:tcPr>
                <w:p w:rsidR="0074278F" w:rsidRPr="00851210" w:rsidRDefault="0074278F" w:rsidP="006D4CB4">
                  <w:pPr>
                    <w:pStyle w:val="a9"/>
                    <w:rPr>
                      <w:rFonts w:ascii="Arial" w:hAnsi="Arial" w:cs="Arial"/>
                    </w:rPr>
                  </w:pPr>
                  <w:r w:rsidRPr="00851210">
                    <w:rPr>
                      <w:rFonts w:ascii="Arial" w:hAnsi="Arial" w:cs="Arial"/>
                    </w:rPr>
                    <w:t>&lt;manual trigger&gt;</w:t>
                  </w:r>
                </w:p>
              </w:tc>
              <w:tc>
                <w:tcPr>
                  <w:tcW w:w="4820" w:type="dxa"/>
                  <w:shd w:val="clear" w:color="auto" w:fill="auto"/>
                  <w:noWrap/>
                </w:tcPr>
                <w:p w:rsidR="0074278F" w:rsidRPr="00851210" w:rsidRDefault="0074278F" w:rsidP="001D4925">
                  <w:pPr>
                    <w:pStyle w:val="a9"/>
                    <w:rPr>
                      <w:rFonts w:ascii="Arial" w:hAnsi="Arial" w:cs="Arial"/>
                    </w:rPr>
                  </w:pPr>
                  <w:r w:rsidRPr="00851210">
                    <w:rPr>
                      <w:rFonts w:ascii="Arial" w:hAnsi="Arial" w:cs="Arial"/>
                    </w:rPr>
                    <w:t xml:space="preserve">Make </w:t>
                  </w:r>
                  <w:r w:rsidR="001D4925" w:rsidRPr="00851210">
                    <w:rPr>
                      <w:rFonts w:ascii="Arial" w:hAnsi="Arial" w:cs="Arial"/>
                    </w:rPr>
                    <w:t>a</w:t>
                  </w:r>
                  <w:r w:rsidRPr="00851210">
                    <w:rPr>
                      <w:rFonts w:ascii="Arial" w:hAnsi="Arial" w:cs="Arial"/>
                    </w:rPr>
                    <w:t xml:space="preserve"> manual trigger. Only </w:t>
                  </w:r>
                  <w:r w:rsidR="001D4925" w:rsidRPr="00851210">
                    <w:rPr>
                      <w:rFonts w:ascii="Arial" w:hAnsi="Arial" w:cs="Arial"/>
                    </w:rPr>
                    <w:t xml:space="preserve">when </w:t>
                  </w:r>
                  <w:r w:rsidRPr="00851210">
                    <w:rPr>
                      <w:rFonts w:ascii="Arial" w:hAnsi="Arial" w:cs="Arial"/>
                    </w:rPr>
                    <w:t>TRSR is MAN, the parameter is valid.</w:t>
                  </w:r>
                </w:p>
              </w:tc>
            </w:tr>
            <w:tr w:rsidR="0074278F" w:rsidRPr="00851210" w:rsidTr="00295228">
              <w:trPr>
                <w:trHeight w:val="285"/>
              </w:trPr>
              <w:tc>
                <w:tcPr>
                  <w:tcW w:w="1476" w:type="dxa"/>
                  <w:shd w:val="clear" w:color="auto" w:fill="auto"/>
                  <w:noWrap/>
                  <w:vAlign w:val="center"/>
                </w:tcPr>
                <w:p w:rsidR="0074278F" w:rsidRPr="00851210" w:rsidRDefault="0074278F" w:rsidP="006D4CB4">
                  <w:pPr>
                    <w:pStyle w:val="a9"/>
                    <w:rPr>
                      <w:rFonts w:ascii="Arial" w:hAnsi="Arial" w:cs="Arial"/>
                    </w:rPr>
                  </w:pPr>
                  <w:r w:rsidRPr="00851210">
                    <w:rPr>
                      <w:rFonts w:ascii="Arial" w:hAnsi="Arial" w:cs="Arial"/>
                    </w:rPr>
                    <w:t>CARR,</w:t>
                  </w:r>
                  <w:r w:rsidR="00B10D49" w:rsidRPr="00851210">
                    <w:rPr>
                      <w:rFonts w:ascii="Arial" w:hAnsi="Arial" w:cs="Arial"/>
                    </w:rPr>
                    <w:t xml:space="preserve"> </w:t>
                  </w:r>
                  <w:r w:rsidRPr="00851210">
                    <w:rPr>
                      <w:rFonts w:ascii="Arial" w:hAnsi="Arial" w:cs="Arial"/>
                    </w:rPr>
                    <w:t>WVTP</w:t>
                  </w:r>
                </w:p>
              </w:tc>
              <w:tc>
                <w:tcPr>
                  <w:tcW w:w="1965" w:type="dxa"/>
                  <w:vAlign w:val="center"/>
                </w:tcPr>
                <w:p w:rsidR="0074278F" w:rsidRPr="00851210" w:rsidRDefault="0074278F" w:rsidP="006D4CB4">
                  <w:pPr>
                    <w:pStyle w:val="a9"/>
                    <w:rPr>
                      <w:rFonts w:ascii="Arial" w:hAnsi="Arial" w:cs="Arial"/>
                    </w:rPr>
                  </w:pPr>
                  <w:r w:rsidRPr="00851210">
                    <w:rPr>
                      <w:rFonts w:ascii="Arial" w:hAnsi="Arial" w:cs="Arial"/>
                    </w:rPr>
                    <w:t>&lt;wave type&gt;</w:t>
                  </w:r>
                </w:p>
              </w:tc>
              <w:tc>
                <w:tcPr>
                  <w:tcW w:w="4820" w:type="dxa"/>
                  <w:shd w:val="clear" w:color="auto" w:fill="auto"/>
                  <w:noWrap/>
                  <w:vAlign w:val="center"/>
                </w:tcPr>
                <w:p w:rsidR="0074278F" w:rsidRPr="00851210" w:rsidRDefault="00B10D49" w:rsidP="001D4925">
                  <w:pPr>
                    <w:pStyle w:val="a9"/>
                    <w:rPr>
                      <w:rFonts w:ascii="Arial" w:hAnsi="Arial" w:cs="Arial"/>
                    </w:rPr>
                  </w:pPr>
                  <w:r w:rsidRPr="00851210">
                    <w:rPr>
                      <w:rFonts w:ascii="Arial" w:hAnsi="Arial" w:cs="Arial"/>
                    </w:rPr>
                    <w:t>Carrier</w:t>
                  </w:r>
                  <w:r w:rsidR="0074278F" w:rsidRPr="00851210">
                    <w:rPr>
                      <w:rFonts w:ascii="Arial" w:hAnsi="Arial" w:cs="Arial"/>
                    </w:rPr>
                    <w:t xml:space="preserve"> type.</w:t>
                  </w:r>
                </w:p>
              </w:tc>
            </w:tr>
            <w:tr w:rsidR="0074278F" w:rsidRPr="00851210" w:rsidTr="00295228">
              <w:trPr>
                <w:trHeight w:val="285"/>
              </w:trPr>
              <w:tc>
                <w:tcPr>
                  <w:tcW w:w="1476" w:type="dxa"/>
                  <w:shd w:val="clear" w:color="auto" w:fill="auto"/>
                  <w:noWrap/>
                  <w:vAlign w:val="center"/>
                </w:tcPr>
                <w:p w:rsidR="0074278F" w:rsidRPr="00851210" w:rsidRDefault="0074278F" w:rsidP="006D4CB4">
                  <w:pPr>
                    <w:pStyle w:val="a9"/>
                    <w:rPr>
                      <w:rFonts w:ascii="Arial" w:hAnsi="Arial" w:cs="Arial"/>
                    </w:rPr>
                  </w:pPr>
                  <w:r w:rsidRPr="00851210">
                    <w:rPr>
                      <w:rFonts w:ascii="Arial" w:hAnsi="Arial" w:cs="Arial"/>
                    </w:rPr>
                    <w:t>CARR,</w:t>
                  </w:r>
                  <w:r w:rsidR="004409B8" w:rsidRPr="00851210">
                    <w:rPr>
                      <w:rFonts w:ascii="Arial" w:hAnsi="Arial" w:cs="Arial"/>
                    </w:rPr>
                    <w:t xml:space="preserve"> </w:t>
                  </w:r>
                  <w:r w:rsidRPr="00851210">
                    <w:rPr>
                      <w:rFonts w:ascii="Arial" w:hAnsi="Arial" w:cs="Arial"/>
                    </w:rPr>
                    <w:t>FRQ</w:t>
                  </w:r>
                </w:p>
              </w:tc>
              <w:tc>
                <w:tcPr>
                  <w:tcW w:w="1965" w:type="dxa"/>
                  <w:vAlign w:val="center"/>
                </w:tcPr>
                <w:p w:rsidR="0074278F" w:rsidRPr="00851210" w:rsidRDefault="0074278F" w:rsidP="006D4CB4">
                  <w:pPr>
                    <w:pStyle w:val="a9"/>
                    <w:rPr>
                      <w:rFonts w:ascii="Arial" w:hAnsi="Arial" w:cs="Arial"/>
                    </w:rPr>
                  </w:pPr>
                  <w:r w:rsidRPr="00851210">
                    <w:rPr>
                      <w:rFonts w:ascii="Arial" w:hAnsi="Arial" w:cs="Arial"/>
                    </w:rPr>
                    <w:t>&lt;frequency&gt;</w:t>
                  </w:r>
                </w:p>
              </w:tc>
              <w:tc>
                <w:tcPr>
                  <w:tcW w:w="4820" w:type="dxa"/>
                  <w:shd w:val="clear" w:color="auto" w:fill="auto"/>
                  <w:noWrap/>
                  <w:vAlign w:val="center"/>
                </w:tcPr>
                <w:p w:rsidR="0074278F" w:rsidRPr="00851210" w:rsidRDefault="0074278F" w:rsidP="001D4925">
                  <w:pPr>
                    <w:pStyle w:val="a9"/>
                    <w:rPr>
                      <w:rFonts w:ascii="Arial" w:hAnsi="Arial" w:cs="Arial"/>
                    </w:rPr>
                  </w:pPr>
                  <w:r w:rsidRPr="00851210">
                    <w:rPr>
                      <w:rFonts w:ascii="Arial" w:hAnsi="Arial" w:cs="Arial"/>
                    </w:rPr>
                    <w:t xml:space="preserve">Value of </w:t>
                  </w:r>
                  <w:r w:rsidR="007511CC" w:rsidRPr="00851210">
                    <w:rPr>
                      <w:rFonts w:ascii="Arial" w:hAnsi="Arial" w:cs="Arial"/>
                    </w:rPr>
                    <w:t xml:space="preserve">carrier </w:t>
                  </w:r>
                  <w:r w:rsidRPr="00851210">
                    <w:rPr>
                      <w:rFonts w:ascii="Arial" w:hAnsi="Arial" w:cs="Arial"/>
                    </w:rPr>
                    <w:t xml:space="preserve">frequency. </w:t>
                  </w:r>
                </w:p>
              </w:tc>
            </w:tr>
            <w:tr w:rsidR="0074278F" w:rsidRPr="00851210" w:rsidTr="00295228">
              <w:trPr>
                <w:trHeight w:val="285"/>
              </w:trPr>
              <w:tc>
                <w:tcPr>
                  <w:tcW w:w="1476" w:type="dxa"/>
                  <w:shd w:val="clear" w:color="auto" w:fill="auto"/>
                  <w:noWrap/>
                  <w:vAlign w:val="center"/>
                </w:tcPr>
                <w:p w:rsidR="0074278F" w:rsidRPr="00851210" w:rsidRDefault="0074278F" w:rsidP="006D4CB4">
                  <w:pPr>
                    <w:pStyle w:val="a9"/>
                    <w:rPr>
                      <w:rFonts w:ascii="Arial" w:hAnsi="Arial" w:cs="Arial"/>
                    </w:rPr>
                  </w:pPr>
                  <w:r w:rsidRPr="00851210">
                    <w:rPr>
                      <w:rFonts w:ascii="Arial" w:hAnsi="Arial" w:cs="Arial"/>
                    </w:rPr>
                    <w:t>CARR,</w:t>
                  </w:r>
                  <w:r w:rsidR="00416309" w:rsidRPr="00851210">
                    <w:rPr>
                      <w:rFonts w:ascii="Arial" w:hAnsi="Arial" w:cs="Arial"/>
                    </w:rPr>
                    <w:t xml:space="preserve"> </w:t>
                  </w:r>
                  <w:r w:rsidRPr="00851210">
                    <w:rPr>
                      <w:rFonts w:ascii="Arial" w:hAnsi="Arial" w:cs="Arial"/>
                    </w:rPr>
                    <w:t>AMP</w:t>
                  </w:r>
                </w:p>
              </w:tc>
              <w:tc>
                <w:tcPr>
                  <w:tcW w:w="1965" w:type="dxa"/>
                  <w:vAlign w:val="center"/>
                </w:tcPr>
                <w:p w:rsidR="0074278F" w:rsidRPr="00851210" w:rsidRDefault="0074278F" w:rsidP="006D4CB4">
                  <w:pPr>
                    <w:pStyle w:val="a9"/>
                    <w:rPr>
                      <w:rFonts w:ascii="Arial" w:hAnsi="Arial" w:cs="Arial"/>
                    </w:rPr>
                  </w:pPr>
                  <w:r w:rsidRPr="00851210">
                    <w:rPr>
                      <w:rFonts w:ascii="Arial" w:hAnsi="Arial" w:cs="Arial"/>
                    </w:rPr>
                    <w:t>&lt;</w:t>
                  </w:r>
                  <w:r w:rsidR="009529BA" w:rsidRPr="00851210">
                    <w:rPr>
                      <w:rFonts w:ascii="Arial" w:hAnsi="Arial" w:cs="Arial"/>
                    </w:rPr>
                    <w:t>amplitude</w:t>
                  </w:r>
                  <w:r w:rsidRPr="00851210">
                    <w:rPr>
                      <w:rFonts w:ascii="Arial" w:hAnsi="Arial" w:cs="Arial"/>
                    </w:rPr>
                    <w:t>&gt;</w:t>
                  </w:r>
                </w:p>
              </w:tc>
              <w:tc>
                <w:tcPr>
                  <w:tcW w:w="4820" w:type="dxa"/>
                  <w:shd w:val="clear" w:color="auto" w:fill="auto"/>
                  <w:noWrap/>
                  <w:vAlign w:val="center"/>
                </w:tcPr>
                <w:p w:rsidR="0074278F" w:rsidRPr="00851210" w:rsidRDefault="0074278F" w:rsidP="001D4925">
                  <w:pPr>
                    <w:pStyle w:val="a9"/>
                    <w:rPr>
                      <w:rFonts w:ascii="Arial" w:hAnsi="Arial" w:cs="Arial"/>
                    </w:rPr>
                  </w:pPr>
                  <w:r w:rsidRPr="00851210">
                    <w:rPr>
                      <w:rFonts w:ascii="Arial" w:hAnsi="Arial" w:cs="Arial"/>
                    </w:rPr>
                    <w:t xml:space="preserve">Value of </w:t>
                  </w:r>
                  <w:r w:rsidR="00EF0E74" w:rsidRPr="00851210">
                    <w:rPr>
                      <w:rFonts w:ascii="Arial" w:hAnsi="Arial" w:cs="Arial"/>
                    </w:rPr>
                    <w:t xml:space="preserve">carrier </w:t>
                  </w:r>
                  <w:r w:rsidR="009529BA" w:rsidRPr="00851210">
                    <w:rPr>
                      <w:rFonts w:ascii="Arial" w:hAnsi="Arial" w:cs="Arial"/>
                    </w:rPr>
                    <w:t>amplitude</w:t>
                  </w:r>
                  <w:r w:rsidRPr="00851210">
                    <w:rPr>
                      <w:rFonts w:ascii="Arial" w:hAnsi="Arial" w:cs="Arial"/>
                    </w:rPr>
                    <w:t>.</w:t>
                  </w:r>
                </w:p>
              </w:tc>
            </w:tr>
            <w:tr w:rsidR="0074278F" w:rsidRPr="00851210" w:rsidTr="00295228">
              <w:trPr>
                <w:trHeight w:val="285"/>
              </w:trPr>
              <w:tc>
                <w:tcPr>
                  <w:tcW w:w="14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278F" w:rsidRPr="00851210" w:rsidRDefault="0074278F" w:rsidP="006D4CB4">
                  <w:pPr>
                    <w:pStyle w:val="a9"/>
                    <w:rPr>
                      <w:rFonts w:ascii="Arial" w:hAnsi="Arial" w:cs="Arial"/>
                      <w:color w:val="1B1700"/>
                    </w:rPr>
                  </w:pPr>
                  <w:r w:rsidRPr="00851210">
                    <w:rPr>
                      <w:rFonts w:ascii="Arial" w:hAnsi="Arial" w:cs="Arial"/>
                    </w:rPr>
                    <w:t>CARR,</w:t>
                  </w:r>
                  <w:r w:rsidR="00513D36" w:rsidRPr="00851210">
                    <w:rPr>
                      <w:rFonts w:ascii="Arial" w:hAnsi="Arial" w:cs="Arial"/>
                    </w:rPr>
                    <w:t xml:space="preserve"> </w:t>
                  </w:r>
                  <w:r w:rsidRPr="00851210">
                    <w:rPr>
                      <w:rFonts w:ascii="Arial" w:hAnsi="Arial" w:cs="Arial"/>
                    </w:rPr>
                    <w:t>OFST</w:t>
                  </w:r>
                </w:p>
              </w:tc>
              <w:tc>
                <w:tcPr>
                  <w:tcW w:w="1965" w:type="dxa"/>
                  <w:tcBorders>
                    <w:top w:val="single" w:sz="4" w:space="0" w:color="auto"/>
                    <w:left w:val="single" w:sz="4" w:space="0" w:color="auto"/>
                    <w:bottom w:val="single" w:sz="4" w:space="0" w:color="auto"/>
                    <w:right w:val="single" w:sz="4" w:space="0" w:color="auto"/>
                  </w:tcBorders>
                  <w:vAlign w:val="center"/>
                </w:tcPr>
                <w:p w:rsidR="0074278F" w:rsidRPr="00851210" w:rsidRDefault="0074278F" w:rsidP="006D4CB4">
                  <w:pPr>
                    <w:pStyle w:val="a9"/>
                    <w:rPr>
                      <w:rFonts w:ascii="Arial" w:hAnsi="Arial" w:cs="Arial"/>
                    </w:rPr>
                  </w:pPr>
                  <w:r w:rsidRPr="00851210">
                    <w:rPr>
                      <w:rFonts w:ascii="Arial" w:hAnsi="Arial" w:cs="Arial"/>
                    </w:rPr>
                    <w:t>&lt;offset&gt;</w:t>
                  </w:r>
                </w:p>
              </w:tc>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278F" w:rsidRPr="00851210" w:rsidRDefault="0074278F" w:rsidP="001D4925">
                  <w:pPr>
                    <w:pStyle w:val="a9"/>
                    <w:rPr>
                      <w:rFonts w:ascii="Arial" w:hAnsi="Arial" w:cs="Arial"/>
                    </w:rPr>
                  </w:pPr>
                  <w:r w:rsidRPr="00851210">
                    <w:rPr>
                      <w:rFonts w:ascii="Arial" w:hAnsi="Arial" w:cs="Arial"/>
                    </w:rPr>
                    <w:t xml:space="preserve">Value of </w:t>
                  </w:r>
                  <w:r w:rsidR="00EF0E74" w:rsidRPr="00851210">
                    <w:rPr>
                      <w:rFonts w:ascii="Arial" w:hAnsi="Arial" w:cs="Arial"/>
                    </w:rPr>
                    <w:t xml:space="preserve">carrier </w:t>
                  </w:r>
                  <w:r w:rsidRPr="00851210">
                    <w:rPr>
                      <w:rFonts w:ascii="Arial" w:hAnsi="Arial" w:cs="Arial"/>
                    </w:rPr>
                    <w:t xml:space="preserve">offset. </w:t>
                  </w:r>
                </w:p>
              </w:tc>
            </w:tr>
            <w:tr w:rsidR="0074278F" w:rsidRPr="00851210" w:rsidTr="00295228">
              <w:trPr>
                <w:trHeight w:val="285"/>
              </w:trPr>
              <w:tc>
                <w:tcPr>
                  <w:tcW w:w="14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278F" w:rsidRPr="00851210" w:rsidRDefault="0074278F" w:rsidP="006D4CB4">
                  <w:pPr>
                    <w:pStyle w:val="a9"/>
                    <w:rPr>
                      <w:rFonts w:ascii="Arial" w:hAnsi="Arial" w:cs="Arial"/>
                      <w:color w:val="1B1700"/>
                    </w:rPr>
                  </w:pPr>
                  <w:r w:rsidRPr="00851210">
                    <w:rPr>
                      <w:rFonts w:ascii="Arial" w:hAnsi="Arial" w:cs="Arial"/>
                    </w:rPr>
                    <w:t>CARR,</w:t>
                  </w:r>
                  <w:r w:rsidR="006A3041" w:rsidRPr="00851210">
                    <w:rPr>
                      <w:rFonts w:ascii="Arial" w:hAnsi="Arial" w:cs="Arial"/>
                    </w:rPr>
                    <w:t xml:space="preserve"> </w:t>
                  </w:r>
                  <w:r w:rsidRPr="00851210">
                    <w:rPr>
                      <w:rFonts w:ascii="Arial" w:hAnsi="Arial" w:cs="Arial"/>
                    </w:rPr>
                    <w:t>SYM</w:t>
                  </w:r>
                </w:p>
              </w:tc>
              <w:tc>
                <w:tcPr>
                  <w:tcW w:w="1965" w:type="dxa"/>
                  <w:tcBorders>
                    <w:top w:val="single" w:sz="4" w:space="0" w:color="auto"/>
                    <w:left w:val="single" w:sz="4" w:space="0" w:color="auto"/>
                    <w:bottom w:val="single" w:sz="4" w:space="0" w:color="auto"/>
                    <w:right w:val="single" w:sz="4" w:space="0" w:color="auto"/>
                  </w:tcBorders>
                  <w:vAlign w:val="center"/>
                </w:tcPr>
                <w:p w:rsidR="0074278F" w:rsidRPr="00851210" w:rsidRDefault="0074278F" w:rsidP="006D4CB4">
                  <w:pPr>
                    <w:pStyle w:val="a9"/>
                    <w:rPr>
                      <w:rFonts w:ascii="Arial" w:hAnsi="Arial" w:cs="Arial"/>
                    </w:rPr>
                  </w:pPr>
                  <w:r w:rsidRPr="00851210">
                    <w:rPr>
                      <w:rFonts w:ascii="Arial" w:hAnsi="Arial" w:cs="Arial"/>
                    </w:rPr>
                    <w:t>&lt;symmetry&gt;</w:t>
                  </w:r>
                </w:p>
              </w:tc>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278F" w:rsidRPr="00851210" w:rsidRDefault="0074278F" w:rsidP="001D4925">
                  <w:pPr>
                    <w:pStyle w:val="a9"/>
                    <w:rPr>
                      <w:rFonts w:ascii="Arial" w:hAnsi="Arial" w:cs="Arial"/>
                    </w:rPr>
                  </w:pPr>
                  <w:r w:rsidRPr="00851210">
                    <w:rPr>
                      <w:rFonts w:ascii="Arial" w:hAnsi="Arial" w:cs="Arial"/>
                    </w:rPr>
                    <w:t xml:space="preserve">Value of </w:t>
                  </w:r>
                  <w:r w:rsidR="00EF0E74" w:rsidRPr="00851210">
                    <w:rPr>
                      <w:rFonts w:ascii="Arial" w:hAnsi="Arial" w:cs="Arial"/>
                    </w:rPr>
                    <w:t xml:space="preserve">carrier </w:t>
                  </w:r>
                  <w:r w:rsidR="004B45F9" w:rsidRPr="00851210">
                    <w:rPr>
                      <w:rFonts w:ascii="Arial" w:hAnsi="Arial" w:cs="Arial"/>
                    </w:rPr>
                    <w:t>symmetry, Only Ramp can set this parameter.</w:t>
                  </w:r>
                </w:p>
              </w:tc>
            </w:tr>
            <w:tr w:rsidR="0074278F" w:rsidRPr="00851210" w:rsidTr="00295228">
              <w:trPr>
                <w:trHeight w:val="285"/>
              </w:trPr>
              <w:tc>
                <w:tcPr>
                  <w:tcW w:w="14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278F" w:rsidRPr="00851210" w:rsidRDefault="0074278F" w:rsidP="006D4CB4">
                  <w:pPr>
                    <w:pStyle w:val="a9"/>
                    <w:rPr>
                      <w:rFonts w:ascii="Arial" w:hAnsi="Arial" w:cs="Arial"/>
                      <w:color w:val="1B1700"/>
                    </w:rPr>
                  </w:pPr>
                  <w:r w:rsidRPr="00851210">
                    <w:rPr>
                      <w:rFonts w:ascii="Arial" w:hAnsi="Arial" w:cs="Arial"/>
                    </w:rPr>
                    <w:t>CARR,</w:t>
                  </w:r>
                  <w:r w:rsidR="00BF4E30" w:rsidRPr="00851210">
                    <w:rPr>
                      <w:rFonts w:ascii="Arial" w:hAnsi="Arial" w:cs="Arial"/>
                    </w:rPr>
                    <w:t xml:space="preserve"> </w:t>
                  </w:r>
                  <w:r w:rsidRPr="00851210">
                    <w:rPr>
                      <w:rFonts w:ascii="Arial" w:hAnsi="Arial" w:cs="Arial"/>
                    </w:rPr>
                    <w:t>DUTY</w:t>
                  </w:r>
                </w:p>
              </w:tc>
              <w:tc>
                <w:tcPr>
                  <w:tcW w:w="1965" w:type="dxa"/>
                  <w:tcBorders>
                    <w:top w:val="single" w:sz="4" w:space="0" w:color="auto"/>
                    <w:left w:val="single" w:sz="4" w:space="0" w:color="auto"/>
                    <w:bottom w:val="single" w:sz="4" w:space="0" w:color="auto"/>
                    <w:right w:val="single" w:sz="4" w:space="0" w:color="auto"/>
                  </w:tcBorders>
                  <w:vAlign w:val="center"/>
                </w:tcPr>
                <w:p w:rsidR="0074278F" w:rsidRPr="00851210" w:rsidRDefault="0074278F" w:rsidP="006D4CB4">
                  <w:pPr>
                    <w:pStyle w:val="a9"/>
                    <w:rPr>
                      <w:rFonts w:ascii="Arial" w:hAnsi="Arial" w:cs="Arial"/>
                    </w:rPr>
                  </w:pPr>
                  <w:r w:rsidRPr="00851210">
                    <w:rPr>
                      <w:rFonts w:ascii="Arial" w:hAnsi="Arial" w:cs="Arial"/>
                    </w:rPr>
                    <w:t>&lt;duty&gt;</w:t>
                  </w:r>
                </w:p>
              </w:tc>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278F" w:rsidRPr="00851210" w:rsidRDefault="0074278F" w:rsidP="006320E1">
                  <w:pPr>
                    <w:pStyle w:val="a9"/>
                    <w:rPr>
                      <w:rFonts w:ascii="Arial" w:hAnsi="Arial" w:cs="Arial"/>
                    </w:rPr>
                  </w:pPr>
                  <w:r w:rsidRPr="00851210">
                    <w:rPr>
                      <w:rFonts w:ascii="Arial" w:hAnsi="Arial" w:cs="Arial"/>
                    </w:rPr>
                    <w:t xml:space="preserve">Value of </w:t>
                  </w:r>
                  <w:r w:rsidR="00EF0E74" w:rsidRPr="00851210">
                    <w:rPr>
                      <w:rFonts w:ascii="Arial" w:hAnsi="Arial" w:cs="Arial"/>
                    </w:rPr>
                    <w:t xml:space="preserve">carrier </w:t>
                  </w:r>
                  <w:r w:rsidRPr="00851210">
                    <w:rPr>
                      <w:rFonts w:ascii="Arial" w:hAnsi="Arial" w:cs="Arial"/>
                    </w:rPr>
                    <w:t>duty cycle.</w:t>
                  </w:r>
                  <w:r w:rsidR="00295228" w:rsidRPr="00851210">
                    <w:rPr>
                      <w:rFonts w:ascii="Arial" w:hAnsi="Arial" w:cs="Arial"/>
                    </w:rPr>
                    <w:t xml:space="preserve"> </w:t>
                  </w:r>
                  <w:r w:rsidRPr="00851210">
                    <w:rPr>
                      <w:rFonts w:ascii="Arial" w:hAnsi="Arial" w:cs="Arial"/>
                    </w:rPr>
                    <w:t>Only Square can set this parameter.</w:t>
                  </w:r>
                </w:p>
              </w:tc>
            </w:tr>
            <w:tr w:rsidR="0074278F" w:rsidRPr="00851210" w:rsidTr="00295228">
              <w:trPr>
                <w:trHeight w:val="285"/>
              </w:trPr>
              <w:tc>
                <w:tcPr>
                  <w:tcW w:w="14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278F" w:rsidRPr="00851210" w:rsidRDefault="0074278F" w:rsidP="006D4CB4">
                  <w:pPr>
                    <w:pStyle w:val="a9"/>
                    <w:rPr>
                      <w:rFonts w:ascii="Arial" w:hAnsi="Arial" w:cs="Arial"/>
                      <w:color w:val="1B1700"/>
                    </w:rPr>
                  </w:pPr>
                  <w:r w:rsidRPr="00851210">
                    <w:rPr>
                      <w:rFonts w:ascii="Arial" w:hAnsi="Arial" w:cs="Arial"/>
                    </w:rPr>
                    <w:lastRenderedPageBreak/>
                    <w:t>CARR,</w:t>
                  </w:r>
                  <w:r w:rsidR="008D082D" w:rsidRPr="00851210">
                    <w:rPr>
                      <w:rFonts w:ascii="Arial" w:hAnsi="Arial" w:cs="Arial"/>
                    </w:rPr>
                    <w:t xml:space="preserve"> </w:t>
                  </w:r>
                  <w:r w:rsidRPr="00851210">
                    <w:rPr>
                      <w:rFonts w:ascii="Arial" w:hAnsi="Arial" w:cs="Arial"/>
                    </w:rPr>
                    <w:t>PHSE</w:t>
                  </w:r>
                </w:p>
              </w:tc>
              <w:tc>
                <w:tcPr>
                  <w:tcW w:w="1965" w:type="dxa"/>
                  <w:tcBorders>
                    <w:top w:val="single" w:sz="4" w:space="0" w:color="auto"/>
                    <w:left w:val="single" w:sz="4" w:space="0" w:color="auto"/>
                    <w:bottom w:val="single" w:sz="4" w:space="0" w:color="auto"/>
                    <w:right w:val="single" w:sz="4" w:space="0" w:color="auto"/>
                  </w:tcBorders>
                  <w:vAlign w:val="center"/>
                </w:tcPr>
                <w:p w:rsidR="0074278F" w:rsidRPr="00851210" w:rsidRDefault="0074278F" w:rsidP="006D4CB4">
                  <w:pPr>
                    <w:pStyle w:val="a9"/>
                    <w:rPr>
                      <w:rFonts w:ascii="Arial" w:hAnsi="Arial" w:cs="Arial"/>
                    </w:rPr>
                  </w:pPr>
                  <w:r w:rsidRPr="00851210">
                    <w:rPr>
                      <w:rFonts w:ascii="Arial" w:hAnsi="Arial" w:cs="Arial"/>
                    </w:rPr>
                    <w:t>&lt;phase&gt;</w:t>
                  </w:r>
                </w:p>
              </w:tc>
              <w:tc>
                <w:tcPr>
                  <w:tcW w:w="4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278F" w:rsidRPr="00851210" w:rsidRDefault="0074278F" w:rsidP="00F45B99">
                  <w:pPr>
                    <w:pStyle w:val="a9"/>
                    <w:rPr>
                      <w:rFonts w:ascii="Arial" w:hAnsi="Arial" w:cs="Arial"/>
                    </w:rPr>
                  </w:pPr>
                  <w:r w:rsidRPr="00851210">
                    <w:rPr>
                      <w:rFonts w:ascii="Arial" w:hAnsi="Arial" w:cs="Arial"/>
                    </w:rPr>
                    <w:t>Value of</w:t>
                  </w:r>
                  <w:r w:rsidR="00EF0E74" w:rsidRPr="00851210">
                    <w:rPr>
                      <w:rFonts w:ascii="Arial" w:hAnsi="Arial" w:cs="Arial"/>
                    </w:rPr>
                    <w:t xml:space="preserve"> carrier </w:t>
                  </w:r>
                  <w:r w:rsidRPr="00851210">
                    <w:rPr>
                      <w:rFonts w:ascii="Arial" w:hAnsi="Arial" w:cs="Arial"/>
                    </w:rPr>
                    <w:t>phase.</w:t>
                  </w:r>
                </w:p>
              </w:tc>
            </w:tr>
          </w:tbl>
          <w:p w:rsidR="00B357A0" w:rsidRPr="00851210" w:rsidRDefault="00B357A0" w:rsidP="0074278F">
            <w:pPr>
              <w:pStyle w:val="a9"/>
              <w:rPr>
                <w:ins w:id="159" w:author="Jason.Xia" w:date="2014-11-07T11:24:00Z"/>
                <w:rFonts w:ascii="Arial" w:hAnsi="Arial" w:cs="Arial"/>
              </w:rPr>
            </w:pPr>
          </w:p>
          <w:p w:rsidR="0074278F" w:rsidRPr="00851210" w:rsidRDefault="00471B57" w:rsidP="0074278F">
            <w:pPr>
              <w:pStyle w:val="a9"/>
              <w:rPr>
                <w:rFonts w:ascii="Arial" w:hAnsi="Arial" w:cs="Arial"/>
              </w:rPr>
            </w:pPr>
            <w:r w:rsidRPr="00851210">
              <w:rPr>
                <w:rFonts w:ascii="Arial" w:hAnsi="Arial" w:cs="Arial"/>
              </w:rPr>
              <w:t>Note: If c</w:t>
            </w:r>
            <w:r w:rsidR="0074278F" w:rsidRPr="00851210">
              <w:rPr>
                <w:rFonts w:ascii="Arial" w:hAnsi="Arial" w:cs="Arial"/>
              </w:rPr>
              <w:t xml:space="preserve">arrier is Pulse or Noise you can’t turn on </w:t>
            </w:r>
            <w:r w:rsidR="00AB3BDD" w:rsidRPr="00851210">
              <w:rPr>
                <w:rFonts w:ascii="Arial" w:hAnsi="Arial" w:cs="Arial"/>
              </w:rPr>
              <w:t>sweep</w:t>
            </w:r>
            <w:r w:rsidR="0074278F" w:rsidRPr="00851210">
              <w:rPr>
                <w:rFonts w:ascii="Arial" w:hAnsi="Arial" w:cs="Arial"/>
              </w:rPr>
              <w:t>.</w:t>
            </w:r>
          </w:p>
          <w:p w:rsidR="0074278F" w:rsidRPr="00851210" w:rsidRDefault="0074278F" w:rsidP="0074278F">
            <w:pPr>
              <w:pStyle w:val="a9"/>
              <w:rPr>
                <w:rFonts w:ascii="Arial" w:hAnsi="Arial" w:cs="Arial"/>
              </w:rPr>
            </w:pPr>
            <w:r w:rsidRPr="00851210">
              <w:rPr>
                <w:rFonts w:ascii="Arial" w:hAnsi="Arial" w:cs="Arial"/>
              </w:rPr>
              <w:t xml:space="preserve">If you want </w:t>
            </w:r>
            <w:r w:rsidR="006C2156" w:rsidRPr="00851210">
              <w:rPr>
                <w:rFonts w:ascii="Arial" w:hAnsi="Arial" w:cs="Arial"/>
              </w:rPr>
              <w:t xml:space="preserve">to </w:t>
            </w:r>
            <w:r w:rsidRPr="00851210">
              <w:rPr>
                <w:rFonts w:ascii="Arial" w:hAnsi="Arial" w:cs="Arial"/>
              </w:rPr>
              <w:t>set CARR and STATE</w:t>
            </w:r>
            <w:r w:rsidR="004D577C" w:rsidRPr="00851210">
              <w:rPr>
                <w:rFonts w:ascii="Arial" w:hAnsi="Arial" w:cs="Arial"/>
              </w:rPr>
              <w:t>,</w:t>
            </w:r>
            <w:r w:rsidRPr="00851210">
              <w:rPr>
                <w:rFonts w:ascii="Arial" w:hAnsi="Arial" w:cs="Arial"/>
              </w:rPr>
              <w:t xml:space="preserve"> the first parameter </w:t>
            </w:r>
            <w:r w:rsidR="00B268E5" w:rsidRPr="00851210">
              <w:rPr>
                <w:rFonts w:ascii="Arial" w:hAnsi="Arial" w:cs="Arial"/>
              </w:rPr>
              <w:t>has</w:t>
            </w:r>
            <w:r w:rsidRPr="00851210">
              <w:rPr>
                <w:rFonts w:ascii="Arial" w:hAnsi="Arial" w:cs="Arial"/>
              </w:rPr>
              <w:t xml:space="preserve"> to </w:t>
            </w:r>
            <w:r w:rsidR="004D577C" w:rsidRPr="00851210">
              <w:rPr>
                <w:rFonts w:ascii="Arial" w:hAnsi="Arial" w:cs="Arial"/>
              </w:rPr>
              <w:t xml:space="preserve">be </w:t>
            </w:r>
            <w:r w:rsidRPr="00851210">
              <w:rPr>
                <w:rFonts w:ascii="Arial" w:hAnsi="Arial" w:cs="Arial"/>
              </w:rPr>
              <w:t>one of them.</w:t>
            </w:r>
          </w:p>
          <w:p w:rsidR="00B357A0" w:rsidRPr="00851210" w:rsidRDefault="00B357A0" w:rsidP="0074278F">
            <w:pPr>
              <w:pStyle w:val="a9"/>
              <w:rPr>
                <w:rFonts w:ascii="Arial" w:hAnsi="Arial" w:cs="Arial"/>
              </w:rPr>
            </w:pPr>
          </w:p>
          <w:p w:rsidR="0074278F" w:rsidRPr="00851210" w:rsidRDefault="0074278F" w:rsidP="0074278F">
            <w:pPr>
              <w:pStyle w:val="a9"/>
              <w:rPr>
                <w:rFonts w:ascii="Arial" w:hAnsi="Arial" w:cs="Arial"/>
              </w:rPr>
            </w:pPr>
            <w:r w:rsidRPr="00851210">
              <w:rPr>
                <w:rFonts w:ascii="Arial" w:hAnsi="Arial" w:cs="Arial"/>
              </w:rPr>
              <w:t>where:</w:t>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B32482" w:rsidRPr="00851210">
              <w:rPr>
                <w:rFonts w:ascii="Arial" w:hAnsi="Arial" w:cs="Arial"/>
              </w:rPr>
              <w:t xml:space="preserve"> </w:t>
            </w:r>
            <w:r w:rsidRPr="00851210">
              <w:rPr>
                <w:rFonts w:ascii="Arial" w:hAnsi="Arial" w:cs="Arial"/>
              </w:rPr>
              <w:t>&lt;state&gt;:= {ON</w:t>
            </w:r>
            <w:r w:rsidR="004D74EB" w:rsidRPr="00851210">
              <w:rPr>
                <w:rFonts w:ascii="Arial" w:hAnsi="Arial" w:cs="Arial"/>
              </w:rPr>
              <w:t xml:space="preserve">, </w:t>
            </w:r>
            <w:r w:rsidRPr="00851210">
              <w:rPr>
                <w:rFonts w:ascii="Arial" w:hAnsi="Arial" w:cs="Arial"/>
              </w:rPr>
              <w:t>OFF}</w:t>
            </w:r>
          </w:p>
          <w:p w:rsidR="0074278F" w:rsidRPr="00851210" w:rsidRDefault="0074278F" w:rsidP="0074278F">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B32482" w:rsidRPr="00851210">
              <w:rPr>
                <w:rFonts w:ascii="Arial" w:hAnsi="Arial" w:cs="Arial"/>
              </w:rPr>
              <w:t xml:space="preserve"> </w:t>
            </w:r>
            <w:r w:rsidRPr="00851210">
              <w:rPr>
                <w:rFonts w:ascii="Arial" w:hAnsi="Arial" w:cs="Arial"/>
              </w:rPr>
              <w:t>&lt;time&gt;:= {</w:t>
            </w:r>
            <w:r w:rsidR="002064B0" w:rsidRPr="00851210">
              <w:rPr>
                <w:rFonts w:ascii="Arial" w:hAnsi="Arial" w:cs="Arial"/>
              </w:rPr>
              <w:t xml:space="preserve"> Default unit is "S". Value depends on the model.</w:t>
            </w:r>
            <w:r w:rsidRPr="00851210">
              <w:rPr>
                <w:rFonts w:ascii="Arial" w:hAnsi="Arial" w:cs="Arial"/>
              </w:rPr>
              <w:t>}</w:t>
            </w:r>
          </w:p>
          <w:p w:rsidR="0074278F" w:rsidRPr="00851210" w:rsidRDefault="0074278F" w:rsidP="00B32482">
            <w:pPr>
              <w:pStyle w:val="a9"/>
              <w:ind w:leftChars="1000" w:left="2100" w:firstLineChars="250" w:firstLine="525"/>
              <w:rPr>
                <w:rFonts w:ascii="Arial" w:hAnsi="Arial" w:cs="Arial"/>
              </w:rPr>
            </w:pPr>
            <w:r w:rsidRPr="00851210">
              <w:rPr>
                <w:rFonts w:ascii="Arial" w:hAnsi="Arial" w:cs="Arial"/>
              </w:rPr>
              <w:t>&lt;stop frequency&gt; :={ the same with basic wave frequency}</w:t>
            </w:r>
          </w:p>
          <w:p w:rsidR="0074278F" w:rsidRPr="00851210" w:rsidRDefault="0074278F" w:rsidP="00B32482">
            <w:pPr>
              <w:pStyle w:val="a9"/>
              <w:ind w:leftChars="1000" w:left="2100" w:firstLineChars="250" w:firstLine="525"/>
              <w:rPr>
                <w:rFonts w:ascii="Arial" w:hAnsi="Arial" w:cs="Arial"/>
              </w:rPr>
            </w:pPr>
            <w:r w:rsidRPr="00851210">
              <w:rPr>
                <w:rFonts w:ascii="Arial" w:hAnsi="Arial" w:cs="Arial"/>
              </w:rPr>
              <w:t>&lt;start frequency&gt; :={ the same with basic wave frequency}</w:t>
            </w:r>
          </w:p>
          <w:p w:rsidR="0074278F" w:rsidRPr="00851210" w:rsidRDefault="0074278F" w:rsidP="0074278F">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B32482" w:rsidRPr="00851210">
              <w:rPr>
                <w:rFonts w:ascii="Arial" w:hAnsi="Arial" w:cs="Arial"/>
              </w:rPr>
              <w:t xml:space="preserve"> </w:t>
            </w:r>
            <w:r w:rsidRPr="00851210">
              <w:rPr>
                <w:rFonts w:ascii="Arial" w:hAnsi="Arial" w:cs="Arial"/>
              </w:rPr>
              <w:t>&lt;trigger src&gt;:= {EXT,</w:t>
            </w:r>
            <w:r w:rsidR="00B558B8" w:rsidRPr="00851210">
              <w:rPr>
                <w:rFonts w:ascii="Arial" w:hAnsi="Arial" w:cs="Arial"/>
              </w:rPr>
              <w:t xml:space="preserve"> </w:t>
            </w:r>
            <w:r w:rsidRPr="00851210">
              <w:rPr>
                <w:rFonts w:ascii="Arial" w:hAnsi="Arial" w:cs="Arial"/>
              </w:rPr>
              <w:t>INT,</w:t>
            </w:r>
            <w:r w:rsidR="00B558B8" w:rsidRPr="00851210">
              <w:rPr>
                <w:rFonts w:ascii="Arial" w:hAnsi="Arial" w:cs="Arial"/>
              </w:rPr>
              <w:t xml:space="preserve"> </w:t>
            </w:r>
            <w:r w:rsidRPr="00851210">
              <w:rPr>
                <w:rFonts w:ascii="Arial" w:hAnsi="Arial" w:cs="Arial"/>
              </w:rPr>
              <w:t>MAN}</w:t>
            </w:r>
          </w:p>
          <w:p w:rsidR="0074278F" w:rsidRPr="00851210" w:rsidRDefault="0074278F" w:rsidP="0074278F">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B32482" w:rsidRPr="00851210">
              <w:rPr>
                <w:rFonts w:ascii="Arial" w:hAnsi="Arial" w:cs="Arial"/>
              </w:rPr>
              <w:t xml:space="preserve"> </w:t>
            </w:r>
            <w:r w:rsidRPr="00851210">
              <w:rPr>
                <w:rFonts w:ascii="Arial" w:hAnsi="Arial" w:cs="Arial"/>
              </w:rPr>
              <w:t>&lt;trigger mode&gt;:= {ON,</w:t>
            </w:r>
            <w:r w:rsidR="004D2BF1" w:rsidRPr="00851210">
              <w:rPr>
                <w:rFonts w:ascii="Arial" w:hAnsi="Arial" w:cs="Arial"/>
              </w:rPr>
              <w:t xml:space="preserve"> </w:t>
            </w:r>
            <w:r w:rsidRPr="00851210">
              <w:rPr>
                <w:rFonts w:ascii="Arial" w:hAnsi="Arial" w:cs="Arial"/>
              </w:rPr>
              <w:t>OFF}</w:t>
            </w:r>
          </w:p>
          <w:p w:rsidR="0074278F" w:rsidRPr="00851210" w:rsidRDefault="0074278F" w:rsidP="0074278F">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B32482" w:rsidRPr="00851210">
              <w:rPr>
                <w:rFonts w:ascii="Arial" w:hAnsi="Arial" w:cs="Arial"/>
              </w:rPr>
              <w:t xml:space="preserve"> </w:t>
            </w:r>
            <w:r w:rsidRPr="00851210">
              <w:rPr>
                <w:rFonts w:ascii="Arial" w:hAnsi="Arial" w:cs="Arial"/>
              </w:rPr>
              <w:t>&lt;sweep mod&gt;:= {LINE,</w:t>
            </w:r>
            <w:r w:rsidR="004D2BF1" w:rsidRPr="00851210">
              <w:rPr>
                <w:rFonts w:ascii="Arial" w:hAnsi="Arial" w:cs="Arial"/>
              </w:rPr>
              <w:t xml:space="preserve"> </w:t>
            </w:r>
            <w:r w:rsidRPr="00851210">
              <w:rPr>
                <w:rFonts w:ascii="Arial" w:hAnsi="Arial" w:cs="Arial"/>
              </w:rPr>
              <w:t>LOG}</w:t>
            </w:r>
          </w:p>
          <w:p w:rsidR="0074278F" w:rsidRPr="00851210" w:rsidRDefault="0074278F" w:rsidP="0074278F">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B32482" w:rsidRPr="00851210">
              <w:rPr>
                <w:rFonts w:ascii="Arial" w:hAnsi="Arial" w:cs="Arial"/>
              </w:rPr>
              <w:t xml:space="preserve"> </w:t>
            </w:r>
            <w:r w:rsidRPr="00851210">
              <w:rPr>
                <w:rFonts w:ascii="Arial" w:hAnsi="Arial" w:cs="Arial"/>
              </w:rPr>
              <w:t>&lt;direction&gt;:= {UP,</w:t>
            </w:r>
            <w:r w:rsidR="00795FD4" w:rsidRPr="00851210">
              <w:rPr>
                <w:rFonts w:ascii="Arial" w:hAnsi="Arial" w:cs="Arial"/>
              </w:rPr>
              <w:t xml:space="preserve"> </w:t>
            </w:r>
            <w:r w:rsidRPr="00851210">
              <w:rPr>
                <w:rFonts w:ascii="Arial" w:hAnsi="Arial" w:cs="Arial"/>
              </w:rPr>
              <w:t>DOWN}</w:t>
            </w:r>
          </w:p>
          <w:p w:rsidR="0074278F" w:rsidRPr="00851210" w:rsidRDefault="0074278F" w:rsidP="0074278F">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B32482" w:rsidRPr="00851210">
              <w:rPr>
                <w:rFonts w:ascii="Arial" w:hAnsi="Arial" w:cs="Arial"/>
              </w:rPr>
              <w:t xml:space="preserve"> </w:t>
            </w:r>
            <w:r w:rsidRPr="00851210">
              <w:rPr>
                <w:rFonts w:ascii="Arial" w:hAnsi="Arial" w:cs="Arial"/>
              </w:rPr>
              <w:t>&lt;edge&gt;:={RISE, FALL}</w:t>
            </w:r>
          </w:p>
          <w:p w:rsidR="0074278F" w:rsidRPr="00851210" w:rsidRDefault="0074278F" w:rsidP="00B32482">
            <w:pPr>
              <w:pStyle w:val="a9"/>
              <w:ind w:leftChars="1200" w:left="2520" w:firstLineChars="50" w:firstLine="105"/>
              <w:rPr>
                <w:rFonts w:ascii="Arial" w:hAnsi="Arial" w:cs="Arial"/>
              </w:rPr>
            </w:pPr>
            <w:r w:rsidRPr="00851210">
              <w:rPr>
                <w:rFonts w:ascii="Arial" w:hAnsi="Arial" w:cs="Arial"/>
              </w:rPr>
              <w:t xml:space="preserve">&lt;wave type&gt;:={SINE ,SQUARE, RAMP, ARB} </w:t>
            </w:r>
          </w:p>
          <w:p w:rsidR="00D713E7" w:rsidRPr="00851210" w:rsidRDefault="00D713E7" w:rsidP="00B32482">
            <w:pPr>
              <w:pStyle w:val="a9"/>
              <w:ind w:leftChars="1250" w:left="2625"/>
              <w:rPr>
                <w:rFonts w:ascii="Arial" w:hAnsi="Arial" w:cs="Arial"/>
              </w:rPr>
            </w:pPr>
            <w:r w:rsidRPr="00851210">
              <w:rPr>
                <w:rFonts w:ascii="Arial" w:hAnsi="Arial" w:cs="Arial"/>
              </w:rPr>
              <w:t>&lt;frequency</w:t>
            </w:r>
            <w:r w:rsidR="00D737C0" w:rsidRPr="00851210">
              <w:rPr>
                <w:rFonts w:ascii="Arial" w:hAnsi="Arial" w:cs="Arial"/>
              </w:rPr>
              <w:t>&gt; :</w:t>
            </w:r>
            <w:r w:rsidRPr="00851210">
              <w:rPr>
                <w:rFonts w:ascii="Arial" w:hAnsi="Arial" w:cs="Arial"/>
              </w:rPr>
              <w:t>=</w:t>
            </w:r>
            <w:r w:rsidR="00D737C0" w:rsidRPr="00851210">
              <w:rPr>
                <w:rFonts w:ascii="Arial" w:hAnsi="Arial" w:cs="Arial"/>
              </w:rPr>
              <w:t>{ Default</w:t>
            </w:r>
            <w:r w:rsidRPr="00851210">
              <w:rPr>
                <w:rFonts w:ascii="Arial" w:hAnsi="Arial" w:cs="Arial"/>
              </w:rPr>
              <w:t xml:space="preserve"> unit is "H</w:t>
            </w:r>
            <w:r w:rsidR="005C6D98" w:rsidRPr="00851210">
              <w:rPr>
                <w:rFonts w:ascii="Arial" w:hAnsi="Arial" w:cs="Arial"/>
              </w:rPr>
              <w:t>z</w:t>
            </w:r>
            <w:r w:rsidRPr="00851210">
              <w:rPr>
                <w:rFonts w:ascii="Arial" w:hAnsi="Arial" w:cs="Arial"/>
              </w:rPr>
              <w:t xml:space="preserve">". Value depends on the </w:t>
            </w:r>
            <w:r w:rsidR="00713B49" w:rsidRPr="00851210">
              <w:rPr>
                <w:rFonts w:ascii="Arial" w:hAnsi="Arial" w:cs="Arial"/>
              </w:rPr>
              <w:t>model</w:t>
            </w:r>
            <w:r w:rsidRPr="00851210">
              <w:rPr>
                <w:rFonts w:ascii="Arial" w:hAnsi="Arial" w:cs="Arial"/>
              </w:rPr>
              <w:t>.}</w:t>
            </w:r>
          </w:p>
          <w:p w:rsidR="00D713E7" w:rsidRPr="00851210" w:rsidRDefault="00D713E7" w:rsidP="00B32482">
            <w:pPr>
              <w:pStyle w:val="a9"/>
              <w:ind w:leftChars="1200" w:left="2520" w:firstLineChars="50" w:firstLine="105"/>
              <w:rPr>
                <w:rFonts w:ascii="Arial" w:hAnsi="Arial" w:cs="Arial"/>
              </w:rPr>
            </w:pPr>
            <w:r w:rsidRPr="00851210">
              <w:rPr>
                <w:rFonts w:ascii="Arial" w:hAnsi="Arial" w:cs="Arial"/>
              </w:rPr>
              <w:t>&lt;</w:t>
            </w:r>
            <w:r w:rsidR="009529BA" w:rsidRPr="00851210">
              <w:rPr>
                <w:rFonts w:ascii="Arial" w:hAnsi="Arial" w:cs="Arial"/>
              </w:rPr>
              <w:t>amplitude</w:t>
            </w:r>
            <w:r w:rsidR="008D11F3" w:rsidRPr="00851210">
              <w:rPr>
                <w:rFonts w:ascii="Arial" w:hAnsi="Arial" w:cs="Arial"/>
              </w:rPr>
              <w:t>&gt; :</w:t>
            </w:r>
            <w:r w:rsidRPr="00851210">
              <w:rPr>
                <w:rFonts w:ascii="Arial" w:hAnsi="Arial" w:cs="Arial"/>
              </w:rPr>
              <w:t>=</w:t>
            </w:r>
            <w:r w:rsidR="002D4B29" w:rsidRPr="00851210">
              <w:rPr>
                <w:rFonts w:ascii="Arial" w:hAnsi="Arial" w:cs="Arial"/>
              </w:rPr>
              <w:t>{ Default</w:t>
            </w:r>
            <w:r w:rsidRPr="00851210">
              <w:rPr>
                <w:rFonts w:ascii="Arial" w:hAnsi="Arial" w:cs="Arial"/>
              </w:rPr>
              <w:t xml:space="preserve"> unit is "V". Value depends on the </w:t>
            </w:r>
            <w:r w:rsidR="00683922" w:rsidRPr="00851210">
              <w:rPr>
                <w:rFonts w:ascii="Arial" w:hAnsi="Arial" w:cs="Arial"/>
              </w:rPr>
              <w:t>model</w:t>
            </w:r>
            <w:r w:rsidRPr="00851210">
              <w:rPr>
                <w:rFonts w:ascii="Arial" w:hAnsi="Arial" w:cs="Arial"/>
              </w:rPr>
              <w:t>.}</w:t>
            </w:r>
          </w:p>
          <w:p w:rsidR="00D713E7" w:rsidRPr="00851210" w:rsidRDefault="00237569" w:rsidP="00B32482">
            <w:pPr>
              <w:pStyle w:val="a9"/>
              <w:ind w:leftChars="1200" w:left="2520" w:firstLineChars="50" w:firstLine="105"/>
              <w:rPr>
                <w:rFonts w:ascii="Arial" w:hAnsi="Arial" w:cs="Arial"/>
              </w:rPr>
            </w:pPr>
            <w:r w:rsidRPr="00851210">
              <w:rPr>
                <w:rFonts w:ascii="Arial" w:hAnsi="Arial" w:cs="Arial"/>
              </w:rPr>
              <w:t>&lt;offset</w:t>
            </w:r>
            <w:r w:rsidR="002D4B29" w:rsidRPr="00851210">
              <w:rPr>
                <w:rFonts w:ascii="Arial" w:hAnsi="Arial" w:cs="Arial"/>
              </w:rPr>
              <w:t>&gt; :</w:t>
            </w:r>
            <w:r w:rsidRPr="00851210">
              <w:rPr>
                <w:rFonts w:ascii="Arial" w:hAnsi="Arial" w:cs="Arial"/>
              </w:rPr>
              <w:t>={ Default unit is "V", Value depends on the model.</w:t>
            </w:r>
            <w:r w:rsidR="00D713E7" w:rsidRPr="00851210">
              <w:rPr>
                <w:rFonts w:ascii="Arial" w:hAnsi="Arial" w:cs="Arial"/>
              </w:rPr>
              <w:t>}</w:t>
            </w:r>
          </w:p>
          <w:p w:rsidR="00D713E7" w:rsidRPr="00851210" w:rsidRDefault="00D713E7" w:rsidP="00B32482">
            <w:pPr>
              <w:pStyle w:val="a9"/>
              <w:ind w:leftChars="1200" w:left="2520" w:firstLineChars="50" w:firstLine="105"/>
              <w:rPr>
                <w:rFonts w:ascii="Arial" w:hAnsi="Arial" w:cs="Arial"/>
              </w:rPr>
            </w:pPr>
            <w:r w:rsidRPr="00851210">
              <w:rPr>
                <w:rFonts w:ascii="Arial" w:hAnsi="Arial" w:cs="Arial"/>
              </w:rPr>
              <w:t xml:space="preserve">&lt;duty&gt;:= {0% to </w:t>
            </w:r>
            <w:r w:rsidR="00285033" w:rsidRPr="00851210">
              <w:rPr>
                <w:rFonts w:ascii="Arial" w:hAnsi="Arial" w:cs="Arial"/>
              </w:rPr>
              <w:t>100 %</w:t>
            </w:r>
            <w:r w:rsidR="007B036A" w:rsidRPr="00851210">
              <w:rPr>
                <w:rFonts w:ascii="Arial" w:hAnsi="Arial" w:cs="Arial"/>
              </w:rPr>
              <w:t>.}</w:t>
            </w:r>
          </w:p>
          <w:p w:rsidR="00D713E7" w:rsidRPr="00851210" w:rsidRDefault="00D713E7" w:rsidP="00B32482">
            <w:pPr>
              <w:pStyle w:val="a9"/>
              <w:ind w:leftChars="1200" w:left="2520" w:firstLineChars="50" w:firstLine="105"/>
              <w:rPr>
                <w:rFonts w:ascii="Arial" w:hAnsi="Arial" w:cs="Arial"/>
              </w:rPr>
            </w:pPr>
            <w:r w:rsidRPr="00851210">
              <w:rPr>
                <w:rFonts w:ascii="Arial" w:hAnsi="Arial" w:cs="Arial"/>
              </w:rPr>
              <w:t>&lt;symmetry&gt;:={ 0% to 100%}</w:t>
            </w:r>
          </w:p>
          <w:p w:rsidR="009028A7" w:rsidRPr="00851210" w:rsidRDefault="009028A7" w:rsidP="009028A7">
            <w:pPr>
              <w:pStyle w:val="a9"/>
              <w:ind w:firstLineChars="1250" w:firstLine="2625"/>
              <w:rPr>
                <w:rFonts w:ascii="Arial" w:hAnsi="Arial" w:cs="Arial"/>
              </w:rPr>
            </w:pPr>
            <w:r w:rsidRPr="00851210">
              <w:rPr>
                <w:rFonts w:ascii="Arial" w:hAnsi="Arial" w:cs="Arial"/>
              </w:rPr>
              <w:t>&lt;phase&gt;:={ Value depends on the model.}</w:t>
            </w:r>
          </w:p>
          <w:p w:rsidR="001F3127" w:rsidRPr="00851210" w:rsidRDefault="001F3127" w:rsidP="00306D38">
            <w:pPr>
              <w:pStyle w:val="a9"/>
              <w:ind w:leftChars="1200" w:left="2520"/>
              <w:rPr>
                <w:rFonts w:ascii="Arial" w:hAnsi="Arial" w:cs="Arial"/>
              </w:rPr>
            </w:pPr>
          </w:p>
          <w:p w:rsidR="00430A9A" w:rsidRPr="00851210" w:rsidRDefault="001F3127" w:rsidP="00B32482">
            <w:pPr>
              <w:pStyle w:val="a9"/>
              <w:ind w:firstLineChars="1250" w:firstLine="2625"/>
              <w:rPr>
                <w:rFonts w:ascii="Arial" w:hAnsi="Arial" w:cs="Arial"/>
                <w:b/>
                <w:bCs/>
                <w:sz w:val="44"/>
              </w:rPr>
            </w:pPr>
            <w:r w:rsidRPr="00851210">
              <w:rPr>
                <w:rFonts w:ascii="Arial" w:hAnsi="Arial" w:cs="Arial"/>
              </w:rPr>
              <w:t>Note:</w:t>
            </w:r>
          </w:p>
          <w:p w:rsidR="001F3127" w:rsidRPr="00851210" w:rsidRDefault="001F3127" w:rsidP="00B32482">
            <w:pPr>
              <w:pStyle w:val="a9"/>
              <w:ind w:firstLineChars="1250" w:firstLine="2625"/>
              <w:rPr>
                <w:rFonts w:ascii="Arial" w:hAnsi="Arial" w:cs="Arial"/>
              </w:rPr>
            </w:pPr>
            <w:r w:rsidRPr="00851210">
              <w:rPr>
                <w:rFonts w:ascii="Arial" w:hAnsi="Arial" w:cs="Arial"/>
              </w:rPr>
              <w:t xml:space="preserve">There are </w:t>
            </w:r>
            <w:r w:rsidR="006A1055" w:rsidRPr="00851210">
              <w:rPr>
                <w:rFonts w:ascii="Arial" w:hAnsi="Arial" w:cs="Arial"/>
              </w:rPr>
              <w:t>some</w:t>
            </w:r>
            <w:r w:rsidRPr="00851210">
              <w:rPr>
                <w:rFonts w:ascii="Arial" w:hAnsi="Arial" w:cs="Arial"/>
              </w:rPr>
              <w:t xml:space="preserve"> </w:t>
            </w:r>
            <w:r w:rsidR="00237FF8" w:rsidRPr="00851210">
              <w:rPr>
                <w:rFonts w:ascii="Arial" w:hAnsi="Arial" w:cs="Arial"/>
              </w:rPr>
              <w:t>parameters</w:t>
            </w:r>
            <w:r w:rsidRPr="00851210">
              <w:rPr>
                <w:rFonts w:ascii="Arial" w:hAnsi="Arial" w:cs="Arial"/>
              </w:rPr>
              <w:t xml:space="preserve"> Value depends on the </w:t>
            </w:r>
            <w:r w:rsidR="00661AA5" w:rsidRPr="00851210">
              <w:rPr>
                <w:rFonts w:ascii="Arial" w:hAnsi="Arial" w:cs="Arial"/>
              </w:rPr>
              <w:t>model</w:t>
            </w:r>
            <w:r w:rsidRPr="00851210">
              <w:rPr>
                <w:rFonts w:ascii="Arial" w:hAnsi="Arial" w:cs="Arial"/>
              </w:rPr>
              <w:t>,</w:t>
            </w:r>
          </w:p>
          <w:p w:rsidR="001F3127" w:rsidRPr="00851210" w:rsidRDefault="001F3127" w:rsidP="00B32482">
            <w:pPr>
              <w:pStyle w:val="a9"/>
              <w:ind w:leftChars="1200" w:left="2520" w:firstLineChars="50" w:firstLine="105"/>
              <w:rPr>
                <w:rFonts w:ascii="Arial" w:hAnsi="Arial" w:cs="Arial"/>
              </w:rPr>
            </w:pPr>
            <w:r w:rsidRPr="00851210">
              <w:rPr>
                <w:rFonts w:ascii="Arial" w:hAnsi="Arial" w:cs="Arial"/>
              </w:rPr>
              <w:t>You can read version datasheet.</w:t>
            </w:r>
          </w:p>
          <w:p w:rsidR="0074278F" w:rsidRPr="00851210" w:rsidRDefault="0074278F" w:rsidP="006D4CB4">
            <w:pPr>
              <w:pStyle w:val="a9"/>
              <w:rPr>
                <w:rFonts w:ascii="Arial" w:hAnsi="Arial" w:cs="Arial"/>
              </w:rPr>
            </w:pPr>
          </w:p>
        </w:tc>
      </w:tr>
      <w:tr w:rsidR="0074278F" w:rsidRPr="00851210" w:rsidTr="00BF50B6">
        <w:tc>
          <w:tcPr>
            <w:tcW w:w="2660" w:type="dxa"/>
          </w:tcPr>
          <w:p w:rsidR="0074278F" w:rsidRPr="00851210" w:rsidRDefault="0074278F" w:rsidP="006D4CB4">
            <w:pPr>
              <w:pStyle w:val="a9"/>
              <w:rPr>
                <w:rFonts w:ascii="Arial" w:hAnsi="Arial" w:cs="Arial"/>
                <w:b/>
              </w:rPr>
            </w:pPr>
            <w:r w:rsidRPr="00851210">
              <w:rPr>
                <w:rFonts w:ascii="Arial" w:hAnsi="Arial" w:cs="Arial"/>
                <w:b/>
              </w:rPr>
              <w:lastRenderedPageBreak/>
              <w:t>QUERY SYNTAX</w:t>
            </w:r>
          </w:p>
        </w:tc>
        <w:tc>
          <w:tcPr>
            <w:tcW w:w="6237" w:type="dxa"/>
          </w:tcPr>
          <w:p w:rsidR="0074278F" w:rsidRPr="00851210" w:rsidDel="00B32482" w:rsidRDefault="0074278F" w:rsidP="006D4CB4">
            <w:pPr>
              <w:pStyle w:val="a9"/>
              <w:rPr>
                <w:del w:id="160" w:author="admin" w:date="2015-07-02T10:50:00Z"/>
                <w:rFonts w:ascii="Arial" w:hAnsi="Arial" w:cs="Arial"/>
              </w:rPr>
            </w:pPr>
            <w:r w:rsidRPr="00851210">
              <w:rPr>
                <w:rFonts w:ascii="Arial" w:hAnsi="Arial" w:cs="Arial"/>
              </w:rPr>
              <w:t>&lt;channel&gt;</w:t>
            </w:r>
            <w:r w:rsidR="006E1E37" w:rsidRPr="00851210">
              <w:rPr>
                <w:rFonts w:ascii="Arial" w:hAnsi="Arial" w:cs="Arial"/>
              </w:rPr>
              <w:t>: SWWV (</w:t>
            </w:r>
            <w:r w:rsidRPr="00851210">
              <w:rPr>
                <w:rFonts w:ascii="Arial" w:hAnsi="Arial" w:cs="Arial"/>
              </w:rPr>
              <w:t>SWeepWaVe</w:t>
            </w:r>
            <w:r w:rsidR="002F72C7" w:rsidRPr="00851210">
              <w:rPr>
                <w:rFonts w:ascii="Arial" w:hAnsi="Arial" w:cs="Arial"/>
              </w:rPr>
              <w:t>)</w:t>
            </w:r>
            <w:r w:rsidRPr="00851210">
              <w:rPr>
                <w:rFonts w:ascii="Arial" w:hAnsi="Arial" w:cs="Arial"/>
              </w:rPr>
              <w:t xml:space="preserve">? </w:t>
            </w:r>
          </w:p>
          <w:p w:rsidR="0074278F" w:rsidRPr="00851210" w:rsidRDefault="0074278F" w:rsidP="006D4CB4">
            <w:pPr>
              <w:pStyle w:val="a9"/>
              <w:rPr>
                <w:rFonts w:ascii="Arial" w:hAnsi="Arial" w:cs="Arial"/>
              </w:rPr>
            </w:pPr>
            <w:r w:rsidRPr="00851210">
              <w:rPr>
                <w:rFonts w:ascii="Arial" w:hAnsi="Arial" w:cs="Arial"/>
              </w:rPr>
              <w:t>&lt;channel&gt;:={C1, C2}</w:t>
            </w:r>
          </w:p>
          <w:p w:rsidR="0074278F" w:rsidRPr="00851210" w:rsidRDefault="0074278F" w:rsidP="006D4CB4">
            <w:pPr>
              <w:pStyle w:val="a9"/>
              <w:rPr>
                <w:rFonts w:ascii="Arial" w:hAnsi="Arial" w:cs="Arial"/>
              </w:rPr>
            </w:pPr>
          </w:p>
        </w:tc>
      </w:tr>
      <w:tr w:rsidR="0074278F" w:rsidRPr="00851210" w:rsidTr="00BF50B6">
        <w:tc>
          <w:tcPr>
            <w:tcW w:w="2660" w:type="dxa"/>
          </w:tcPr>
          <w:p w:rsidR="0074278F" w:rsidRPr="00851210" w:rsidRDefault="0074278F" w:rsidP="006D4CB4">
            <w:pPr>
              <w:pStyle w:val="a9"/>
              <w:rPr>
                <w:rFonts w:ascii="Arial" w:hAnsi="Arial" w:cs="Arial"/>
                <w:b/>
              </w:rPr>
            </w:pPr>
            <w:r w:rsidRPr="00851210">
              <w:rPr>
                <w:rFonts w:ascii="Arial" w:hAnsi="Arial" w:cs="Arial"/>
                <w:b/>
              </w:rPr>
              <w:t>RESPONSE FORMAT</w:t>
            </w:r>
          </w:p>
        </w:tc>
        <w:tc>
          <w:tcPr>
            <w:tcW w:w="6237" w:type="dxa"/>
          </w:tcPr>
          <w:p w:rsidR="0074278F" w:rsidRPr="00851210" w:rsidRDefault="0074278F" w:rsidP="006D4CB4">
            <w:pPr>
              <w:autoSpaceDE w:val="0"/>
              <w:autoSpaceDN w:val="0"/>
              <w:adjustRightInd w:val="0"/>
              <w:jc w:val="left"/>
              <w:rPr>
                <w:ins w:id="161" w:author="Jason.Xia" w:date="2014-11-07T11:25:00Z"/>
                <w:rFonts w:ascii="Arial" w:hAnsi="Arial" w:cs="Arial"/>
              </w:rPr>
            </w:pPr>
            <w:r w:rsidRPr="00851210">
              <w:rPr>
                <w:rFonts w:ascii="Arial" w:hAnsi="Arial" w:cs="Arial"/>
              </w:rPr>
              <w:t>&lt;parameter</w:t>
            </w:r>
            <w:r w:rsidR="002E1D25" w:rsidRPr="00851210">
              <w:rPr>
                <w:rFonts w:ascii="Arial" w:hAnsi="Arial" w:cs="Arial"/>
              </w:rPr>
              <w:t>&gt; :</w:t>
            </w:r>
            <w:r w:rsidRPr="00851210">
              <w:rPr>
                <w:rFonts w:ascii="Arial" w:hAnsi="Arial" w:cs="Arial"/>
              </w:rPr>
              <w:t>=</w:t>
            </w:r>
            <w:r w:rsidR="00344225" w:rsidRPr="00851210">
              <w:rPr>
                <w:rFonts w:ascii="Arial" w:hAnsi="Arial" w:cs="Arial"/>
              </w:rPr>
              <w:t>{ Return</w:t>
            </w:r>
            <w:r w:rsidRPr="00851210">
              <w:rPr>
                <w:rFonts w:ascii="Arial" w:hAnsi="Arial" w:cs="Arial"/>
              </w:rPr>
              <w:t xml:space="preserve"> all parameter</w:t>
            </w:r>
            <w:r w:rsidR="00C31B0C" w:rsidRPr="00851210">
              <w:rPr>
                <w:rFonts w:ascii="Arial" w:hAnsi="Arial" w:cs="Arial"/>
              </w:rPr>
              <w:t>s</w:t>
            </w:r>
            <w:r w:rsidRPr="00851210">
              <w:rPr>
                <w:rFonts w:ascii="Arial" w:hAnsi="Arial" w:cs="Arial"/>
              </w:rPr>
              <w:t xml:space="preserve"> of the current sweep wave.}</w:t>
            </w:r>
          </w:p>
          <w:p w:rsidR="00B357A0" w:rsidRPr="00851210" w:rsidRDefault="00B357A0" w:rsidP="006D4CB4">
            <w:pPr>
              <w:autoSpaceDE w:val="0"/>
              <w:autoSpaceDN w:val="0"/>
              <w:adjustRightInd w:val="0"/>
              <w:jc w:val="left"/>
              <w:rPr>
                <w:rFonts w:ascii="Arial" w:hAnsi="Arial" w:cs="Arial"/>
              </w:rPr>
            </w:pPr>
          </w:p>
        </w:tc>
      </w:tr>
      <w:tr w:rsidR="0074278F" w:rsidRPr="00851210" w:rsidTr="00BF50B6">
        <w:tc>
          <w:tcPr>
            <w:tcW w:w="2660" w:type="dxa"/>
          </w:tcPr>
          <w:p w:rsidR="0074278F" w:rsidRPr="00851210" w:rsidRDefault="0074278F" w:rsidP="006D4CB4">
            <w:pPr>
              <w:pStyle w:val="a9"/>
              <w:rPr>
                <w:rFonts w:ascii="Arial" w:hAnsi="Arial" w:cs="Arial"/>
                <w:b/>
              </w:rPr>
            </w:pPr>
            <w:r w:rsidRPr="00851210">
              <w:rPr>
                <w:rFonts w:ascii="Arial" w:hAnsi="Arial" w:cs="Arial"/>
                <w:b/>
              </w:rPr>
              <w:t>EXAMPLE</w:t>
            </w:r>
          </w:p>
        </w:tc>
        <w:tc>
          <w:tcPr>
            <w:tcW w:w="6237" w:type="dxa"/>
          </w:tcPr>
          <w:p w:rsidR="0074278F" w:rsidRPr="00851210" w:rsidRDefault="00BF50B6" w:rsidP="0074278F">
            <w:pPr>
              <w:pStyle w:val="a9"/>
              <w:rPr>
                <w:rFonts w:ascii="Arial" w:hAnsi="Arial" w:cs="Arial"/>
              </w:rPr>
            </w:pPr>
            <w:r w:rsidRPr="00851210">
              <w:rPr>
                <w:rFonts w:ascii="Arial" w:hAnsi="Arial" w:cs="Arial"/>
              </w:rPr>
              <w:t xml:space="preserve">Set </w:t>
            </w:r>
            <w:r w:rsidR="0074278F" w:rsidRPr="00851210">
              <w:rPr>
                <w:rFonts w:ascii="Arial" w:hAnsi="Arial" w:cs="Arial"/>
              </w:rPr>
              <w:t>channel one sweep time to 1 S.</w:t>
            </w:r>
          </w:p>
          <w:p w:rsidR="0074278F" w:rsidRPr="00851210" w:rsidRDefault="0074278F" w:rsidP="0074278F">
            <w:pPr>
              <w:pStyle w:val="a9"/>
              <w:rPr>
                <w:rFonts w:ascii="Arial" w:hAnsi="Arial" w:cs="Arial"/>
              </w:rPr>
            </w:pPr>
            <w:r w:rsidRPr="00851210">
              <w:rPr>
                <w:rFonts w:ascii="Arial" w:hAnsi="Arial" w:cs="Arial"/>
              </w:rPr>
              <w:t>C1:</w:t>
            </w:r>
            <w:r w:rsidR="002301C7" w:rsidRPr="00851210">
              <w:rPr>
                <w:rFonts w:ascii="Arial" w:hAnsi="Arial" w:cs="Arial"/>
              </w:rPr>
              <w:t xml:space="preserve"> </w:t>
            </w:r>
            <w:r w:rsidRPr="00851210">
              <w:rPr>
                <w:rFonts w:ascii="Arial" w:hAnsi="Arial" w:cs="Arial"/>
              </w:rPr>
              <w:t>SWWV TIME, 1</w:t>
            </w:r>
          </w:p>
          <w:p w:rsidR="0074278F" w:rsidRPr="00851210" w:rsidRDefault="0074278F" w:rsidP="006D4CB4">
            <w:pPr>
              <w:pStyle w:val="a9"/>
              <w:rPr>
                <w:rFonts w:ascii="Arial" w:hAnsi="Arial" w:cs="Arial"/>
              </w:rPr>
            </w:pPr>
          </w:p>
          <w:p w:rsidR="0074278F" w:rsidRPr="00851210" w:rsidRDefault="00BF50B6" w:rsidP="0074278F">
            <w:pPr>
              <w:pStyle w:val="a9"/>
              <w:rPr>
                <w:rFonts w:ascii="Arial" w:hAnsi="Arial" w:cs="Arial"/>
              </w:rPr>
            </w:pPr>
            <w:r w:rsidRPr="00851210">
              <w:rPr>
                <w:rFonts w:ascii="Arial" w:hAnsi="Arial" w:cs="Arial"/>
              </w:rPr>
              <w:t xml:space="preserve">Set </w:t>
            </w:r>
            <w:r w:rsidR="0074278F" w:rsidRPr="00851210">
              <w:rPr>
                <w:rFonts w:ascii="Arial" w:hAnsi="Arial" w:cs="Arial"/>
              </w:rPr>
              <w:t>channel o</w:t>
            </w:r>
            <w:r w:rsidR="00C31B0C" w:rsidRPr="00851210">
              <w:rPr>
                <w:rFonts w:ascii="Arial" w:hAnsi="Arial" w:cs="Arial"/>
              </w:rPr>
              <w:t>ne sweep stop frequency to 1000</w:t>
            </w:r>
            <w:r w:rsidR="00701D23" w:rsidRPr="00851210">
              <w:rPr>
                <w:rFonts w:ascii="Arial" w:hAnsi="Arial" w:cs="Arial"/>
              </w:rPr>
              <w:t xml:space="preserve"> </w:t>
            </w:r>
            <w:r w:rsidR="00C31B0C" w:rsidRPr="00851210">
              <w:rPr>
                <w:rFonts w:ascii="Arial" w:hAnsi="Arial" w:cs="Arial"/>
              </w:rPr>
              <w:t>H</w:t>
            </w:r>
            <w:r w:rsidR="0074278F" w:rsidRPr="00851210">
              <w:rPr>
                <w:rFonts w:ascii="Arial" w:hAnsi="Arial" w:cs="Arial"/>
              </w:rPr>
              <w:t>z.</w:t>
            </w:r>
          </w:p>
          <w:p w:rsidR="0074278F" w:rsidRPr="00851210" w:rsidRDefault="0074278F" w:rsidP="0074278F">
            <w:pPr>
              <w:pStyle w:val="a9"/>
              <w:rPr>
                <w:rFonts w:ascii="Arial" w:hAnsi="Arial" w:cs="Arial"/>
              </w:rPr>
            </w:pPr>
            <w:r w:rsidRPr="00851210">
              <w:rPr>
                <w:rFonts w:ascii="Arial" w:hAnsi="Arial" w:cs="Arial"/>
              </w:rPr>
              <w:t>C1: SWWV STOP, 1000</w:t>
            </w:r>
          </w:p>
          <w:p w:rsidR="0074278F" w:rsidRPr="00851210" w:rsidRDefault="0074278F" w:rsidP="006D4CB4">
            <w:pPr>
              <w:pStyle w:val="a9"/>
              <w:rPr>
                <w:rFonts w:ascii="Arial" w:hAnsi="Arial" w:cs="Arial"/>
              </w:rPr>
            </w:pPr>
          </w:p>
          <w:p w:rsidR="0074278F" w:rsidRPr="00851210" w:rsidRDefault="0074278F" w:rsidP="0074278F">
            <w:pPr>
              <w:pStyle w:val="a9"/>
              <w:ind w:left="2520" w:hangingChars="1200" w:hanging="2520"/>
              <w:rPr>
                <w:rFonts w:ascii="Arial" w:hAnsi="Arial" w:cs="Arial"/>
              </w:rPr>
            </w:pPr>
            <w:r w:rsidRPr="00851210">
              <w:rPr>
                <w:rFonts w:ascii="Arial" w:hAnsi="Arial" w:cs="Arial"/>
              </w:rPr>
              <w:t xml:space="preserve">Read channel one </w:t>
            </w:r>
            <w:r w:rsidR="00392654" w:rsidRPr="00851210">
              <w:rPr>
                <w:rFonts w:ascii="Arial" w:hAnsi="Arial" w:cs="Arial"/>
              </w:rPr>
              <w:t>sweep</w:t>
            </w:r>
            <w:r w:rsidRPr="00851210">
              <w:rPr>
                <w:rFonts w:ascii="Arial" w:hAnsi="Arial" w:cs="Arial"/>
              </w:rPr>
              <w:t xml:space="preserve"> parameters </w:t>
            </w:r>
            <w:r w:rsidR="006B5F14" w:rsidRPr="00851210">
              <w:rPr>
                <w:rFonts w:ascii="Arial" w:hAnsi="Arial" w:cs="Arial"/>
              </w:rPr>
              <w:t>o</w:t>
            </w:r>
            <w:r w:rsidR="00B00BF5" w:rsidRPr="00851210">
              <w:rPr>
                <w:rFonts w:ascii="Arial" w:hAnsi="Arial" w:cs="Arial"/>
              </w:rPr>
              <w:t>f whi</w:t>
            </w:r>
            <w:r w:rsidR="006B5F14" w:rsidRPr="00851210">
              <w:rPr>
                <w:rFonts w:ascii="Arial" w:hAnsi="Arial" w:cs="Arial"/>
              </w:rPr>
              <w:t>ch</w:t>
            </w:r>
            <w:r w:rsidR="003347FC" w:rsidRPr="00851210">
              <w:rPr>
                <w:rFonts w:ascii="Arial" w:hAnsi="Arial" w:cs="Arial"/>
              </w:rPr>
              <w:t xml:space="preserve"> </w:t>
            </w:r>
            <w:r w:rsidRPr="00851210">
              <w:rPr>
                <w:rFonts w:ascii="Arial" w:hAnsi="Arial" w:cs="Arial"/>
              </w:rPr>
              <w:t>STATE is</w:t>
            </w:r>
          </w:p>
          <w:p w:rsidR="0074278F" w:rsidRPr="00851210" w:rsidRDefault="0074278F" w:rsidP="0074278F">
            <w:pPr>
              <w:pStyle w:val="a9"/>
              <w:ind w:left="2520" w:hangingChars="1200" w:hanging="2520"/>
              <w:rPr>
                <w:rFonts w:ascii="Arial" w:hAnsi="Arial" w:cs="Arial"/>
              </w:rPr>
            </w:pPr>
            <w:r w:rsidRPr="00851210">
              <w:rPr>
                <w:rFonts w:ascii="Arial" w:hAnsi="Arial" w:cs="Arial"/>
              </w:rPr>
              <w:t>ON.</w:t>
            </w:r>
          </w:p>
          <w:p w:rsidR="0074278F" w:rsidRPr="00851210" w:rsidRDefault="0074278F" w:rsidP="0074278F">
            <w:pPr>
              <w:pStyle w:val="a9"/>
              <w:rPr>
                <w:rFonts w:ascii="Arial" w:hAnsi="Arial" w:cs="Arial"/>
              </w:rPr>
            </w:pPr>
            <w:r w:rsidRPr="00851210">
              <w:rPr>
                <w:rFonts w:ascii="Arial" w:hAnsi="Arial" w:cs="Arial"/>
              </w:rPr>
              <w:t>C2:</w:t>
            </w:r>
            <w:r w:rsidR="00FC621C" w:rsidRPr="00851210">
              <w:rPr>
                <w:rFonts w:ascii="Arial" w:hAnsi="Arial" w:cs="Arial"/>
              </w:rPr>
              <w:t xml:space="preserve"> </w:t>
            </w:r>
            <w:r w:rsidRPr="00851210">
              <w:rPr>
                <w:rFonts w:ascii="Arial" w:hAnsi="Arial" w:cs="Arial"/>
              </w:rPr>
              <w:t>SWWV?</w:t>
            </w:r>
          </w:p>
          <w:p w:rsidR="0074278F" w:rsidRPr="00851210" w:rsidRDefault="00BF50B6" w:rsidP="0074278F">
            <w:pPr>
              <w:pStyle w:val="a9"/>
              <w:rPr>
                <w:rFonts w:ascii="Arial" w:hAnsi="Arial" w:cs="Arial"/>
              </w:rPr>
            </w:pPr>
            <w:r w:rsidRPr="00851210">
              <w:rPr>
                <w:rFonts w:ascii="Arial" w:hAnsi="Arial" w:cs="Arial"/>
              </w:rPr>
              <w:t>Return</w:t>
            </w:r>
            <w:r w:rsidR="0074278F" w:rsidRPr="00851210">
              <w:rPr>
                <w:rFonts w:ascii="Arial" w:hAnsi="Arial" w:cs="Arial"/>
              </w:rPr>
              <w:t>:</w:t>
            </w:r>
          </w:p>
          <w:p w:rsidR="00232D26" w:rsidRPr="00851210" w:rsidDel="005E654F" w:rsidRDefault="0074278F">
            <w:pPr>
              <w:pStyle w:val="a9"/>
              <w:rPr>
                <w:del w:id="162" w:author="123" w:date="2015-06-24T10:24:00Z"/>
                <w:rFonts w:ascii="Arial" w:hAnsi="Arial" w:cs="Arial"/>
              </w:rPr>
            </w:pPr>
            <w:r w:rsidRPr="00851210">
              <w:rPr>
                <w:rFonts w:ascii="Arial" w:hAnsi="Arial" w:cs="Arial"/>
              </w:rPr>
              <w:t>C2:</w:t>
            </w:r>
            <w:r w:rsidR="00E70148" w:rsidRPr="00851210">
              <w:rPr>
                <w:rFonts w:ascii="Arial" w:hAnsi="Arial" w:cs="Arial"/>
              </w:rPr>
              <w:t xml:space="preserve"> </w:t>
            </w:r>
            <w:r w:rsidRPr="00851210">
              <w:rPr>
                <w:rFonts w:ascii="Arial" w:hAnsi="Arial" w:cs="Arial"/>
              </w:rPr>
              <w:t>SWWV STATE,</w:t>
            </w:r>
            <w:r w:rsidR="00E70148" w:rsidRPr="00851210">
              <w:rPr>
                <w:rFonts w:ascii="Arial" w:hAnsi="Arial" w:cs="Arial"/>
              </w:rPr>
              <w:t xml:space="preserve"> </w:t>
            </w:r>
            <w:r w:rsidRPr="00851210">
              <w:rPr>
                <w:rFonts w:ascii="Arial" w:hAnsi="Arial" w:cs="Arial"/>
              </w:rPr>
              <w:t>ON,</w:t>
            </w:r>
            <w:r w:rsidR="00E70148" w:rsidRPr="00851210">
              <w:rPr>
                <w:rFonts w:ascii="Arial" w:hAnsi="Arial" w:cs="Arial"/>
              </w:rPr>
              <w:t xml:space="preserve"> </w:t>
            </w:r>
            <w:r w:rsidRPr="00851210">
              <w:rPr>
                <w:rFonts w:ascii="Arial" w:hAnsi="Arial" w:cs="Arial"/>
              </w:rPr>
              <w:t>TIME,</w:t>
            </w:r>
            <w:r w:rsidR="00E70148" w:rsidRPr="00851210">
              <w:rPr>
                <w:rFonts w:ascii="Arial" w:hAnsi="Arial" w:cs="Arial"/>
              </w:rPr>
              <w:t xml:space="preserve"> </w:t>
            </w:r>
            <w:r w:rsidRPr="00851210">
              <w:rPr>
                <w:rFonts w:ascii="Arial" w:hAnsi="Arial" w:cs="Arial"/>
              </w:rPr>
              <w:t>1S,</w:t>
            </w:r>
            <w:r w:rsidR="00E70148" w:rsidRPr="00851210">
              <w:rPr>
                <w:rFonts w:ascii="Arial" w:hAnsi="Arial" w:cs="Arial"/>
              </w:rPr>
              <w:t xml:space="preserve"> </w:t>
            </w:r>
            <w:r w:rsidRPr="00851210">
              <w:rPr>
                <w:rFonts w:ascii="Arial" w:hAnsi="Arial" w:cs="Arial"/>
              </w:rPr>
              <w:t>STOP,</w:t>
            </w:r>
            <w:r w:rsidR="00E70148" w:rsidRPr="00851210">
              <w:rPr>
                <w:rFonts w:ascii="Arial" w:hAnsi="Arial" w:cs="Arial"/>
              </w:rPr>
              <w:t xml:space="preserve"> </w:t>
            </w:r>
            <w:r w:rsidRPr="00851210">
              <w:rPr>
                <w:rFonts w:ascii="Arial" w:hAnsi="Arial" w:cs="Arial"/>
              </w:rPr>
              <w:t>100HZ,</w:t>
            </w:r>
            <w:r w:rsidR="00E70148" w:rsidRPr="00851210">
              <w:rPr>
                <w:rFonts w:ascii="Arial" w:hAnsi="Arial" w:cs="Arial"/>
              </w:rPr>
              <w:t xml:space="preserve"> </w:t>
            </w:r>
            <w:r w:rsidRPr="00851210">
              <w:rPr>
                <w:rFonts w:ascii="Arial" w:hAnsi="Arial" w:cs="Arial"/>
              </w:rPr>
              <w:t>START,</w:t>
            </w:r>
            <w:ins w:id="163" w:author="123" w:date="2015-06-16T15:14:00Z">
              <w:r w:rsidR="00E70148" w:rsidRPr="00851210">
                <w:rPr>
                  <w:rFonts w:ascii="Arial" w:hAnsi="Arial" w:cs="Arial"/>
                </w:rPr>
                <w:t xml:space="preserve"> </w:t>
              </w:r>
            </w:ins>
            <w:r w:rsidRPr="00851210">
              <w:rPr>
                <w:rFonts w:ascii="Arial" w:hAnsi="Arial" w:cs="Arial"/>
              </w:rPr>
              <w:lastRenderedPageBreak/>
              <w:t>100HZ,</w:t>
            </w:r>
            <w:r w:rsidR="00E70148" w:rsidRPr="00851210">
              <w:rPr>
                <w:rFonts w:ascii="Arial" w:hAnsi="Arial" w:cs="Arial"/>
              </w:rPr>
              <w:t xml:space="preserve"> </w:t>
            </w:r>
            <w:r w:rsidRPr="00851210">
              <w:rPr>
                <w:rFonts w:ascii="Arial" w:hAnsi="Arial" w:cs="Arial"/>
              </w:rPr>
              <w:t>TRSR,</w:t>
            </w:r>
            <w:r w:rsidR="00E70148" w:rsidRPr="00851210">
              <w:rPr>
                <w:rFonts w:ascii="Arial" w:hAnsi="Arial" w:cs="Arial"/>
              </w:rPr>
              <w:t xml:space="preserve"> </w:t>
            </w:r>
            <w:r w:rsidRPr="00851210">
              <w:rPr>
                <w:rFonts w:ascii="Arial" w:hAnsi="Arial" w:cs="Arial"/>
              </w:rPr>
              <w:t>MAN,</w:t>
            </w:r>
          </w:p>
          <w:p w:rsidR="00232D26" w:rsidRPr="00851210" w:rsidRDefault="0074278F" w:rsidP="00E70148">
            <w:pPr>
              <w:pStyle w:val="a9"/>
              <w:rPr>
                <w:rFonts w:ascii="Arial" w:hAnsi="Arial" w:cs="Arial"/>
              </w:rPr>
            </w:pPr>
            <w:r w:rsidRPr="00851210">
              <w:rPr>
                <w:rFonts w:ascii="Arial" w:hAnsi="Arial" w:cs="Arial"/>
              </w:rPr>
              <w:t>TRMD,</w:t>
            </w:r>
            <w:r w:rsidR="00E70148" w:rsidRPr="00851210">
              <w:rPr>
                <w:rFonts w:ascii="Arial" w:hAnsi="Arial" w:cs="Arial"/>
              </w:rPr>
              <w:t xml:space="preserve"> </w:t>
            </w:r>
            <w:r w:rsidRPr="00851210">
              <w:rPr>
                <w:rFonts w:ascii="Arial" w:hAnsi="Arial" w:cs="Arial"/>
              </w:rPr>
              <w:t>OFF,</w:t>
            </w:r>
            <w:r w:rsidR="00E70148" w:rsidRPr="00851210">
              <w:rPr>
                <w:rFonts w:ascii="Arial" w:hAnsi="Arial" w:cs="Arial"/>
              </w:rPr>
              <w:t xml:space="preserve"> </w:t>
            </w:r>
            <w:r w:rsidRPr="00851210">
              <w:rPr>
                <w:rFonts w:ascii="Arial" w:hAnsi="Arial" w:cs="Arial"/>
              </w:rPr>
              <w:t>SWMD,</w:t>
            </w:r>
            <w:r w:rsidR="00E70148" w:rsidRPr="00851210">
              <w:rPr>
                <w:rFonts w:ascii="Arial" w:hAnsi="Arial" w:cs="Arial"/>
              </w:rPr>
              <w:t xml:space="preserve"> </w:t>
            </w:r>
            <w:r w:rsidRPr="00851210">
              <w:rPr>
                <w:rFonts w:ascii="Arial" w:hAnsi="Arial" w:cs="Arial"/>
              </w:rPr>
              <w:t>LINE,</w:t>
            </w:r>
            <w:r w:rsidR="00E70148" w:rsidRPr="00851210">
              <w:rPr>
                <w:rFonts w:ascii="Arial" w:hAnsi="Arial" w:cs="Arial"/>
              </w:rPr>
              <w:t xml:space="preserve"> </w:t>
            </w:r>
            <w:r w:rsidRPr="00851210">
              <w:rPr>
                <w:rFonts w:ascii="Arial" w:hAnsi="Arial" w:cs="Arial"/>
              </w:rPr>
              <w:t>DIR,</w:t>
            </w:r>
            <w:r w:rsidR="00E70148" w:rsidRPr="00851210">
              <w:rPr>
                <w:rFonts w:ascii="Arial" w:hAnsi="Arial" w:cs="Arial"/>
              </w:rPr>
              <w:t xml:space="preserve"> </w:t>
            </w:r>
            <w:r w:rsidRPr="00851210">
              <w:rPr>
                <w:rFonts w:ascii="Arial" w:hAnsi="Arial" w:cs="Arial"/>
              </w:rPr>
              <w:t>UP,</w:t>
            </w:r>
            <w:r w:rsidR="00E70148" w:rsidRPr="00851210">
              <w:rPr>
                <w:rFonts w:ascii="Arial" w:hAnsi="Arial" w:cs="Arial"/>
              </w:rPr>
              <w:t xml:space="preserve"> </w:t>
            </w:r>
            <w:r w:rsidRPr="00851210">
              <w:rPr>
                <w:rFonts w:ascii="Arial" w:hAnsi="Arial" w:cs="Arial"/>
              </w:rPr>
              <w:t>CARR,</w:t>
            </w:r>
            <w:r w:rsidR="00E70148" w:rsidRPr="00851210">
              <w:rPr>
                <w:rFonts w:ascii="Arial" w:hAnsi="Arial" w:cs="Arial"/>
              </w:rPr>
              <w:t xml:space="preserve"> </w:t>
            </w:r>
            <w:r w:rsidRPr="00851210">
              <w:rPr>
                <w:rFonts w:ascii="Arial" w:hAnsi="Arial" w:cs="Arial"/>
              </w:rPr>
              <w:t>WVTP,</w:t>
            </w:r>
            <w:r w:rsidR="00E70148" w:rsidRPr="00851210">
              <w:rPr>
                <w:rFonts w:ascii="Arial" w:hAnsi="Arial" w:cs="Arial"/>
              </w:rPr>
              <w:t xml:space="preserve"> </w:t>
            </w:r>
            <w:r w:rsidRPr="00851210">
              <w:rPr>
                <w:rFonts w:ascii="Arial" w:hAnsi="Arial" w:cs="Arial"/>
              </w:rPr>
              <w:t>SQUARE,</w:t>
            </w:r>
          </w:p>
          <w:p w:rsidR="00232D26" w:rsidRPr="00851210" w:rsidRDefault="0074278F">
            <w:pPr>
              <w:pStyle w:val="a9"/>
              <w:rPr>
                <w:rFonts w:ascii="Arial" w:hAnsi="Arial" w:cs="Arial"/>
              </w:rPr>
            </w:pPr>
            <w:r w:rsidRPr="00851210">
              <w:rPr>
                <w:rFonts w:ascii="Arial" w:hAnsi="Arial" w:cs="Arial"/>
              </w:rPr>
              <w:t>FRQ,</w:t>
            </w:r>
            <w:r w:rsidR="00E70148" w:rsidRPr="00851210">
              <w:rPr>
                <w:rFonts w:ascii="Arial" w:hAnsi="Arial" w:cs="Arial"/>
              </w:rPr>
              <w:t xml:space="preserve"> </w:t>
            </w:r>
            <w:r w:rsidR="00F219C8" w:rsidRPr="00851210">
              <w:rPr>
                <w:rFonts w:ascii="Arial" w:hAnsi="Arial" w:cs="Arial"/>
              </w:rPr>
              <w:t>1000HZ</w:t>
            </w:r>
            <w:r w:rsidRPr="00851210">
              <w:rPr>
                <w:rFonts w:ascii="Arial" w:hAnsi="Arial" w:cs="Arial"/>
              </w:rPr>
              <w:t>,</w:t>
            </w:r>
            <w:r w:rsidR="00E70148" w:rsidRPr="00851210">
              <w:rPr>
                <w:rFonts w:ascii="Arial" w:hAnsi="Arial" w:cs="Arial"/>
              </w:rPr>
              <w:t xml:space="preserve"> </w:t>
            </w:r>
            <w:r w:rsidRPr="00851210">
              <w:rPr>
                <w:rFonts w:ascii="Arial" w:hAnsi="Arial" w:cs="Arial"/>
              </w:rPr>
              <w:t>AMP,</w:t>
            </w:r>
            <w:r w:rsidR="00E70148" w:rsidRPr="00851210">
              <w:rPr>
                <w:rFonts w:ascii="Arial" w:hAnsi="Arial" w:cs="Arial"/>
              </w:rPr>
              <w:t xml:space="preserve"> </w:t>
            </w:r>
            <w:r w:rsidRPr="00851210">
              <w:rPr>
                <w:rFonts w:ascii="Arial" w:hAnsi="Arial" w:cs="Arial"/>
              </w:rPr>
              <w:t>4V,</w:t>
            </w:r>
            <w:r w:rsidR="00E70148" w:rsidRPr="00851210">
              <w:rPr>
                <w:rFonts w:ascii="Arial" w:hAnsi="Arial" w:cs="Arial"/>
              </w:rPr>
              <w:t xml:space="preserve"> </w:t>
            </w:r>
            <w:r w:rsidRPr="00851210">
              <w:rPr>
                <w:rFonts w:ascii="Arial" w:hAnsi="Arial" w:cs="Arial"/>
              </w:rPr>
              <w:t>OFST,</w:t>
            </w:r>
            <w:r w:rsidR="00E70148" w:rsidRPr="00851210">
              <w:rPr>
                <w:rFonts w:ascii="Arial" w:hAnsi="Arial" w:cs="Arial"/>
              </w:rPr>
              <w:t xml:space="preserve"> </w:t>
            </w:r>
            <w:r w:rsidRPr="00851210">
              <w:rPr>
                <w:rFonts w:ascii="Arial" w:hAnsi="Arial" w:cs="Arial"/>
              </w:rPr>
              <w:t>0V,</w:t>
            </w:r>
            <w:r w:rsidR="00E70148" w:rsidRPr="00851210">
              <w:rPr>
                <w:rFonts w:ascii="Arial" w:hAnsi="Arial" w:cs="Arial"/>
              </w:rPr>
              <w:t xml:space="preserve"> </w:t>
            </w:r>
            <w:r w:rsidRPr="00851210">
              <w:rPr>
                <w:rFonts w:ascii="Arial" w:hAnsi="Arial" w:cs="Arial"/>
              </w:rPr>
              <w:t>DUTY,</w:t>
            </w:r>
            <w:r w:rsidR="00E70148" w:rsidRPr="00851210">
              <w:rPr>
                <w:rFonts w:ascii="Arial" w:hAnsi="Arial" w:cs="Arial"/>
              </w:rPr>
              <w:t xml:space="preserve"> </w:t>
            </w:r>
            <w:r w:rsidRPr="00851210">
              <w:rPr>
                <w:rFonts w:ascii="Arial" w:hAnsi="Arial" w:cs="Arial"/>
              </w:rPr>
              <w:t>50</w:t>
            </w:r>
            <w:r w:rsidR="005C4238" w:rsidRPr="00851210">
              <w:rPr>
                <w:rFonts w:ascii="Arial" w:hAnsi="Arial" w:cs="Arial"/>
              </w:rPr>
              <w:t>,</w:t>
            </w:r>
            <w:r w:rsidR="00E70148" w:rsidRPr="00851210">
              <w:rPr>
                <w:rFonts w:ascii="Arial" w:hAnsi="Arial" w:cs="Arial"/>
              </w:rPr>
              <w:t xml:space="preserve"> </w:t>
            </w:r>
            <w:r w:rsidR="005C4238" w:rsidRPr="00851210">
              <w:rPr>
                <w:rFonts w:ascii="Arial" w:hAnsi="Arial" w:cs="Arial"/>
              </w:rPr>
              <w:t>PHSE,</w:t>
            </w:r>
            <w:r w:rsidR="00E70148" w:rsidRPr="00851210">
              <w:rPr>
                <w:rFonts w:ascii="Arial" w:hAnsi="Arial" w:cs="Arial"/>
              </w:rPr>
              <w:t xml:space="preserve"> </w:t>
            </w:r>
            <w:r w:rsidR="005C4238" w:rsidRPr="00851210">
              <w:rPr>
                <w:rFonts w:ascii="Arial" w:hAnsi="Arial" w:cs="Arial"/>
              </w:rPr>
              <w:t>0</w:t>
            </w:r>
          </w:p>
          <w:p w:rsidR="0074278F" w:rsidRPr="00851210" w:rsidRDefault="0074278F" w:rsidP="006D4CB4">
            <w:pPr>
              <w:pStyle w:val="a9"/>
              <w:rPr>
                <w:rFonts w:ascii="Arial" w:hAnsi="Arial" w:cs="Arial"/>
              </w:rPr>
            </w:pPr>
          </w:p>
          <w:p w:rsidR="0074278F" w:rsidRPr="00851210" w:rsidRDefault="0074278F" w:rsidP="0074278F">
            <w:pPr>
              <w:pStyle w:val="a9"/>
              <w:ind w:left="2520" w:hangingChars="1200" w:hanging="2520"/>
              <w:rPr>
                <w:rFonts w:ascii="Arial" w:hAnsi="Arial" w:cs="Arial"/>
              </w:rPr>
            </w:pPr>
            <w:r w:rsidRPr="00851210">
              <w:rPr>
                <w:rFonts w:ascii="Arial" w:hAnsi="Arial" w:cs="Arial"/>
              </w:rPr>
              <w:t xml:space="preserve">Read channel two </w:t>
            </w:r>
            <w:r w:rsidR="00316A61" w:rsidRPr="00851210">
              <w:rPr>
                <w:rFonts w:ascii="Arial" w:hAnsi="Arial" w:cs="Arial"/>
              </w:rPr>
              <w:t>sweep</w:t>
            </w:r>
            <w:r w:rsidRPr="00851210">
              <w:rPr>
                <w:rFonts w:ascii="Arial" w:hAnsi="Arial" w:cs="Arial"/>
              </w:rPr>
              <w:t xml:space="preserve"> parameters </w:t>
            </w:r>
            <w:r w:rsidR="00316A61" w:rsidRPr="00851210">
              <w:rPr>
                <w:rFonts w:ascii="Arial" w:hAnsi="Arial" w:cs="Arial"/>
              </w:rPr>
              <w:t>of which</w:t>
            </w:r>
            <w:r w:rsidR="003347FC" w:rsidRPr="00851210">
              <w:rPr>
                <w:rFonts w:ascii="Arial" w:hAnsi="Arial" w:cs="Arial"/>
              </w:rPr>
              <w:t xml:space="preserve"> </w:t>
            </w:r>
            <w:r w:rsidRPr="00851210">
              <w:rPr>
                <w:rFonts w:ascii="Arial" w:hAnsi="Arial" w:cs="Arial"/>
              </w:rPr>
              <w:t>STATE is</w:t>
            </w:r>
          </w:p>
          <w:p w:rsidR="0074278F" w:rsidRPr="00851210" w:rsidRDefault="0074278F" w:rsidP="0074278F">
            <w:pPr>
              <w:pStyle w:val="a9"/>
              <w:ind w:left="2520" w:hangingChars="1200" w:hanging="2520"/>
              <w:rPr>
                <w:rFonts w:ascii="Arial" w:hAnsi="Arial" w:cs="Arial"/>
              </w:rPr>
            </w:pPr>
            <w:r w:rsidRPr="00851210">
              <w:rPr>
                <w:rFonts w:ascii="Arial" w:hAnsi="Arial" w:cs="Arial"/>
              </w:rPr>
              <w:t>OFF.</w:t>
            </w:r>
          </w:p>
          <w:p w:rsidR="0074278F" w:rsidRPr="00851210" w:rsidRDefault="0074278F" w:rsidP="0074278F">
            <w:pPr>
              <w:pStyle w:val="a9"/>
              <w:rPr>
                <w:rFonts w:ascii="Arial" w:hAnsi="Arial" w:cs="Arial"/>
              </w:rPr>
            </w:pPr>
            <w:r w:rsidRPr="00851210">
              <w:rPr>
                <w:rFonts w:ascii="Arial" w:hAnsi="Arial" w:cs="Arial"/>
              </w:rPr>
              <w:t>C2:</w:t>
            </w:r>
            <w:r w:rsidR="000E37C7" w:rsidRPr="00851210">
              <w:rPr>
                <w:rFonts w:ascii="Arial" w:hAnsi="Arial" w:cs="Arial"/>
              </w:rPr>
              <w:t xml:space="preserve"> </w:t>
            </w:r>
            <w:r w:rsidRPr="00851210">
              <w:rPr>
                <w:rFonts w:ascii="Arial" w:hAnsi="Arial" w:cs="Arial"/>
              </w:rPr>
              <w:t>SWWV?</w:t>
            </w:r>
          </w:p>
          <w:p w:rsidR="0074278F" w:rsidRPr="00851210" w:rsidRDefault="00BF50B6" w:rsidP="0074278F">
            <w:pPr>
              <w:pStyle w:val="a9"/>
              <w:rPr>
                <w:rFonts w:ascii="Arial" w:hAnsi="Arial" w:cs="Arial"/>
              </w:rPr>
            </w:pPr>
            <w:r w:rsidRPr="00851210">
              <w:rPr>
                <w:rFonts w:ascii="Arial" w:hAnsi="Arial" w:cs="Arial"/>
              </w:rPr>
              <w:t>Return</w:t>
            </w:r>
            <w:r w:rsidR="0074278F" w:rsidRPr="00851210">
              <w:rPr>
                <w:rFonts w:ascii="Arial" w:hAnsi="Arial" w:cs="Arial"/>
              </w:rPr>
              <w:t>:</w:t>
            </w:r>
          </w:p>
          <w:p w:rsidR="0074278F" w:rsidRPr="00851210" w:rsidRDefault="0074278F" w:rsidP="006D4CB4">
            <w:pPr>
              <w:pStyle w:val="a9"/>
              <w:rPr>
                <w:rFonts w:ascii="Arial" w:hAnsi="Arial" w:cs="Arial"/>
              </w:rPr>
            </w:pPr>
            <w:r w:rsidRPr="00851210">
              <w:rPr>
                <w:rFonts w:ascii="Arial" w:hAnsi="Arial" w:cs="Arial"/>
              </w:rPr>
              <w:t>C2:</w:t>
            </w:r>
            <w:r w:rsidR="00662E3D" w:rsidRPr="00851210">
              <w:rPr>
                <w:rFonts w:ascii="Arial" w:hAnsi="Arial" w:cs="Arial"/>
              </w:rPr>
              <w:t xml:space="preserve"> </w:t>
            </w:r>
            <w:r w:rsidRPr="00851210">
              <w:rPr>
                <w:rFonts w:ascii="Arial" w:hAnsi="Arial" w:cs="Arial"/>
              </w:rPr>
              <w:t>SWWV STATE,</w:t>
            </w:r>
            <w:r w:rsidR="00905451" w:rsidRPr="00851210">
              <w:rPr>
                <w:rFonts w:ascii="Arial" w:hAnsi="Arial" w:cs="Arial"/>
              </w:rPr>
              <w:t xml:space="preserve"> </w:t>
            </w:r>
            <w:r w:rsidRPr="00851210">
              <w:rPr>
                <w:rFonts w:ascii="Arial" w:hAnsi="Arial" w:cs="Arial"/>
              </w:rPr>
              <w:t>OFF</w:t>
            </w:r>
          </w:p>
        </w:tc>
      </w:tr>
    </w:tbl>
    <w:p w:rsidR="006E0CA0" w:rsidRPr="00851210" w:rsidRDefault="006E0CA0" w:rsidP="006E0CA0">
      <w:pPr>
        <w:pStyle w:val="a9"/>
        <w:rPr>
          <w:rFonts w:ascii="Arial" w:hAnsi="Arial" w:cs="Arial"/>
        </w:rPr>
      </w:pPr>
      <w:r w:rsidRPr="00851210">
        <w:rPr>
          <w:rFonts w:ascii="Arial" w:hAnsi="Arial" w:cs="Arial"/>
        </w:rPr>
        <w:lastRenderedPageBreak/>
        <w:t>Notes:</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2"/>
        <w:gridCol w:w="1895"/>
        <w:gridCol w:w="1314"/>
        <w:gridCol w:w="1417"/>
        <w:gridCol w:w="1243"/>
      </w:tblGrid>
      <w:tr w:rsidR="006E0CA0" w:rsidRPr="00851210" w:rsidTr="005A1DFC">
        <w:trPr>
          <w:trHeight w:val="285"/>
        </w:trPr>
        <w:tc>
          <w:tcPr>
            <w:tcW w:w="2392" w:type="dxa"/>
            <w:shd w:val="clear" w:color="auto" w:fill="auto"/>
            <w:noWrap/>
            <w:vAlign w:val="center"/>
          </w:tcPr>
          <w:p w:rsidR="006E0CA0" w:rsidRPr="00851210" w:rsidRDefault="00B10972" w:rsidP="00711813">
            <w:pPr>
              <w:pStyle w:val="a9"/>
              <w:rPr>
                <w:rFonts w:ascii="Arial" w:hAnsi="Arial" w:cs="Arial"/>
              </w:rPr>
            </w:pPr>
            <w:r w:rsidRPr="00851210">
              <w:rPr>
                <w:rFonts w:ascii="Arial" w:hAnsi="Arial" w:cs="Arial"/>
              </w:rPr>
              <w:t>Parameter/command</w:t>
            </w:r>
          </w:p>
        </w:tc>
        <w:tc>
          <w:tcPr>
            <w:tcW w:w="1895" w:type="dxa"/>
            <w:vAlign w:val="center"/>
          </w:tcPr>
          <w:p w:rsidR="006E0CA0" w:rsidRPr="00851210" w:rsidRDefault="006E0CA0" w:rsidP="00711813">
            <w:pPr>
              <w:pStyle w:val="a9"/>
              <w:rPr>
                <w:rFonts w:ascii="Arial" w:hAnsi="Arial" w:cs="Arial"/>
              </w:rPr>
            </w:pPr>
            <w:r w:rsidRPr="00851210">
              <w:rPr>
                <w:rFonts w:ascii="Arial" w:hAnsi="Arial" w:cs="Arial"/>
              </w:rPr>
              <w:t>SDG800</w:t>
            </w:r>
          </w:p>
        </w:tc>
        <w:tc>
          <w:tcPr>
            <w:tcW w:w="1314" w:type="dxa"/>
            <w:vAlign w:val="center"/>
          </w:tcPr>
          <w:p w:rsidR="006E0CA0" w:rsidRPr="00851210" w:rsidRDefault="006E0CA0" w:rsidP="00711813">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6E0CA0" w:rsidRPr="00851210" w:rsidRDefault="006E0CA0" w:rsidP="00711813">
            <w:pPr>
              <w:pStyle w:val="a9"/>
              <w:rPr>
                <w:rFonts w:ascii="Arial" w:hAnsi="Arial" w:cs="Arial"/>
              </w:rPr>
            </w:pPr>
            <w:r w:rsidRPr="00851210">
              <w:rPr>
                <w:rFonts w:ascii="Arial" w:hAnsi="Arial" w:cs="Arial"/>
              </w:rPr>
              <w:t>SDG2000X</w:t>
            </w:r>
          </w:p>
        </w:tc>
        <w:tc>
          <w:tcPr>
            <w:tcW w:w="1243" w:type="dxa"/>
            <w:shd w:val="clear" w:color="auto" w:fill="auto"/>
            <w:vAlign w:val="center"/>
          </w:tcPr>
          <w:p w:rsidR="006E0CA0" w:rsidRPr="00851210" w:rsidRDefault="006E0CA0" w:rsidP="00711813">
            <w:pPr>
              <w:pStyle w:val="a9"/>
              <w:rPr>
                <w:rFonts w:ascii="Arial" w:hAnsi="Arial" w:cs="Arial"/>
              </w:rPr>
            </w:pPr>
            <w:r w:rsidRPr="00851210">
              <w:rPr>
                <w:rFonts w:ascii="Arial" w:hAnsi="Arial" w:cs="Arial"/>
              </w:rPr>
              <w:t>SDG5000</w:t>
            </w:r>
          </w:p>
        </w:tc>
      </w:tr>
      <w:tr w:rsidR="006C7FEA" w:rsidRPr="00851210" w:rsidTr="005A1DFC">
        <w:trPr>
          <w:trHeight w:val="285"/>
        </w:trPr>
        <w:tc>
          <w:tcPr>
            <w:tcW w:w="2392" w:type="dxa"/>
            <w:shd w:val="clear" w:color="auto" w:fill="auto"/>
            <w:noWrap/>
            <w:vAlign w:val="center"/>
          </w:tcPr>
          <w:p w:rsidR="006C7FEA" w:rsidRPr="00851210" w:rsidRDefault="006C7FEA" w:rsidP="00711813">
            <w:pPr>
              <w:pStyle w:val="a9"/>
              <w:rPr>
                <w:rFonts w:ascii="Arial" w:hAnsi="Arial" w:cs="Arial"/>
              </w:rPr>
            </w:pPr>
            <w:r w:rsidRPr="00851210">
              <w:rPr>
                <w:rFonts w:ascii="Arial" w:hAnsi="Arial" w:cs="Arial"/>
              </w:rPr>
              <w:t>&lt;channel&gt;</w:t>
            </w:r>
          </w:p>
        </w:tc>
        <w:tc>
          <w:tcPr>
            <w:tcW w:w="1895" w:type="dxa"/>
            <w:vAlign w:val="center"/>
          </w:tcPr>
          <w:p w:rsidR="006C7FEA" w:rsidRPr="00851210" w:rsidRDefault="006C7FEA" w:rsidP="00711813">
            <w:pPr>
              <w:pStyle w:val="a9"/>
              <w:rPr>
                <w:rFonts w:ascii="Arial" w:hAnsi="Arial" w:cs="Arial"/>
              </w:rPr>
            </w:pPr>
            <w:r w:rsidRPr="00851210">
              <w:rPr>
                <w:rFonts w:ascii="Arial" w:hAnsi="Arial" w:cs="Arial"/>
              </w:rPr>
              <w:t>no(single channel)</w:t>
            </w:r>
          </w:p>
        </w:tc>
        <w:tc>
          <w:tcPr>
            <w:tcW w:w="1314" w:type="dxa"/>
            <w:vAlign w:val="center"/>
          </w:tcPr>
          <w:p w:rsidR="006C7FEA" w:rsidRPr="00851210" w:rsidRDefault="00353C32" w:rsidP="00711813">
            <w:pPr>
              <w:pStyle w:val="a9"/>
              <w:rPr>
                <w:rFonts w:ascii="Arial" w:hAnsi="Arial" w:cs="Arial"/>
              </w:rPr>
            </w:pPr>
            <w:r w:rsidRPr="00851210">
              <w:rPr>
                <w:rFonts w:ascii="Arial" w:hAnsi="Arial" w:cs="Arial"/>
              </w:rPr>
              <w:t>yes</w:t>
            </w:r>
          </w:p>
        </w:tc>
        <w:tc>
          <w:tcPr>
            <w:tcW w:w="1417" w:type="dxa"/>
            <w:shd w:val="clear" w:color="auto" w:fill="auto"/>
            <w:noWrap/>
            <w:vAlign w:val="center"/>
          </w:tcPr>
          <w:p w:rsidR="006C7FEA" w:rsidRPr="00851210" w:rsidRDefault="00353C32" w:rsidP="00711813">
            <w:pPr>
              <w:pStyle w:val="a9"/>
              <w:rPr>
                <w:rFonts w:ascii="Arial" w:hAnsi="Arial" w:cs="Arial"/>
              </w:rPr>
            </w:pPr>
            <w:r w:rsidRPr="00851210">
              <w:rPr>
                <w:rFonts w:ascii="Arial" w:hAnsi="Arial" w:cs="Arial"/>
              </w:rPr>
              <w:t>yes</w:t>
            </w:r>
          </w:p>
        </w:tc>
        <w:tc>
          <w:tcPr>
            <w:tcW w:w="1243" w:type="dxa"/>
            <w:shd w:val="clear" w:color="auto" w:fill="auto"/>
            <w:vAlign w:val="center"/>
          </w:tcPr>
          <w:p w:rsidR="006C7FEA" w:rsidRPr="00851210" w:rsidRDefault="00353C32" w:rsidP="00711813">
            <w:pPr>
              <w:pStyle w:val="a9"/>
              <w:rPr>
                <w:rFonts w:ascii="Arial" w:hAnsi="Arial" w:cs="Arial"/>
              </w:rPr>
            </w:pPr>
            <w:r w:rsidRPr="00851210">
              <w:rPr>
                <w:rFonts w:ascii="Arial" w:hAnsi="Arial" w:cs="Arial"/>
              </w:rPr>
              <w:t>yes</w:t>
            </w:r>
          </w:p>
        </w:tc>
      </w:tr>
      <w:tr w:rsidR="006E0CA0" w:rsidRPr="00851210" w:rsidTr="005A1DFC">
        <w:trPr>
          <w:trHeight w:val="285"/>
        </w:trPr>
        <w:tc>
          <w:tcPr>
            <w:tcW w:w="2392" w:type="dxa"/>
            <w:shd w:val="clear" w:color="auto" w:fill="auto"/>
            <w:noWrap/>
            <w:vAlign w:val="center"/>
          </w:tcPr>
          <w:p w:rsidR="006E0CA0" w:rsidRPr="00851210" w:rsidRDefault="00865D8F" w:rsidP="005A1DFC">
            <w:pPr>
              <w:pStyle w:val="a9"/>
              <w:rPr>
                <w:rFonts w:ascii="Arial" w:hAnsi="Arial" w:cs="Arial"/>
              </w:rPr>
            </w:pPr>
            <w:r w:rsidRPr="00851210">
              <w:rPr>
                <w:rFonts w:ascii="Arial" w:hAnsi="Arial" w:cs="Arial"/>
              </w:rPr>
              <w:t>TRMD</w:t>
            </w:r>
          </w:p>
        </w:tc>
        <w:tc>
          <w:tcPr>
            <w:tcW w:w="1895" w:type="dxa"/>
            <w:vAlign w:val="center"/>
          </w:tcPr>
          <w:p w:rsidR="006E0CA0" w:rsidRPr="00851210" w:rsidRDefault="006E0CA0" w:rsidP="00855A29">
            <w:pPr>
              <w:pStyle w:val="a9"/>
              <w:rPr>
                <w:rFonts w:ascii="Arial" w:hAnsi="Arial" w:cs="Arial"/>
              </w:rPr>
            </w:pPr>
            <w:r w:rsidRPr="00851210">
              <w:rPr>
                <w:rFonts w:ascii="Arial" w:hAnsi="Arial" w:cs="Arial"/>
              </w:rPr>
              <w:t>no</w:t>
            </w:r>
          </w:p>
        </w:tc>
        <w:tc>
          <w:tcPr>
            <w:tcW w:w="1314" w:type="dxa"/>
            <w:vAlign w:val="center"/>
          </w:tcPr>
          <w:p w:rsidR="006E0CA0" w:rsidRPr="00851210" w:rsidRDefault="00880F97" w:rsidP="00711813">
            <w:pPr>
              <w:pStyle w:val="a9"/>
              <w:rPr>
                <w:rFonts w:ascii="Arial" w:hAnsi="Arial" w:cs="Arial"/>
              </w:rPr>
            </w:pPr>
            <w:r w:rsidRPr="00851210">
              <w:rPr>
                <w:rFonts w:ascii="Arial" w:hAnsi="Arial" w:cs="Arial"/>
              </w:rPr>
              <w:t>yes</w:t>
            </w:r>
          </w:p>
        </w:tc>
        <w:tc>
          <w:tcPr>
            <w:tcW w:w="1417" w:type="dxa"/>
            <w:shd w:val="clear" w:color="auto" w:fill="auto"/>
            <w:noWrap/>
            <w:vAlign w:val="center"/>
          </w:tcPr>
          <w:p w:rsidR="006E0CA0" w:rsidRPr="00851210" w:rsidRDefault="006E0CA0" w:rsidP="00711813">
            <w:pPr>
              <w:pStyle w:val="a9"/>
              <w:rPr>
                <w:rFonts w:ascii="Arial" w:hAnsi="Arial" w:cs="Arial"/>
              </w:rPr>
            </w:pPr>
            <w:r w:rsidRPr="00851210">
              <w:rPr>
                <w:rFonts w:ascii="Arial" w:hAnsi="Arial" w:cs="Arial"/>
              </w:rPr>
              <w:t>yes</w:t>
            </w:r>
          </w:p>
        </w:tc>
        <w:tc>
          <w:tcPr>
            <w:tcW w:w="1243" w:type="dxa"/>
            <w:shd w:val="clear" w:color="auto" w:fill="auto"/>
            <w:vAlign w:val="center"/>
          </w:tcPr>
          <w:p w:rsidR="006E0CA0" w:rsidRPr="00851210" w:rsidRDefault="001520D8" w:rsidP="00711813">
            <w:pPr>
              <w:pStyle w:val="a9"/>
              <w:rPr>
                <w:rFonts w:ascii="Arial" w:hAnsi="Arial" w:cs="Arial"/>
              </w:rPr>
            </w:pPr>
            <w:r w:rsidRPr="00851210">
              <w:rPr>
                <w:rFonts w:ascii="Arial" w:hAnsi="Arial" w:cs="Arial"/>
              </w:rPr>
              <w:t>yes</w:t>
            </w:r>
          </w:p>
        </w:tc>
      </w:tr>
      <w:tr w:rsidR="006E0CA0" w:rsidRPr="00851210" w:rsidTr="005A1DFC">
        <w:trPr>
          <w:trHeight w:val="285"/>
        </w:trPr>
        <w:tc>
          <w:tcPr>
            <w:tcW w:w="23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0CA0" w:rsidRPr="00851210" w:rsidRDefault="00865D8F" w:rsidP="005A1DFC">
            <w:pPr>
              <w:pStyle w:val="a9"/>
              <w:rPr>
                <w:rFonts w:ascii="Arial" w:hAnsi="Arial" w:cs="Arial"/>
              </w:rPr>
            </w:pPr>
            <w:r w:rsidRPr="00851210">
              <w:rPr>
                <w:rFonts w:ascii="Arial" w:hAnsi="Arial" w:cs="Arial"/>
                <w:color w:val="000000"/>
              </w:rPr>
              <w:t>EDGE</w:t>
            </w:r>
          </w:p>
        </w:tc>
        <w:tc>
          <w:tcPr>
            <w:tcW w:w="1895" w:type="dxa"/>
            <w:tcBorders>
              <w:top w:val="single" w:sz="4" w:space="0" w:color="auto"/>
              <w:left w:val="single" w:sz="4" w:space="0" w:color="auto"/>
              <w:bottom w:val="single" w:sz="4" w:space="0" w:color="auto"/>
              <w:right w:val="single" w:sz="4" w:space="0" w:color="auto"/>
            </w:tcBorders>
            <w:vAlign w:val="center"/>
          </w:tcPr>
          <w:p w:rsidR="006E0CA0" w:rsidRPr="00851210" w:rsidRDefault="006E0CA0" w:rsidP="00711813">
            <w:pPr>
              <w:pStyle w:val="a9"/>
              <w:rPr>
                <w:rFonts w:ascii="Arial" w:hAnsi="Arial" w:cs="Arial"/>
              </w:rPr>
            </w:pPr>
            <w:r w:rsidRPr="00851210">
              <w:rPr>
                <w:rFonts w:ascii="Arial" w:hAnsi="Arial" w:cs="Arial"/>
              </w:rPr>
              <w:t>no</w:t>
            </w:r>
          </w:p>
        </w:tc>
        <w:tc>
          <w:tcPr>
            <w:tcW w:w="1314" w:type="dxa"/>
            <w:tcBorders>
              <w:top w:val="single" w:sz="4" w:space="0" w:color="auto"/>
              <w:left w:val="single" w:sz="4" w:space="0" w:color="auto"/>
              <w:bottom w:val="single" w:sz="4" w:space="0" w:color="auto"/>
              <w:right w:val="single" w:sz="4" w:space="0" w:color="auto"/>
            </w:tcBorders>
            <w:vAlign w:val="center"/>
          </w:tcPr>
          <w:p w:rsidR="006E0CA0" w:rsidRPr="00851210" w:rsidRDefault="00880F97" w:rsidP="00711813">
            <w:pPr>
              <w:pStyle w:val="a9"/>
              <w:rPr>
                <w:rFonts w:ascii="Arial" w:hAnsi="Arial" w:cs="Arial"/>
              </w:rPr>
            </w:pPr>
            <w:r w:rsidRPr="00851210">
              <w:rPr>
                <w:rFonts w:ascii="Arial" w:hAnsi="Arial" w:cs="Arial"/>
              </w:rPr>
              <w:t>yes</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0CA0" w:rsidRPr="00851210" w:rsidRDefault="006E0CA0" w:rsidP="00711813">
            <w:pPr>
              <w:pStyle w:val="a9"/>
              <w:rPr>
                <w:rFonts w:ascii="Arial" w:hAnsi="Arial" w:cs="Arial"/>
              </w:rPr>
            </w:pPr>
            <w:r w:rsidRPr="00851210">
              <w:rPr>
                <w:rFonts w:ascii="Arial" w:hAnsi="Arial" w:cs="Arial"/>
              </w:rPr>
              <w:t>yes</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rsidR="006E0CA0" w:rsidRPr="00851210" w:rsidRDefault="001520D8" w:rsidP="00711813">
            <w:pPr>
              <w:pStyle w:val="a9"/>
              <w:rPr>
                <w:rFonts w:ascii="Arial" w:hAnsi="Arial" w:cs="Arial"/>
              </w:rPr>
            </w:pPr>
            <w:r w:rsidRPr="00851210">
              <w:rPr>
                <w:rFonts w:ascii="Arial" w:hAnsi="Arial" w:cs="Arial"/>
              </w:rPr>
              <w:t>yes</w:t>
            </w:r>
          </w:p>
        </w:tc>
      </w:tr>
    </w:tbl>
    <w:p w:rsidR="00684444" w:rsidRPr="00851210" w:rsidRDefault="00684444" w:rsidP="004876BA">
      <w:pPr>
        <w:pStyle w:val="a9"/>
        <w:rPr>
          <w:rFonts w:ascii="Arial" w:hAnsi="Arial" w:cs="Arial"/>
        </w:rPr>
      </w:pPr>
    </w:p>
    <w:p w:rsidR="004876BA" w:rsidRPr="00851210" w:rsidRDefault="003B3F52" w:rsidP="004876BA">
      <w:pPr>
        <w:pStyle w:val="21"/>
        <w:rPr>
          <w:rFonts w:cs="Arial"/>
        </w:rPr>
      </w:pPr>
      <w:bookmarkStart w:id="164" w:name="_Burst_Wave_Command"/>
      <w:bookmarkStart w:id="165" w:name="_Toc314320160"/>
      <w:bookmarkStart w:id="166" w:name="_Toc353436016"/>
      <w:bookmarkStart w:id="167" w:name="_Toc354040526"/>
      <w:bookmarkStart w:id="168" w:name="_Toc422919367"/>
      <w:bookmarkEnd w:id="164"/>
      <w:r w:rsidRPr="00851210">
        <w:rPr>
          <w:rFonts w:cs="Arial"/>
        </w:rPr>
        <w:t>Burst Wave Command</w:t>
      </w:r>
      <w:bookmarkEnd w:id="165"/>
      <w:bookmarkEnd w:id="166"/>
      <w:bookmarkEnd w:id="167"/>
      <w:bookmarkEnd w:id="168"/>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6D4CB4" w:rsidRPr="00851210" w:rsidTr="00BF50B6">
        <w:tc>
          <w:tcPr>
            <w:tcW w:w="2660" w:type="dxa"/>
          </w:tcPr>
          <w:p w:rsidR="006D4CB4" w:rsidRPr="00851210" w:rsidRDefault="006D4CB4" w:rsidP="006D4CB4">
            <w:pPr>
              <w:pStyle w:val="a9"/>
              <w:rPr>
                <w:rFonts w:ascii="Arial" w:hAnsi="Arial" w:cs="Arial"/>
                <w:b/>
              </w:rPr>
            </w:pPr>
            <w:r w:rsidRPr="00851210">
              <w:rPr>
                <w:rFonts w:ascii="Arial" w:hAnsi="Arial" w:cs="Arial"/>
                <w:b/>
              </w:rPr>
              <w:t>DESCRIPTION</w:t>
            </w:r>
          </w:p>
        </w:tc>
        <w:tc>
          <w:tcPr>
            <w:tcW w:w="6237" w:type="dxa"/>
          </w:tcPr>
          <w:p w:rsidR="006D4CB4" w:rsidRPr="00851210" w:rsidRDefault="006D4CB4" w:rsidP="006D4CB4">
            <w:pPr>
              <w:pStyle w:val="a9"/>
              <w:rPr>
                <w:rFonts w:ascii="Arial" w:hAnsi="Arial" w:cs="Arial"/>
              </w:rPr>
            </w:pPr>
            <w:r w:rsidRPr="00851210">
              <w:rPr>
                <w:rFonts w:ascii="Arial" w:hAnsi="Arial" w:cs="Arial"/>
              </w:rPr>
              <w:t>Set</w:t>
            </w:r>
            <w:r w:rsidR="001C132A" w:rsidRPr="00851210">
              <w:rPr>
                <w:rFonts w:ascii="Arial" w:hAnsi="Arial" w:cs="Arial"/>
              </w:rPr>
              <w:t>s</w:t>
            </w:r>
            <w:r w:rsidRPr="00851210">
              <w:rPr>
                <w:rFonts w:ascii="Arial" w:hAnsi="Arial" w:cs="Arial"/>
              </w:rPr>
              <w:t xml:space="preserve"> or get</w:t>
            </w:r>
            <w:r w:rsidR="001C132A" w:rsidRPr="00851210">
              <w:rPr>
                <w:rFonts w:ascii="Arial" w:hAnsi="Arial" w:cs="Arial"/>
              </w:rPr>
              <w:t>s</w:t>
            </w:r>
            <w:r w:rsidRPr="00851210">
              <w:rPr>
                <w:rFonts w:ascii="Arial" w:hAnsi="Arial" w:cs="Arial"/>
              </w:rPr>
              <w:t xml:space="preserve"> burst wave parameters.</w:t>
            </w:r>
          </w:p>
          <w:p w:rsidR="00D77495" w:rsidRPr="00851210" w:rsidRDefault="00D77495" w:rsidP="00005695">
            <w:pPr>
              <w:pStyle w:val="a9"/>
              <w:rPr>
                <w:rFonts w:ascii="Arial" w:hAnsi="Arial" w:cs="Arial"/>
              </w:rPr>
            </w:pPr>
          </w:p>
        </w:tc>
      </w:tr>
      <w:tr w:rsidR="006D4CB4" w:rsidRPr="00851210" w:rsidTr="00BF50B6">
        <w:tc>
          <w:tcPr>
            <w:tcW w:w="2660" w:type="dxa"/>
          </w:tcPr>
          <w:p w:rsidR="006D4CB4" w:rsidRPr="00851210" w:rsidRDefault="006D4CB4" w:rsidP="006D4CB4">
            <w:pPr>
              <w:pStyle w:val="a9"/>
              <w:rPr>
                <w:rFonts w:ascii="Arial" w:hAnsi="Arial" w:cs="Arial"/>
                <w:b/>
              </w:rPr>
            </w:pPr>
            <w:r w:rsidRPr="00851210">
              <w:rPr>
                <w:rFonts w:ascii="Arial" w:hAnsi="Arial" w:cs="Arial"/>
                <w:b/>
              </w:rPr>
              <w:t xml:space="preserve">COMMAND SYNTAX  </w:t>
            </w:r>
          </w:p>
        </w:tc>
        <w:tc>
          <w:tcPr>
            <w:tcW w:w="6237" w:type="dxa"/>
          </w:tcPr>
          <w:p w:rsidR="006D4CB4" w:rsidRPr="00851210" w:rsidRDefault="006D4CB4" w:rsidP="006D4CB4">
            <w:pPr>
              <w:pStyle w:val="a9"/>
              <w:rPr>
                <w:rFonts w:ascii="Arial" w:hAnsi="Arial" w:cs="Arial"/>
              </w:rPr>
            </w:pPr>
            <w:r w:rsidRPr="00851210">
              <w:rPr>
                <w:rFonts w:ascii="Arial" w:hAnsi="Arial" w:cs="Arial"/>
              </w:rPr>
              <w:t>&lt;channel&gt;</w:t>
            </w:r>
            <w:r w:rsidR="00FF7D0B" w:rsidRPr="00851210">
              <w:rPr>
                <w:rFonts w:ascii="Arial" w:hAnsi="Arial" w:cs="Arial"/>
              </w:rPr>
              <w:t>BTWV(</w:t>
            </w:r>
            <w:r w:rsidRPr="00851210">
              <w:rPr>
                <w:rFonts w:ascii="Arial" w:hAnsi="Arial" w:cs="Arial"/>
              </w:rPr>
              <w:t>BursTWaVe</w:t>
            </w:r>
            <w:r w:rsidR="00FF7D0B" w:rsidRPr="00851210">
              <w:rPr>
                <w:rFonts w:ascii="Arial" w:hAnsi="Arial" w:cs="Arial"/>
              </w:rPr>
              <w:t>)</w:t>
            </w:r>
            <w:r w:rsidRPr="00851210">
              <w:rPr>
                <w:rFonts w:ascii="Arial" w:hAnsi="Arial" w:cs="Arial"/>
              </w:rPr>
              <w:t xml:space="preserve"> &lt;parameter&gt;</w:t>
            </w:r>
          </w:p>
          <w:p w:rsidR="006D4CB4" w:rsidRPr="00851210" w:rsidRDefault="006D4CB4" w:rsidP="006D4CB4">
            <w:pPr>
              <w:pStyle w:val="a9"/>
              <w:rPr>
                <w:rFonts w:ascii="Arial" w:hAnsi="Arial" w:cs="Arial"/>
              </w:rPr>
            </w:pPr>
            <w:r w:rsidRPr="00851210">
              <w:rPr>
                <w:rFonts w:ascii="Arial" w:hAnsi="Arial" w:cs="Arial"/>
              </w:rPr>
              <w:t>&lt;channel&gt;:={C1, C2}</w:t>
            </w:r>
          </w:p>
          <w:p w:rsidR="006D4CB4" w:rsidRPr="00851210" w:rsidRDefault="006D4CB4" w:rsidP="006D4CB4">
            <w:pPr>
              <w:pStyle w:val="a9"/>
              <w:rPr>
                <w:rFonts w:ascii="Arial" w:hAnsi="Arial" w:cs="Arial"/>
              </w:rPr>
            </w:pPr>
            <w:r w:rsidRPr="00851210">
              <w:rPr>
                <w:rFonts w:ascii="Arial" w:hAnsi="Arial" w:cs="Arial"/>
              </w:rPr>
              <w:t>&lt;parameter&gt;:= {a parameter from the table below}</w:t>
            </w:r>
          </w:p>
        </w:tc>
      </w:tr>
      <w:tr w:rsidR="006D4CB4" w:rsidRPr="00851210" w:rsidTr="00BF50B6">
        <w:tc>
          <w:tcPr>
            <w:tcW w:w="8897" w:type="dxa"/>
            <w:gridSpan w:val="2"/>
          </w:tcPr>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4"/>
              <w:gridCol w:w="1674"/>
              <w:gridCol w:w="5103"/>
            </w:tblGrid>
            <w:tr w:rsidR="006D4CB4" w:rsidRPr="00851210" w:rsidTr="002D02BB">
              <w:trPr>
                <w:trHeight w:val="285"/>
              </w:trPr>
              <w:tc>
                <w:tcPr>
                  <w:tcW w:w="1457" w:type="dxa"/>
                  <w:shd w:val="clear" w:color="auto" w:fill="auto"/>
                  <w:noWrap/>
                  <w:vAlign w:val="center"/>
                </w:tcPr>
                <w:p w:rsidR="006D4CB4" w:rsidRPr="00851210" w:rsidRDefault="006D4CB4" w:rsidP="006D4CB4">
                  <w:pPr>
                    <w:pStyle w:val="a9"/>
                    <w:rPr>
                      <w:rFonts w:ascii="Arial" w:hAnsi="Arial" w:cs="Arial"/>
                      <w:b/>
                    </w:rPr>
                  </w:pPr>
                  <w:r w:rsidRPr="00851210">
                    <w:rPr>
                      <w:rFonts w:ascii="Arial" w:hAnsi="Arial" w:cs="Arial"/>
                      <w:b/>
                    </w:rPr>
                    <w:t>Parameters</w:t>
                  </w:r>
                </w:p>
              </w:tc>
              <w:tc>
                <w:tcPr>
                  <w:tcW w:w="1701" w:type="dxa"/>
                  <w:vAlign w:val="center"/>
                </w:tcPr>
                <w:p w:rsidR="006D4CB4" w:rsidRPr="00851210" w:rsidRDefault="006D4CB4" w:rsidP="006D4CB4">
                  <w:pPr>
                    <w:pStyle w:val="a9"/>
                    <w:rPr>
                      <w:rFonts w:ascii="Arial" w:hAnsi="Arial" w:cs="Arial"/>
                      <w:b/>
                    </w:rPr>
                  </w:pPr>
                  <w:r w:rsidRPr="00851210">
                    <w:rPr>
                      <w:rFonts w:ascii="Arial" w:hAnsi="Arial" w:cs="Arial"/>
                      <w:b/>
                    </w:rPr>
                    <w:t>Value</w:t>
                  </w:r>
                </w:p>
              </w:tc>
              <w:tc>
                <w:tcPr>
                  <w:tcW w:w="5103" w:type="dxa"/>
                  <w:shd w:val="clear" w:color="auto" w:fill="auto"/>
                  <w:noWrap/>
                  <w:vAlign w:val="center"/>
                </w:tcPr>
                <w:p w:rsidR="006D4CB4" w:rsidRPr="00851210" w:rsidRDefault="006D4CB4" w:rsidP="006D4CB4">
                  <w:pPr>
                    <w:pStyle w:val="a9"/>
                    <w:rPr>
                      <w:rFonts w:ascii="Arial" w:hAnsi="Arial" w:cs="Arial"/>
                      <w:b/>
                    </w:rPr>
                  </w:pPr>
                  <w:r w:rsidRPr="00851210">
                    <w:rPr>
                      <w:rFonts w:ascii="Arial" w:hAnsi="Arial" w:cs="Arial"/>
                      <w:b/>
                    </w:rPr>
                    <w:t>Description</w:t>
                  </w:r>
                </w:p>
              </w:tc>
            </w:tr>
            <w:tr w:rsidR="006D4CB4" w:rsidRPr="00851210" w:rsidTr="002D02BB">
              <w:trPr>
                <w:trHeight w:val="285"/>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STATE</w:t>
                  </w:r>
                </w:p>
              </w:tc>
              <w:tc>
                <w:tcPr>
                  <w:tcW w:w="1701" w:type="dxa"/>
                </w:tcPr>
                <w:p w:rsidR="006D4CB4" w:rsidRPr="00851210" w:rsidRDefault="006D4CB4" w:rsidP="006D4CB4">
                  <w:pPr>
                    <w:pStyle w:val="a9"/>
                    <w:rPr>
                      <w:rFonts w:ascii="Arial" w:hAnsi="Arial" w:cs="Arial"/>
                    </w:rPr>
                  </w:pPr>
                  <w:r w:rsidRPr="00851210">
                    <w:rPr>
                      <w:rFonts w:ascii="Arial" w:hAnsi="Arial" w:cs="Arial"/>
                    </w:rPr>
                    <w:t>&lt;state&gt;</w:t>
                  </w:r>
                </w:p>
              </w:tc>
              <w:tc>
                <w:tcPr>
                  <w:tcW w:w="5103" w:type="dxa"/>
                  <w:shd w:val="clear" w:color="auto" w:fill="auto"/>
                  <w:noWrap/>
                </w:tcPr>
                <w:p w:rsidR="006D4CB4" w:rsidRPr="00851210" w:rsidRDefault="006D4CB4" w:rsidP="0085453E">
                  <w:pPr>
                    <w:pStyle w:val="a9"/>
                    <w:rPr>
                      <w:rFonts w:ascii="Arial" w:hAnsi="Arial" w:cs="Arial"/>
                    </w:rPr>
                  </w:pPr>
                  <w:r w:rsidRPr="00851210">
                    <w:rPr>
                      <w:rFonts w:ascii="Arial" w:hAnsi="Arial" w:cs="Arial"/>
                    </w:rPr>
                    <w:t>Turn on or off burst. Note</w:t>
                  </w:r>
                  <w:r w:rsidR="00B15EF7" w:rsidRPr="00851210">
                    <w:rPr>
                      <w:rFonts w:ascii="Arial" w:hAnsi="Arial" w:cs="Arial"/>
                    </w:rPr>
                    <w:t>: I</w:t>
                  </w:r>
                  <w:r w:rsidRPr="00851210">
                    <w:rPr>
                      <w:rFonts w:ascii="Arial" w:hAnsi="Arial" w:cs="Arial"/>
                    </w:rPr>
                    <w:t xml:space="preserve">f you want </w:t>
                  </w:r>
                  <w:r w:rsidR="00381D3D" w:rsidRPr="00851210">
                    <w:rPr>
                      <w:rFonts w:ascii="Arial" w:hAnsi="Arial" w:cs="Arial"/>
                    </w:rPr>
                    <w:t xml:space="preserve">to </w:t>
                  </w:r>
                  <w:r w:rsidRPr="00851210">
                    <w:rPr>
                      <w:rFonts w:ascii="Arial" w:hAnsi="Arial" w:cs="Arial"/>
                    </w:rPr>
                    <w:t>set or read other parameter</w:t>
                  </w:r>
                  <w:r w:rsidR="008A6401" w:rsidRPr="00851210">
                    <w:rPr>
                      <w:rFonts w:ascii="Arial" w:hAnsi="Arial" w:cs="Arial"/>
                    </w:rPr>
                    <w:t>s</w:t>
                  </w:r>
                  <w:r w:rsidR="00381D3D" w:rsidRPr="00851210">
                    <w:rPr>
                      <w:rFonts w:ascii="Arial" w:hAnsi="Arial" w:cs="Arial"/>
                    </w:rPr>
                    <w:t xml:space="preserve"> of burst</w:t>
                  </w:r>
                  <w:r w:rsidR="008A6401" w:rsidRPr="00851210">
                    <w:rPr>
                      <w:rFonts w:ascii="Arial" w:hAnsi="Arial" w:cs="Arial"/>
                    </w:rPr>
                    <w:t>,</w:t>
                  </w:r>
                  <w:r w:rsidRPr="00851210">
                    <w:rPr>
                      <w:rFonts w:ascii="Arial" w:hAnsi="Arial" w:cs="Arial"/>
                    </w:rPr>
                    <w:t xml:space="preserve"> you must </w:t>
                  </w:r>
                  <w:r w:rsidR="0085453E" w:rsidRPr="00851210">
                    <w:rPr>
                      <w:rFonts w:ascii="Arial" w:hAnsi="Arial" w:cs="Arial"/>
                    </w:rPr>
                    <w:t>set</w:t>
                  </w:r>
                  <w:r w:rsidRPr="00851210">
                    <w:rPr>
                      <w:rFonts w:ascii="Arial" w:hAnsi="Arial" w:cs="Arial"/>
                    </w:rPr>
                    <w:t xml:space="preserve"> state</w:t>
                  </w:r>
                  <w:r w:rsidR="0085453E" w:rsidRPr="00851210">
                    <w:rPr>
                      <w:rFonts w:ascii="Arial" w:hAnsi="Arial" w:cs="Arial"/>
                    </w:rPr>
                    <w:t xml:space="preserve"> to ON</w:t>
                  </w:r>
                  <w:r w:rsidRPr="00851210">
                    <w:rPr>
                      <w:rFonts w:ascii="Arial" w:hAnsi="Arial" w:cs="Arial"/>
                    </w:rPr>
                    <w:t xml:space="preserve"> </w:t>
                  </w:r>
                  <w:r w:rsidR="0085453E" w:rsidRPr="00851210">
                    <w:rPr>
                      <w:rFonts w:ascii="Arial" w:hAnsi="Arial" w:cs="Arial"/>
                    </w:rPr>
                    <w:t xml:space="preserve">at </w:t>
                  </w:r>
                  <w:r w:rsidRPr="00851210">
                    <w:rPr>
                      <w:rFonts w:ascii="Arial" w:hAnsi="Arial" w:cs="Arial"/>
                    </w:rPr>
                    <w:t>first.</w:t>
                  </w:r>
                </w:p>
              </w:tc>
            </w:tr>
            <w:tr w:rsidR="006D4CB4" w:rsidRPr="00851210" w:rsidTr="002D02BB">
              <w:trPr>
                <w:trHeight w:val="70"/>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PRD</w:t>
                  </w:r>
                </w:p>
              </w:tc>
              <w:tc>
                <w:tcPr>
                  <w:tcW w:w="1701" w:type="dxa"/>
                </w:tcPr>
                <w:p w:rsidR="006D4CB4" w:rsidRPr="00851210" w:rsidRDefault="006D4CB4" w:rsidP="006D4CB4">
                  <w:pPr>
                    <w:pStyle w:val="a9"/>
                    <w:rPr>
                      <w:rFonts w:ascii="Arial" w:hAnsi="Arial" w:cs="Arial"/>
                    </w:rPr>
                  </w:pPr>
                  <w:r w:rsidRPr="00851210">
                    <w:rPr>
                      <w:rFonts w:ascii="Arial" w:hAnsi="Arial" w:cs="Arial"/>
                    </w:rPr>
                    <w:t>&lt;period&gt;</w:t>
                  </w:r>
                </w:p>
              </w:tc>
              <w:tc>
                <w:tcPr>
                  <w:tcW w:w="5103" w:type="dxa"/>
                  <w:shd w:val="clear" w:color="auto" w:fill="auto"/>
                  <w:noWrap/>
                </w:tcPr>
                <w:p w:rsidR="006D4CB4" w:rsidRPr="00851210" w:rsidRDefault="0022425A" w:rsidP="003A269A">
                  <w:pPr>
                    <w:pStyle w:val="a9"/>
                    <w:wordWrap w:val="0"/>
                    <w:rPr>
                      <w:rFonts w:ascii="Arial" w:hAnsi="Arial" w:cs="Arial"/>
                    </w:rPr>
                  </w:pPr>
                  <w:r w:rsidRPr="00851210">
                    <w:rPr>
                      <w:rFonts w:ascii="Arial" w:hAnsi="Arial" w:cs="Arial"/>
                    </w:rPr>
                    <w:t xml:space="preserve">Value of burst period. </w:t>
                  </w:r>
                  <w:r w:rsidR="006D4CB4" w:rsidRPr="00851210">
                    <w:rPr>
                      <w:rFonts w:ascii="Arial" w:hAnsi="Arial" w:cs="Arial"/>
                    </w:rPr>
                    <w:t>When carrier is NOISE wave, you can’t set it. When GAT</w:t>
                  </w:r>
                  <w:r w:rsidR="00B15EF7" w:rsidRPr="00851210">
                    <w:rPr>
                      <w:rFonts w:ascii="Arial" w:hAnsi="Arial" w:cs="Arial"/>
                    </w:rPr>
                    <w:t>E</w:t>
                  </w:r>
                  <w:r w:rsidR="005E654F" w:rsidRPr="00851210">
                    <w:rPr>
                      <w:rFonts w:ascii="Arial" w:hAnsi="Arial" w:cs="Arial"/>
                    </w:rPr>
                    <w:t xml:space="preserve"> was chosen</w:t>
                  </w:r>
                  <w:r w:rsidR="00B15EF7" w:rsidRPr="00851210">
                    <w:rPr>
                      <w:rFonts w:ascii="Arial" w:hAnsi="Arial" w:cs="Arial"/>
                    </w:rPr>
                    <w:t xml:space="preserve">, you can’t set </w:t>
                  </w:r>
                  <w:r w:rsidR="00C62600" w:rsidRPr="00851210">
                    <w:rPr>
                      <w:rFonts w:ascii="Arial" w:hAnsi="Arial" w:cs="Arial"/>
                    </w:rPr>
                    <w:t>it (</w:t>
                  </w:r>
                  <w:r w:rsidR="000739B9" w:rsidRPr="00851210">
                    <w:rPr>
                      <w:rFonts w:ascii="Arial" w:hAnsi="Arial" w:cs="Arial"/>
                    </w:rPr>
                    <w:t>but in SDG2000X,</w:t>
                  </w:r>
                  <w:r w:rsidR="0015311E" w:rsidRPr="00851210">
                    <w:rPr>
                      <w:rFonts w:ascii="Arial" w:hAnsi="Arial" w:cs="Arial"/>
                    </w:rPr>
                    <w:t xml:space="preserve"> </w:t>
                  </w:r>
                  <w:r w:rsidR="000739B9" w:rsidRPr="00851210">
                    <w:rPr>
                      <w:rFonts w:ascii="Arial" w:hAnsi="Arial" w:cs="Arial"/>
                    </w:rPr>
                    <w:t>you can)</w:t>
                  </w:r>
                  <w:r w:rsidR="00B15EF7" w:rsidRPr="00851210">
                    <w:rPr>
                      <w:rFonts w:ascii="Arial" w:hAnsi="Arial" w:cs="Arial"/>
                    </w:rPr>
                    <w:t>.</w:t>
                  </w:r>
                  <w:r w:rsidR="006D4CB4" w:rsidRPr="00851210">
                    <w:rPr>
                      <w:rFonts w:ascii="Arial" w:hAnsi="Arial" w:cs="Arial"/>
                    </w:rPr>
                    <w:t xml:space="preserve">And </w:t>
                  </w:r>
                  <w:r w:rsidR="005E654F" w:rsidRPr="00851210">
                    <w:rPr>
                      <w:rFonts w:ascii="Arial" w:hAnsi="Arial" w:cs="Arial"/>
                    </w:rPr>
                    <w:t>when</w:t>
                  </w:r>
                  <w:r w:rsidR="00E108AD" w:rsidRPr="00851210">
                    <w:rPr>
                      <w:rFonts w:ascii="Arial" w:hAnsi="Arial" w:cs="Arial"/>
                    </w:rPr>
                    <w:t xml:space="preserve"> </w:t>
                  </w:r>
                  <w:r w:rsidR="006D4CB4" w:rsidRPr="00851210">
                    <w:rPr>
                      <w:rFonts w:ascii="Arial" w:hAnsi="Arial" w:cs="Arial"/>
                    </w:rPr>
                    <w:t>trig</w:t>
                  </w:r>
                  <w:r w:rsidR="005E654F" w:rsidRPr="00851210">
                    <w:rPr>
                      <w:rFonts w:ascii="Arial" w:hAnsi="Arial" w:cs="Arial"/>
                    </w:rPr>
                    <w:t>ger</w:t>
                  </w:r>
                  <w:r w:rsidR="006D4CB4" w:rsidRPr="00851210">
                    <w:rPr>
                      <w:rFonts w:ascii="Arial" w:hAnsi="Arial" w:cs="Arial"/>
                    </w:rPr>
                    <w:t xml:space="preserve"> source is </w:t>
                  </w:r>
                  <w:r w:rsidR="003A269A" w:rsidRPr="00851210">
                    <w:rPr>
                      <w:rFonts w:ascii="Arial" w:hAnsi="Arial" w:cs="Arial"/>
                    </w:rPr>
                    <w:t>EXT</w:t>
                  </w:r>
                  <w:r w:rsidR="006D4CB4" w:rsidRPr="00851210">
                    <w:rPr>
                      <w:rFonts w:ascii="Arial" w:hAnsi="Arial" w:cs="Arial"/>
                    </w:rPr>
                    <w:t>, you can</w:t>
                  </w:r>
                  <w:r w:rsidR="003A269A" w:rsidRPr="00851210">
                    <w:rPr>
                      <w:rFonts w:ascii="Arial" w:hAnsi="Arial" w:cs="Arial"/>
                    </w:rPr>
                    <w:t>’t</w:t>
                  </w:r>
                  <w:r w:rsidR="006D4CB4" w:rsidRPr="00851210">
                    <w:rPr>
                      <w:rFonts w:ascii="Arial" w:hAnsi="Arial" w:cs="Arial"/>
                    </w:rPr>
                    <w:t xml:space="preserve"> set it.</w:t>
                  </w:r>
                </w:p>
              </w:tc>
            </w:tr>
            <w:tr w:rsidR="006D4CB4" w:rsidRPr="00851210" w:rsidTr="002D02BB">
              <w:trPr>
                <w:trHeight w:val="285"/>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STPS</w:t>
                  </w:r>
                </w:p>
              </w:tc>
              <w:tc>
                <w:tcPr>
                  <w:tcW w:w="1701" w:type="dxa"/>
                </w:tcPr>
                <w:p w:rsidR="006D4CB4" w:rsidRPr="00851210" w:rsidRDefault="006D4CB4" w:rsidP="006D4CB4">
                  <w:pPr>
                    <w:pStyle w:val="a9"/>
                    <w:rPr>
                      <w:rFonts w:ascii="Arial" w:hAnsi="Arial" w:cs="Arial"/>
                    </w:rPr>
                  </w:pPr>
                  <w:r w:rsidRPr="00851210">
                    <w:rPr>
                      <w:rFonts w:ascii="Arial" w:hAnsi="Arial" w:cs="Arial"/>
                    </w:rPr>
                    <w:t>&lt;start phase&gt;</w:t>
                  </w:r>
                </w:p>
              </w:tc>
              <w:tc>
                <w:tcPr>
                  <w:tcW w:w="5103" w:type="dxa"/>
                  <w:shd w:val="clear" w:color="auto" w:fill="auto"/>
                  <w:noWrap/>
                </w:tcPr>
                <w:p w:rsidR="006D4CB4" w:rsidRPr="00851210" w:rsidRDefault="00CC4953" w:rsidP="00634BF6">
                  <w:pPr>
                    <w:pStyle w:val="a9"/>
                    <w:wordWrap w:val="0"/>
                    <w:rPr>
                      <w:rFonts w:ascii="Arial" w:hAnsi="Arial" w:cs="Arial"/>
                    </w:rPr>
                  </w:pPr>
                  <w:r w:rsidRPr="00851210">
                    <w:rPr>
                      <w:rFonts w:ascii="Arial" w:hAnsi="Arial" w:cs="Arial"/>
                    </w:rPr>
                    <w:t>Start phase of carrier.</w:t>
                  </w:r>
                  <w:r w:rsidR="00447B5C" w:rsidRPr="00851210">
                    <w:rPr>
                      <w:rFonts w:ascii="Arial" w:hAnsi="Arial" w:cs="Arial"/>
                    </w:rPr>
                    <w:t xml:space="preserve"> </w:t>
                  </w:r>
                  <w:r w:rsidR="006D4CB4" w:rsidRPr="00851210">
                    <w:rPr>
                      <w:rFonts w:ascii="Arial" w:hAnsi="Arial" w:cs="Arial"/>
                    </w:rPr>
                    <w:t>When carrier is NOISE or PULSE wave, you can’t set it.</w:t>
                  </w:r>
                </w:p>
              </w:tc>
            </w:tr>
            <w:tr w:rsidR="006D4CB4" w:rsidRPr="00851210" w:rsidTr="002D02BB">
              <w:trPr>
                <w:trHeight w:val="377"/>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GATE_NCYC</w:t>
                  </w:r>
                </w:p>
              </w:tc>
              <w:tc>
                <w:tcPr>
                  <w:tcW w:w="1701" w:type="dxa"/>
                </w:tcPr>
                <w:p w:rsidR="006D4CB4" w:rsidRPr="00851210" w:rsidRDefault="006D4CB4" w:rsidP="006D4CB4">
                  <w:pPr>
                    <w:pStyle w:val="a9"/>
                    <w:rPr>
                      <w:rFonts w:ascii="Arial" w:hAnsi="Arial" w:cs="Arial"/>
                    </w:rPr>
                  </w:pPr>
                  <w:r w:rsidRPr="00851210">
                    <w:rPr>
                      <w:rFonts w:ascii="Arial" w:hAnsi="Arial" w:cs="Arial"/>
                    </w:rPr>
                    <w:t xml:space="preserve">&lt;gate </w:t>
                  </w:r>
                  <w:r w:rsidR="00DD5F29" w:rsidRPr="00851210">
                    <w:rPr>
                      <w:rFonts w:ascii="Arial" w:hAnsi="Arial" w:cs="Arial"/>
                    </w:rPr>
                    <w:t>N</w:t>
                  </w:r>
                  <w:r w:rsidRPr="00851210">
                    <w:rPr>
                      <w:rFonts w:ascii="Arial" w:hAnsi="Arial" w:cs="Arial"/>
                    </w:rPr>
                    <w:t>cycle&gt;</w:t>
                  </w:r>
                </w:p>
              </w:tc>
              <w:tc>
                <w:tcPr>
                  <w:tcW w:w="5103" w:type="dxa"/>
                  <w:shd w:val="clear" w:color="auto" w:fill="auto"/>
                  <w:noWrap/>
                </w:tcPr>
                <w:p w:rsidR="006D4CB4" w:rsidRPr="00851210" w:rsidRDefault="00546E5E" w:rsidP="00980F50">
                  <w:pPr>
                    <w:pStyle w:val="a9"/>
                    <w:wordWrap w:val="0"/>
                    <w:rPr>
                      <w:rFonts w:ascii="Arial" w:hAnsi="Arial" w:cs="Arial"/>
                    </w:rPr>
                  </w:pPr>
                  <w:r w:rsidRPr="00851210">
                    <w:rPr>
                      <w:rFonts w:ascii="Arial" w:hAnsi="Arial" w:cs="Arial"/>
                    </w:rPr>
                    <w:t>Set the burst mode to GATE or NCYC.</w:t>
                  </w:r>
                  <w:r w:rsidR="00C774FB" w:rsidRPr="00851210">
                    <w:rPr>
                      <w:rFonts w:ascii="Arial" w:hAnsi="Arial" w:cs="Arial"/>
                    </w:rPr>
                    <w:t xml:space="preserve"> </w:t>
                  </w:r>
                  <w:r w:rsidR="006D4CB4" w:rsidRPr="00851210">
                    <w:rPr>
                      <w:rFonts w:ascii="Arial" w:hAnsi="Arial" w:cs="Arial"/>
                    </w:rPr>
                    <w:t>When carrier is NOISE, you can’t set it.</w:t>
                  </w:r>
                </w:p>
              </w:tc>
            </w:tr>
            <w:tr w:rsidR="006D4CB4" w:rsidRPr="00851210" w:rsidTr="002D02BB">
              <w:trPr>
                <w:trHeight w:val="285"/>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TRSR</w:t>
                  </w:r>
                </w:p>
              </w:tc>
              <w:tc>
                <w:tcPr>
                  <w:tcW w:w="1701" w:type="dxa"/>
                </w:tcPr>
                <w:p w:rsidR="006D4CB4" w:rsidRPr="00851210" w:rsidRDefault="006D4CB4" w:rsidP="006D4CB4">
                  <w:pPr>
                    <w:pStyle w:val="a9"/>
                    <w:rPr>
                      <w:rFonts w:ascii="Arial" w:hAnsi="Arial" w:cs="Arial"/>
                    </w:rPr>
                  </w:pPr>
                  <w:r w:rsidRPr="00851210">
                    <w:rPr>
                      <w:rFonts w:ascii="Arial" w:hAnsi="Arial" w:cs="Arial"/>
                    </w:rPr>
                    <w:t>&lt;trigger</w:t>
                  </w:r>
                  <w:r w:rsidR="00846EA8" w:rsidRPr="00851210">
                    <w:rPr>
                      <w:rFonts w:ascii="Arial" w:hAnsi="Arial" w:cs="Arial"/>
                    </w:rPr>
                    <w:t xml:space="preserve"> source</w:t>
                  </w:r>
                  <w:r w:rsidRPr="00851210">
                    <w:rPr>
                      <w:rFonts w:ascii="Arial" w:hAnsi="Arial" w:cs="Arial"/>
                    </w:rPr>
                    <w:t>&gt;</w:t>
                  </w:r>
                </w:p>
              </w:tc>
              <w:tc>
                <w:tcPr>
                  <w:tcW w:w="5103" w:type="dxa"/>
                  <w:shd w:val="clear" w:color="auto" w:fill="auto"/>
                  <w:noWrap/>
                </w:tcPr>
                <w:p w:rsidR="006D4CB4" w:rsidRPr="00851210" w:rsidRDefault="00980F50" w:rsidP="003E1178">
                  <w:pPr>
                    <w:pStyle w:val="a9"/>
                    <w:rPr>
                      <w:rFonts w:ascii="Arial" w:hAnsi="Arial" w:cs="Arial"/>
                    </w:rPr>
                  </w:pPr>
                  <w:r w:rsidRPr="00851210">
                    <w:rPr>
                      <w:rFonts w:ascii="Arial" w:hAnsi="Arial" w:cs="Arial"/>
                    </w:rPr>
                    <w:t>Set the trigger source.</w:t>
                  </w:r>
                  <w:r w:rsidR="003E1178" w:rsidRPr="00851210" w:rsidDel="003E1178">
                    <w:rPr>
                      <w:rFonts w:ascii="Arial" w:hAnsi="Arial" w:cs="Arial"/>
                    </w:rPr>
                    <w:t xml:space="preserve"> </w:t>
                  </w:r>
                </w:p>
              </w:tc>
            </w:tr>
            <w:tr w:rsidR="006D4CB4" w:rsidRPr="00851210" w:rsidTr="002D02BB">
              <w:trPr>
                <w:trHeight w:val="285"/>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DLAY</w:t>
                  </w:r>
                </w:p>
              </w:tc>
              <w:tc>
                <w:tcPr>
                  <w:tcW w:w="1701" w:type="dxa"/>
                </w:tcPr>
                <w:p w:rsidR="006D4CB4" w:rsidRPr="00851210" w:rsidRDefault="006D4CB4" w:rsidP="006D4CB4">
                  <w:pPr>
                    <w:pStyle w:val="a9"/>
                    <w:rPr>
                      <w:rFonts w:ascii="Arial" w:hAnsi="Arial" w:cs="Arial"/>
                    </w:rPr>
                  </w:pPr>
                  <w:r w:rsidRPr="00851210">
                    <w:rPr>
                      <w:rFonts w:ascii="Arial" w:hAnsi="Arial" w:cs="Arial"/>
                    </w:rPr>
                    <w:t>&lt;delay&gt;</w:t>
                  </w:r>
                </w:p>
              </w:tc>
              <w:tc>
                <w:tcPr>
                  <w:tcW w:w="5103" w:type="dxa"/>
                  <w:shd w:val="clear" w:color="auto" w:fill="auto"/>
                  <w:noWrap/>
                </w:tcPr>
                <w:p w:rsidR="006D4CB4" w:rsidRPr="00851210" w:rsidRDefault="00BA4376" w:rsidP="00DB1AB3">
                  <w:pPr>
                    <w:pStyle w:val="a9"/>
                    <w:rPr>
                      <w:rFonts w:ascii="Arial" w:hAnsi="Arial" w:cs="Arial"/>
                    </w:rPr>
                  </w:pPr>
                  <w:r w:rsidRPr="00851210">
                    <w:rPr>
                      <w:rFonts w:ascii="Arial" w:hAnsi="Arial" w:cs="Arial"/>
                    </w:rPr>
                    <w:t>Value of delay.</w:t>
                  </w:r>
                  <w:r w:rsidR="006C4055" w:rsidRPr="00851210">
                    <w:rPr>
                      <w:rFonts w:ascii="Arial" w:hAnsi="Arial" w:cs="Arial"/>
                    </w:rPr>
                    <w:t xml:space="preserve"> </w:t>
                  </w:r>
                  <w:r w:rsidR="006D4CB4" w:rsidRPr="00851210">
                    <w:rPr>
                      <w:rFonts w:ascii="Arial" w:hAnsi="Arial" w:cs="Arial"/>
                    </w:rPr>
                    <w:t>When carrier is NOISE wave, you can’t set it. When</w:t>
                  </w:r>
                  <w:r w:rsidR="00A6372F" w:rsidRPr="00851210">
                    <w:rPr>
                      <w:rFonts w:ascii="Arial" w:hAnsi="Arial" w:cs="Arial"/>
                    </w:rPr>
                    <w:t xml:space="preserve"> </w:t>
                  </w:r>
                  <w:r w:rsidR="006D4CB4" w:rsidRPr="00851210">
                    <w:rPr>
                      <w:rFonts w:ascii="Arial" w:hAnsi="Arial" w:cs="Arial"/>
                    </w:rPr>
                    <w:t xml:space="preserve">NCYC </w:t>
                  </w:r>
                  <w:r w:rsidR="00DB1AB3" w:rsidRPr="00851210">
                    <w:rPr>
                      <w:rFonts w:ascii="Arial" w:hAnsi="Arial" w:cs="Arial"/>
                    </w:rPr>
                    <w:t xml:space="preserve">is chosen </w:t>
                  </w:r>
                  <w:r w:rsidR="006D4CB4" w:rsidRPr="00851210">
                    <w:rPr>
                      <w:rFonts w:ascii="Arial" w:hAnsi="Arial" w:cs="Arial"/>
                    </w:rPr>
                    <w:t>you can set it.</w:t>
                  </w:r>
                </w:p>
              </w:tc>
            </w:tr>
            <w:tr w:rsidR="006D4CB4" w:rsidRPr="00851210" w:rsidTr="002D02BB">
              <w:trPr>
                <w:trHeight w:val="285"/>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PLRT</w:t>
                  </w:r>
                </w:p>
              </w:tc>
              <w:tc>
                <w:tcPr>
                  <w:tcW w:w="1701" w:type="dxa"/>
                </w:tcPr>
                <w:p w:rsidR="006D4CB4" w:rsidRPr="00851210" w:rsidRDefault="006D4CB4" w:rsidP="006D4CB4">
                  <w:pPr>
                    <w:pStyle w:val="a9"/>
                    <w:rPr>
                      <w:rFonts w:ascii="Arial" w:hAnsi="Arial" w:cs="Arial"/>
                    </w:rPr>
                  </w:pPr>
                  <w:r w:rsidRPr="00851210">
                    <w:rPr>
                      <w:rFonts w:ascii="Arial" w:hAnsi="Arial" w:cs="Arial"/>
                    </w:rPr>
                    <w:t>&lt;polarity&gt;</w:t>
                  </w:r>
                </w:p>
              </w:tc>
              <w:tc>
                <w:tcPr>
                  <w:tcW w:w="5103" w:type="dxa"/>
                  <w:shd w:val="clear" w:color="auto" w:fill="auto"/>
                  <w:noWrap/>
                </w:tcPr>
                <w:p w:rsidR="006D4CB4" w:rsidRPr="00851210" w:rsidRDefault="00417E0C" w:rsidP="006F542D">
                  <w:pPr>
                    <w:pStyle w:val="a9"/>
                    <w:rPr>
                      <w:rFonts w:ascii="Arial" w:hAnsi="Arial" w:cs="Arial"/>
                    </w:rPr>
                  </w:pPr>
                  <w:r w:rsidRPr="00851210">
                    <w:rPr>
                      <w:rFonts w:ascii="Arial" w:hAnsi="Arial" w:cs="Arial"/>
                    </w:rPr>
                    <w:t>Value of polarity.</w:t>
                  </w:r>
                  <w:r w:rsidR="006C4055" w:rsidRPr="00851210">
                    <w:rPr>
                      <w:rFonts w:ascii="Arial" w:hAnsi="Arial" w:cs="Arial"/>
                    </w:rPr>
                    <w:t xml:space="preserve"> </w:t>
                  </w:r>
                  <w:r w:rsidR="006D4CB4" w:rsidRPr="00851210">
                    <w:rPr>
                      <w:rFonts w:ascii="Arial" w:hAnsi="Arial" w:cs="Arial"/>
                    </w:rPr>
                    <w:t xml:space="preserve">When GATE </w:t>
                  </w:r>
                  <w:r w:rsidR="004347ED" w:rsidRPr="00851210">
                    <w:rPr>
                      <w:rFonts w:ascii="Arial" w:hAnsi="Arial" w:cs="Arial"/>
                    </w:rPr>
                    <w:t xml:space="preserve">is chosen </w:t>
                  </w:r>
                  <w:r w:rsidR="006D4CB4" w:rsidRPr="00851210">
                    <w:rPr>
                      <w:rFonts w:ascii="Arial" w:hAnsi="Arial" w:cs="Arial"/>
                    </w:rPr>
                    <w:t>you can set it.</w:t>
                  </w:r>
                  <w:r w:rsidR="007450D0" w:rsidRPr="00851210">
                    <w:rPr>
                      <w:rFonts w:ascii="Arial" w:hAnsi="Arial" w:cs="Arial"/>
                    </w:rPr>
                    <w:t xml:space="preserve"> </w:t>
                  </w:r>
                  <w:r w:rsidR="006D4CB4" w:rsidRPr="00851210">
                    <w:rPr>
                      <w:rFonts w:ascii="Arial" w:hAnsi="Arial" w:cs="Arial"/>
                    </w:rPr>
                    <w:t>When carrier is NOISE, it is the only parameter.</w:t>
                  </w:r>
                </w:p>
              </w:tc>
            </w:tr>
            <w:tr w:rsidR="006D4CB4" w:rsidRPr="00851210" w:rsidTr="002D02BB">
              <w:trPr>
                <w:trHeight w:val="285"/>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TRMD</w:t>
                  </w:r>
                </w:p>
              </w:tc>
              <w:tc>
                <w:tcPr>
                  <w:tcW w:w="1701" w:type="dxa"/>
                </w:tcPr>
                <w:p w:rsidR="006D4CB4" w:rsidRPr="00851210" w:rsidRDefault="006D4CB4" w:rsidP="006D4CB4">
                  <w:pPr>
                    <w:pStyle w:val="a9"/>
                    <w:rPr>
                      <w:rFonts w:ascii="Arial" w:hAnsi="Arial" w:cs="Arial"/>
                    </w:rPr>
                  </w:pPr>
                  <w:r w:rsidRPr="00851210">
                    <w:rPr>
                      <w:rFonts w:ascii="Arial" w:hAnsi="Arial" w:cs="Arial"/>
                    </w:rPr>
                    <w:t>&lt;trig mode&gt;</w:t>
                  </w:r>
                </w:p>
              </w:tc>
              <w:tc>
                <w:tcPr>
                  <w:tcW w:w="5103" w:type="dxa"/>
                  <w:shd w:val="clear" w:color="auto" w:fill="auto"/>
                  <w:noWrap/>
                </w:tcPr>
                <w:p w:rsidR="006D4CB4" w:rsidRPr="00851210" w:rsidRDefault="006F542D" w:rsidP="00486EDE">
                  <w:pPr>
                    <w:pStyle w:val="a9"/>
                    <w:rPr>
                      <w:rFonts w:ascii="Arial" w:hAnsi="Arial" w:cs="Arial"/>
                    </w:rPr>
                  </w:pPr>
                  <w:r w:rsidRPr="00851210">
                    <w:rPr>
                      <w:rFonts w:ascii="Arial" w:hAnsi="Arial" w:cs="Arial"/>
                    </w:rPr>
                    <w:t>Value of trigger mode.</w:t>
                  </w:r>
                  <w:r w:rsidR="006C4055" w:rsidRPr="00851210">
                    <w:rPr>
                      <w:rFonts w:ascii="Arial" w:hAnsi="Arial" w:cs="Arial"/>
                    </w:rPr>
                    <w:t xml:space="preserve"> </w:t>
                  </w:r>
                  <w:r w:rsidR="006D4CB4" w:rsidRPr="00851210">
                    <w:rPr>
                      <w:rFonts w:ascii="Arial" w:hAnsi="Arial" w:cs="Arial"/>
                    </w:rPr>
                    <w:t xml:space="preserve">When carrier is NOISE wave, </w:t>
                  </w:r>
                  <w:r w:rsidR="006D4CB4" w:rsidRPr="00851210">
                    <w:rPr>
                      <w:rFonts w:ascii="Arial" w:hAnsi="Arial" w:cs="Arial"/>
                    </w:rPr>
                    <w:lastRenderedPageBreak/>
                    <w:t xml:space="preserve">you can’t set it. When </w:t>
                  </w:r>
                  <w:r w:rsidR="002D02BB" w:rsidRPr="00851210">
                    <w:rPr>
                      <w:rFonts w:ascii="Arial" w:hAnsi="Arial" w:cs="Arial"/>
                    </w:rPr>
                    <w:t>NCYC</w:t>
                  </w:r>
                  <w:r w:rsidR="00486EDE" w:rsidRPr="00851210">
                    <w:rPr>
                      <w:rFonts w:ascii="Arial" w:hAnsi="Arial" w:cs="Arial"/>
                    </w:rPr>
                    <w:t xml:space="preserve"> is </w:t>
                  </w:r>
                  <w:r w:rsidR="00A37E25" w:rsidRPr="00851210">
                    <w:rPr>
                      <w:rFonts w:ascii="Arial" w:hAnsi="Arial" w:cs="Arial"/>
                    </w:rPr>
                    <w:t>chosen</w:t>
                  </w:r>
                  <w:r w:rsidR="002D02BB" w:rsidRPr="00851210">
                    <w:rPr>
                      <w:rFonts w:ascii="Arial" w:hAnsi="Arial" w:cs="Arial"/>
                    </w:rPr>
                    <w:t xml:space="preserve"> you can set it. </w:t>
                  </w:r>
                  <w:r w:rsidR="006D4CB4" w:rsidRPr="00851210">
                    <w:rPr>
                      <w:rFonts w:ascii="Arial" w:hAnsi="Arial" w:cs="Arial"/>
                    </w:rPr>
                    <w:t>When TRSR is set to EXT, you can’t set i</w:t>
                  </w:r>
                  <w:r w:rsidR="002D02BB" w:rsidRPr="00851210">
                    <w:rPr>
                      <w:rFonts w:ascii="Arial" w:hAnsi="Arial" w:cs="Arial"/>
                    </w:rPr>
                    <w:t>t</w:t>
                  </w:r>
                  <w:r w:rsidR="006D4CB4" w:rsidRPr="00851210">
                    <w:rPr>
                      <w:rFonts w:ascii="Arial" w:hAnsi="Arial" w:cs="Arial"/>
                    </w:rPr>
                    <w:t xml:space="preserve">.  </w:t>
                  </w:r>
                </w:p>
              </w:tc>
            </w:tr>
            <w:tr w:rsidR="006D4CB4" w:rsidRPr="00851210" w:rsidTr="002D02BB">
              <w:trPr>
                <w:trHeight w:val="285"/>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lastRenderedPageBreak/>
                    <w:t>EDGE</w:t>
                  </w:r>
                </w:p>
              </w:tc>
              <w:tc>
                <w:tcPr>
                  <w:tcW w:w="1701" w:type="dxa"/>
                </w:tcPr>
                <w:p w:rsidR="006D4CB4" w:rsidRPr="00851210" w:rsidRDefault="006D4CB4" w:rsidP="006D4CB4">
                  <w:pPr>
                    <w:pStyle w:val="a9"/>
                    <w:rPr>
                      <w:rFonts w:ascii="Arial" w:hAnsi="Arial" w:cs="Arial"/>
                    </w:rPr>
                  </w:pPr>
                  <w:r w:rsidRPr="00851210">
                    <w:rPr>
                      <w:rFonts w:ascii="Arial" w:hAnsi="Arial" w:cs="Arial"/>
                    </w:rPr>
                    <w:t>&lt;edge&gt;</w:t>
                  </w:r>
                </w:p>
              </w:tc>
              <w:tc>
                <w:tcPr>
                  <w:tcW w:w="5103" w:type="dxa"/>
                  <w:shd w:val="clear" w:color="auto" w:fill="auto"/>
                  <w:noWrap/>
                </w:tcPr>
                <w:p w:rsidR="006D4CB4" w:rsidRPr="00851210" w:rsidRDefault="003968FF" w:rsidP="007F6B0F">
                  <w:pPr>
                    <w:pStyle w:val="a9"/>
                    <w:rPr>
                      <w:rFonts w:ascii="Arial" w:hAnsi="Arial" w:cs="Arial"/>
                    </w:rPr>
                  </w:pPr>
                  <w:r w:rsidRPr="00851210">
                    <w:rPr>
                      <w:rFonts w:ascii="Arial" w:hAnsi="Arial" w:cs="Arial"/>
                    </w:rPr>
                    <w:t xml:space="preserve">Value of edge. </w:t>
                  </w:r>
                  <w:r w:rsidR="006D4CB4" w:rsidRPr="00851210">
                    <w:rPr>
                      <w:rFonts w:ascii="Arial" w:hAnsi="Arial" w:cs="Arial"/>
                    </w:rPr>
                    <w:t>When carrier is NOISE wav</w:t>
                  </w:r>
                  <w:r w:rsidR="007F6B0F" w:rsidRPr="00851210">
                    <w:rPr>
                      <w:rFonts w:ascii="Arial" w:hAnsi="Arial" w:cs="Arial"/>
                    </w:rPr>
                    <w:t>e, you can’t set it. When</w:t>
                  </w:r>
                  <w:r w:rsidR="00E572BA" w:rsidRPr="00851210">
                    <w:rPr>
                      <w:rFonts w:ascii="Arial" w:hAnsi="Arial" w:cs="Arial"/>
                    </w:rPr>
                    <w:t xml:space="preserve"> </w:t>
                  </w:r>
                  <w:r w:rsidR="006D4CB4" w:rsidRPr="00851210">
                    <w:rPr>
                      <w:rFonts w:ascii="Arial" w:hAnsi="Arial" w:cs="Arial"/>
                    </w:rPr>
                    <w:t xml:space="preserve">NCYC </w:t>
                  </w:r>
                  <w:r w:rsidR="007F6B0F" w:rsidRPr="00851210">
                    <w:rPr>
                      <w:rFonts w:ascii="Arial" w:hAnsi="Arial" w:cs="Arial"/>
                    </w:rPr>
                    <w:t xml:space="preserve">is </w:t>
                  </w:r>
                  <w:r w:rsidR="009E0019" w:rsidRPr="00851210">
                    <w:rPr>
                      <w:rFonts w:ascii="Arial" w:hAnsi="Arial" w:cs="Arial"/>
                    </w:rPr>
                    <w:t>chosen</w:t>
                  </w:r>
                  <w:r w:rsidR="007F6B0F" w:rsidRPr="00851210">
                    <w:rPr>
                      <w:rFonts w:ascii="Arial" w:hAnsi="Arial" w:cs="Arial"/>
                    </w:rPr>
                    <w:t xml:space="preserve"> </w:t>
                  </w:r>
                  <w:r w:rsidR="006D4CB4" w:rsidRPr="00851210">
                    <w:rPr>
                      <w:rFonts w:ascii="Arial" w:hAnsi="Arial" w:cs="Arial"/>
                    </w:rPr>
                    <w:t>and TRSR is set to EXT, you can set it.</w:t>
                  </w:r>
                </w:p>
              </w:tc>
            </w:tr>
            <w:tr w:rsidR="006D4CB4" w:rsidRPr="00851210" w:rsidTr="002D02BB">
              <w:trPr>
                <w:trHeight w:val="285"/>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TIME</w:t>
                  </w:r>
                </w:p>
              </w:tc>
              <w:tc>
                <w:tcPr>
                  <w:tcW w:w="1701" w:type="dxa"/>
                </w:tcPr>
                <w:p w:rsidR="006D4CB4" w:rsidRPr="00851210" w:rsidRDefault="006D4CB4" w:rsidP="006D4CB4">
                  <w:pPr>
                    <w:pStyle w:val="a9"/>
                    <w:rPr>
                      <w:rFonts w:ascii="Arial" w:hAnsi="Arial" w:cs="Arial"/>
                    </w:rPr>
                  </w:pPr>
                  <w:r w:rsidRPr="00851210">
                    <w:rPr>
                      <w:rFonts w:ascii="Arial" w:hAnsi="Arial" w:cs="Arial"/>
                    </w:rPr>
                    <w:t>&lt;circle time&gt;</w:t>
                  </w:r>
                </w:p>
              </w:tc>
              <w:tc>
                <w:tcPr>
                  <w:tcW w:w="5103" w:type="dxa"/>
                  <w:shd w:val="clear" w:color="auto" w:fill="auto"/>
                  <w:noWrap/>
                </w:tcPr>
                <w:p w:rsidR="006D4CB4" w:rsidRPr="00851210" w:rsidRDefault="0074308E" w:rsidP="00A451CF">
                  <w:pPr>
                    <w:pStyle w:val="a9"/>
                    <w:rPr>
                      <w:rFonts w:ascii="Arial" w:hAnsi="Arial" w:cs="Arial"/>
                    </w:rPr>
                  </w:pPr>
                  <w:r w:rsidRPr="00851210">
                    <w:rPr>
                      <w:rFonts w:ascii="Arial" w:hAnsi="Arial" w:cs="Arial"/>
                    </w:rPr>
                    <w:t xml:space="preserve">Value of Ncycle number. </w:t>
                  </w:r>
                  <w:r w:rsidR="006D4CB4" w:rsidRPr="00851210">
                    <w:rPr>
                      <w:rFonts w:ascii="Arial" w:hAnsi="Arial" w:cs="Arial"/>
                    </w:rPr>
                    <w:t xml:space="preserve">When carrier is NOISE wave, you can’t set it. When NCYC </w:t>
                  </w:r>
                  <w:r w:rsidR="00A451CF" w:rsidRPr="00851210">
                    <w:rPr>
                      <w:rFonts w:ascii="Arial" w:hAnsi="Arial" w:cs="Arial"/>
                    </w:rPr>
                    <w:t>is</w:t>
                  </w:r>
                  <w:r w:rsidR="006D4CB4" w:rsidRPr="00851210">
                    <w:rPr>
                      <w:rFonts w:ascii="Arial" w:hAnsi="Arial" w:cs="Arial"/>
                    </w:rPr>
                    <w:t xml:space="preserve"> chosen you can set it.</w:t>
                  </w:r>
                </w:p>
              </w:tc>
            </w:tr>
            <w:tr w:rsidR="006D4CB4" w:rsidRPr="00851210" w:rsidTr="002D02BB">
              <w:trPr>
                <w:trHeight w:val="285"/>
              </w:trPr>
              <w:tc>
                <w:tcPr>
                  <w:tcW w:w="1457" w:type="dxa"/>
                  <w:shd w:val="clear" w:color="auto" w:fill="auto"/>
                  <w:noWrap/>
                </w:tcPr>
                <w:p w:rsidR="006D4CB4" w:rsidRPr="00851210" w:rsidRDefault="006D4CB4" w:rsidP="006D4CB4">
                  <w:pPr>
                    <w:pStyle w:val="a9"/>
                    <w:rPr>
                      <w:rFonts w:ascii="Arial" w:hAnsi="Arial" w:cs="Arial"/>
                    </w:rPr>
                  </w:pPr>
                  <w:r w:rsidRPr="00851210">
                    <w:rPr>
                      <w:rFonts w:ascii="Arial" w:hAnsi="Arial" w:cs="Arial"/>
                    </w:rPr>
                    <w:t>MTRIG</w:t>
                  </w:r>
                </w:p>
              </w:tc>
              <w:tc>
                <w:tcPr>
                  <w:tcW w:w="1701" w:type="dxa"/>
                </w:tcPr>
                <w:p w:rsidR="006D4CB4" w:rsidRPr="00851210" w:rsidRDefault="00835684" w:rsidP="006D4CB4">
                  <w:pPr>
                    <w:pStyle w:val="a9"/>
                    <w:rPr>
                      <w:rFonts w:ascii="Arial" w:hAnsi="Arial" w:cs="Arial"/>
                    </w:rPr>
                  </w:pPr>
                  <w:r w:rsidRPr="00851210">
                    <w:rPr>
                      <w:rFonts w:ascii="Arial" w:hAnsi="Arial" w:cs="Arial"/>
                    </w:rPr>
                    <w:t>&lt;manual trig&gt;</w:t>
                  </w:r>
                </w:p>
              </w:tc>
              <w:tc>
                <w:tcPr>
                  <w:tcW w:w="5103" w:type="dxa"/>
                  <w:shd w:val="clear" w:color="auto" w:fill="auto"/>
                  <w:noWrap/>
                </w:tcPr>
                <w:p w:rsidR="006D4CB4" w:rsidRPr="00851210" w:rsidRDefault="00A41749" w:rsidP="006D2F92">
                  <w:pPr>
                    <w:pStyle w:val="a9"/>
                    <w:rPr>
                      <w:rFonts w:ascii="Arial" w:hAnsi="Arial" w:cs="Arial"/>
                    </w:rPr>
                  </w:pPr>
                  <w:r w:rsidRPr="00851210">
                    <w:rPr>
                      <w:rFonts w:ascii="Arial" w:hAnsi="Arial" w:cs="Arial"/>
                    </w:rPr>
                    <w:t xml:space="preserve">Manual </w:t>
                  </w:r>
                  <w:r w:rsidR="003D0E3D" w:rsidRPr="00851210">
                    <w:rPr>
                      <w:rFonts w:ascii="Arial" w:hAnsi="Arial" w:cs="Arial"/>
                    </w:rPr>
                    <w:t>trigger. When</w:t>
                  </w:r>
                  <w:r w:rsidR="006D4CB4" w:rsidRPr="00851210">
                    <w:rPr>
                      <w:rFonts w:ascii="Arial" w:hAnsi="Arial" w:cs="Arial"/>
                    </w:rPr>
                    <w:t xml:space="preserve"> </w:t>
                  </w:r>
                  <w:r w:rsidR="00B34F44" w:rsidRPr="00851210">
                    <w:rPr>
                      <w:rFonts w:ascii="Arial" w:hAnsi="Arial" w:cs="Arial"/>
                    </w:rPr>
                    <w:t>TRSR</w:t>
                  </w:r>
                  <w:r w:rsidR="006D4CB4" w:rsidRPr="00851210">
                    <w:rPr>
                      <w:rFonts w:ascii="Arial" w:hAnsi="Arial" w:cs="Arial"/>
                    </w:rPr>
                    <w:t xml:space="preserve"> </w:t>
                  </w:r>
                  <w:r w:rsidR="00822D28" w:rsidRPr="00851210">
                    <w:rPr>
                      <w:rFonts w:ascii="Arial" w:hAnsi="Arial" w:cs="Arial"/>
                    </w:rPr>
                    <w:t>is</w:t>
                  </w:r>
                  <w:r w:rsidR="00330CEE" w:rsidRPr="00851210">
                    <w:rPr>
                      <w:rFonts w:ascii="Arial" w:hAnsi="Arial" w:cs="Arial"/>
                    </w:rPr>
                    <w:t xml:space="preserve"> </w:t>
                  </w:r>
                  <w:r w:rsidR="00060645" w:rsidRPr="00851210">
                    <w:rPr>
                      <w:rFonts w:ascii="Arial" w:hAnsi="Arial" w:cs="Arial"/>
                    </w:rPr>
                    <w:t>set</w:t>
                  </w:r>
                  <w:r w:rsidR="000075DC" w:rsidRPr="00851210">
                    <w:rPr>
                      <w:rFonts w:ascii="Arial" w:hAnsi="Arial" w:cs="Arial"/>
                    </w:rPr>
                    <w:t xml:space="preserve"> </w:t>
                  </w:r>
                  <w:r w:rsidR="0005536E" w:rsidRPr="00851210">
                    <w:rPr>
                      <w:rFonts w:ascii="Arial" w:hAnsi="Arial" w:cs="Arial"/>
                    </w:rPr>
                    <w:t xml:space="preserve">to </w:t>
                  </w:r>
                  <w:r w:rsidR="006D4CB4" w:rsidRPr="00851210">
                    <w:rPr>
                      <w:rFonts w:ascii="Arial" w:hAnsi="Arial" w:cs="Arial"/>
                    </w:rPr>
                    <w:t xml:space="preserve">MAN, </w:t>
                  </w:r>
                  <w:r w:rsidR="00545864" w:rsidRPr="00851210">
                    <w:rPr>
                      <w:rFonts w:ascii="Arial" w:hAnsi="Arial" w:cs="Arial"/>
                    </w:rPr>
                    <w:t>it</w:t>
                  </w:r>
                  <w:r w:rsidR="006D2F92" w:rsidRPr="00851210">
                    <w:rPr>
                      <w:rFonts w:ascii="Arial" w:hAnsi="Arial" w:cs="Arial"/>
                    </w:rPr>
                    <w:t xml:space="preserve"> </w:t>
                  </w:r>
                  <w:r w:rsidR="006D4CB4" w:rsidRPr="00851210">
                    <w:rPr>
                      <w:rFonts w:ascii="Arial" w:hAnsi="Arial" w:cs="Arial"/>
                    </w:rPr>
                    <w:t>can be set.</w:t>
                  </w:r>
                </w:p>
              </w:tc>
            </w:tr>
            <w:tr w:rsidR="006D4CB4" w:rsidRPr="00851210" w:rsidTr="002D02BB">
              <w:trPr>
                <w:trHeight w:val="285"/>
              </w:trPr>
              <w:tc>
                <w:tcPr>
                  <w:tcW w:w="1457" w:type="dxa"/>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CARR,</w:t>
                  </w:r>
                  <w:r w:rsidR="00551754" w:rsidRPr="00851210">
                    <w:rPr>
                      <w:rFonts w:ascii="Arial" w:hAnsi="Arial" w:cs="Arial"/>
                    </w:rPr>
                    <w:t xml:space="preserve"> </w:t>
                  </w:r>
                  <w:r w:rsidRPr="00851210">
                    <w:rPr>
                      <w:rFonts w:ascii="Arial" w:hAnsi="Arial" w:cs="Arial"/>
                    </w:rPr>
                    <w:t>WVTP</w:t>
                  </w:r>
                </w:p>
              </w:tc>
              <w:tc>
                <w:tcPr>
                  <w:tcW w:w="1701" w:type="dxa"/>
                  <w:vAlign w:val="center"/>
                </w:tcPr>
                <w:p w:rsidR="006D4CB4" w:rsidRPr="00851210" w:rsidRDefault="006D4CB4" w:rsidP="006D4CB4">
                  <w:pPr>
                    <w:pStyle w:val="a9"/>
                    <w:rPr>
                      <w:rFonts w:ascii="Arial" w:hAnsi="Arial" w:cs="Arial"/>
                    </w:rPr>
                  </w:pPr>
                  <w:r w:rsidRPr="00851210">
                    <w:rPr>
                      <w:rFonts w:ascii="Arial" w:hAnsi="Arial" w:cs="Arial"/>
                    </w:rPr>
                    <w:t>&lt;wave type&gt;</w:t>
                  </w:r>
                </w:p>
              </w:tc>
              <w:tc>
                <w:tcPr>
                  <w:tcW w:w="5103" w:type="dxa"/>
                  <w:shd w:val="clear" w:color="auto" w:fill="auto"/>
                  <w:noWrap/>
                  <w:vAlign w:val="center"/>
                </w:tcPr>
                <w:p w:rsidR="006D4CB4" w:rsidRPr="00851210" w:rsidRDefault="006D4CB4" w:rsidP="000B1FEE">
                  <w:pPr>
                    <w:pStyle w:val="a9"/>
                    <w:rPr>
                      <w:rFonts w:ascii="Arial" w:hAnsi="Arial" w:cs="Arial"/>
                    </w:rPr>
                  </w:pPr>
                  <w:r w:rsidRPr="00851210">
                    <w:rPr>
                      <w:rFonts w:ascii="Arial" w:hAnsi="Arial" w:cs="Arial"/>
                    </w:rPr>
                    <w:t>Value of carrier type.</w:t>
                  </w:r>
                </w:p>
              </w:tc>
            </w:tr>
            <w:tr w:rsidR="006D4CB4" w:rsidRPr="00851210" w:rsidTr="002D02BB">
              <w:trPr>
                <w:trHeight w:val="285"/>
              </w:trPr>
              <w:tc>
                <w:tcPr>
                  <w:tcW w:w="1457" w:type="dxa"/>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CARR,</w:t>
                  </w:r>
                  <w:r w:rsidR="0004634A" w:rsidRPr="00851210">
                    <w:rPr>
                      <w:rFonts w:ascii="Arial" w:hAnsi="Arial" w:cs="Arial"/>
                    </w:rPr>
                    <w:t xml:space="preserve"> </w:t>
                  </w:r>
                  <w:r w:rsidRPr="00851210">
                    <w:rPr>
                      <w:rFonts w:ascii="Arial" w:hAnsi="Arial" w:cs="Arial"/>
                    </w:rPr>
                    <w:t>FRQ</w:t>
                  </w:r>
                </w:p>
              </w:tc>
              <w:tc>
                <w:tcPr>
                  <w:tcW w:w="1701" w:type="dxa"/>
                  <w:vAlign w:val="center"/>
                </w:tcPr>
                <w:p w:rsidR="006D4CB4" w:rsidRPr="00851210" w:rsidRDefault="006D4CB4" w:rsidP="006D4CB4">
                  <w:pPr>
                    <w:pStyle w:val="a9"/>
                    <w:rPr>
                      <w:rFonts w:ascii="Arial" w:hAnsi="Arial" w:cs="Arial"/>
                    </w:rPr>
                  </w:pPr>
                  <w:r w:rsidRPr="00851210">
                    <w:rPr>
                      <w:rFonts w:ascii="Arial" w:hAnsi="Arial" w:cs="Arial"/>
                    </w:rPr>
                    <w:t>&lt;frequency&gt;</w:t>
                  </w:r>
                </w:p>
              </w:tc>
              <w:tc>
                <w:tcPr>
                  <w:tcW w:w="5103" w:type="dxa"/>
                  <w:shd w:val="clear" w:color="auto" w:fill="auto"/>
                  <w:noWrap/>
                  <w:vAlign w:val="center"/>
                </w:tcPr>
                <w:p w:rsidR="006D4CB4" w:rsidRPr="00851210" w:rsidRDefault="006D4CB4" w:rsidP="004C3EF0">
                  <w:pPr>
                    <w:pStyle w:val="a9"/>
                    <w:rPr>
                      <w:rFonts w:ascii="Arial" w:hAnsi="Arial" w:cs="Arial"/>
                    </w:rPr>
                  </w:pPr>
                  <w:r w:rsidRPr="00851210">
                    <w:rPr>
                      <w:rFonts w:ascii="Arial" w:hAnsi="Arial" w:cs="Arial"/>
                    </w:rPr>
                    <w:t xml:space="preserve">Value of </w:t>
                  </w:r>
                  <w:r w:rsidR="007511CC" w:rsidRPr="00851210">
                    <w:rPr>
                      <w:rFonts w:ascii="Arial" w:hAnsi="Arial" w:cs="Arial"/>
                    </w:rPr>
                    <w:t xml:space="preserve">carrier </w:t>
                  </w:r>
                  <w:r w:rsidRPr="00851210">
                    <w:rPr>
                      <w:rFonts w:ascii="Arial" w:hAnsi="Arial" w:cs="Arial"/>
                    </w:rPr>
                    <w:t>freque</w:t>
                  </w:r>
                  <w:r w:rsidR="004C3EF0" w:rsidRPr="00851210">
                    <w:rPr>
                      <w:rFonts w:ascii="Arial" w:hAnsi="Arial" w:cs="Arial"/>
                    </w:rPr>
                    <w:t>ncy</w:t>
                  </w:r>
                  <w:r w:rsidRPr="00851210">
                    <w:rPr>
                      <w:rFonts w:ascii="Arial" w:hAnsi="Arial" w:cs="Arial"/>
                    </w:rPr>
                    <w:t xml:space="preserve"> </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color w:val="1B1700"/>
                    </w:rPr>
                  </w:pPr>
                  <w:r w:rsidRPr="00851210">
                    <w:rPr>
                      <w:rFonts w:ascii="Arial" w:hAnsi="Arial" w:cs="Arial"/>
                    </w:rPr>
                    <w:t>CARR,</w:t>
                  </w:r>
                  <w:r w:rsidR="0004634A" w:rsidRPr="00851210">
                    <w:rPr>
                      <w:rFonts w:ascii="Arial" w:hAnsi="Arial" w:cs="Arial"/>
                    </w:rPr>
                    <w:t xml:space="preserve"> </w:t>
                  </w:r>
                  <w:r w:rsidRPr="00851210">
                    <w:rPr>
                      <w:rFonts w:ascii="Arial" w:hAnsi="Arial" w:cs="Arial"/>
                    </w:rPr>
                    <w:t>AMP</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w:t>
                  </w:r>
                  <w:r w:rsidR="009529BA" w:rsidRPr="00851210">
                    <w:rPr>
                      <w:rFonts w:ascii="Arial" w:hAnsi="Arial" w:cs="Arial"/>
                    </w:rPr>
                    <w:t>amplitude</w:t>
                  </w:r>
                  <w:r w:rsidRPr="00851210">
                    <w:rPr>
                      <w:rFonts w:ascii="Arial" w:hAnsi="Arial" w:cs="Arial"/>
                    </w:rPr>
                    <w:t>&gt;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0B1FEE">
                  <w:pPr>
                    <w:pStyle w:val="a9"/>
                    <w:rPr>
                      <w:rFonts w:ascii="Arial" w:hAnsi="Arial" w:cs="Arial"/>
                    </w:rPr>
                  </w:pPr>
                  <w:r w:rsidRPr="00851210">
                    <w:rPr>
                      <w:rFonts w:ascii="Arial" w:hAnsi="Arial" w:cs="Arial"/>
                    </w:rPr>
                    <w:t xml:space="preserve">Value of </w:t>
                  </w:r>
                  <w:r w:rsidR="00CF7F39" w:rsidRPr="00851210">
                    <w:rPr>
                      <w:rFonts w:ascii="Arial" w:hAnsi="Arial" w:cs="Arial"/>
                    </w:rPr>
                    <w:t xml:space="preserve">carrier </w:t>
                  </w:r>
                  <w:r w:rsidR="009529BA" w:rsidRPr="00851210">
                    <w:rPr>
                      <w:rFonts w:ascii="Arial" w:hAnsi="Arial" w:cs="Arial"/>
                    </w:rPr>
                    <w:t>amplitude</w:t>
                  </w:r>
                  <w:r w:rsidRPr="00851210">
                    <w:rPr>
                      <w:rFonts w:ascii="Arial" w:hAnsi="Arial" w:cs="Arial"/>
                    </w:rPr>
                    <w:t>.</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color w:val="1B1700"/>
                    </w:rPr>
                  </w:pPr>
                  <w:r w:rsidRPr="00851210">
                    <w:rPr>
                      <w:rFonts w:ascii="Arial" w:hAnsi="Arial" w:cs="Arial"/>
                    </w:rPr>
                    <w:t>CARR,</w:t>
                  </w:r>
                  <w:r w:rsidR="0004634A" w:rsidRPr="00851210">
                    <w:rPr>
                      <w:rFonts w:ascii="Arial" w:hAnsi="Arial" w:cs="Arial"/>
                    </w:rPr>
                    <w:t xml:space="preserve"> </w:t>
                  </w:r>
                  <w:r w:rsidRPr="00851210">
                    <w:rPr>
                      <w:rFonts w:ascii="Arial" w:hAnsi="Arial" w:cs="Arial"/>
                    </w:rPr>
                    <w:t>OFST</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&lt;offset&gt;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 xml:space="preserve">Value of </w:t>
                  </w:r>
                  <w:r w:rsidR="000B1FEE" w:rsidRPr="00851210">
                    <w:rPr>
                      <w:rFonts w:ascii="Arial" w:hAnsi="Arial" w:cs="Arial"/>
                    </w:rPr>
                    <w:t xml:space="preserve">carrier </w:t>
                  </w:r>
                  <w:r w:rsidRPr="00851210">
                    <w:rPr>
                      <w:rFonts w:ascii="Arial" w:hAnsi="Arial" w:cs="Arial"/>
                    </w:rPr>
                    <w:t xml:space="preserve">offset. </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color w:val="1B1700"/>
                    </w:rPr>
                  </w:pPr>
                  <w:r w:rsidRPr="00851210">
                    <w:rPr>
                      <w:rFonts w:ascii="Arial" w:hAnsi="Arial" w:cs="Arial"/>
                    </w:rPr>
                    <w:t>CARR,</w:t>
                  </w:r>
                  <w:r w:rsidR="0004634A" w:rsidRPr="00851210">
                    <w:rPr>
                      <w:rFonts w:ascii="Arial" w:hAnsi="Arial" w:cs="Arial"/>
                    </w:rPr>
                    <w:t xml:space="preserve"> </w:t>
                  </w:r>
                  <w:r w:rsidRPr="00851210">
                    <w:rPr>
                      <w:rFonts w:ascii="Arial" w:hAnsi="Arial" w:cs="Arial"/>
                    </w:rPr>
                    <w:t>SYM</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&lt;symmetry&gt;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 xml:space="preserve">Value of symmetry. </w:t>
                  </w:r>
                  <w:r w:rsidR="00E552F4" w:rsidRPr="00851210">
                    <w:rPr>
                      <w:rFonts w:ascii="Arial" w:hAnsi="Arial" w:cs="Arial"/>
                    </w:rPr>
                    <w:t>Only Ramp can set this parameter.</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color w:val="1B1700"/>
                    </w:rPr>
                  </w:pPr>
                  <w:r w:rsidRPr="00851210">
                    <w:rPr>
                      <w:rFonts w:ascii="Arial" w:hAnsi="Arial" w:cs="Arial"/>
                    </w:rPr>
                    <w:t>CARR,</w:t>
                  </w:r>
                  <w:r w:rsidR="0004634A" w:rsidRPr="00851210">
                    <w:rPr>
                      <w:rFonts w:ascii="Arial" w:hAnsi="Arial" w:cs="Arial"/>
                    </w:rPr>
                    <w:t xml:space="preserve"> </w:t>
                  </w:r>
                  <w:r w:rsidRPr="00851210">
                    <w:rPr>
                      <w:rFonts w:ascii="Arial" w:hAnsi="Arial" w:cs="Arial"/>
                    </w:rPr>
                    <w:t>DUTY</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&lt;duty&gt;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276092">
                  <w:pPr>
                    <w:pStyle w:val="a9"/>
                    <w:rPr>
                      <w:rFonts w:ascii="Arial" w:hAnsi="Arial" w:cs="Arial"/>
                    </w:rPr>
                  </w:pPr>
                  <w:r w:rsidRPr="00851210">
                    <w:rPr>
                      <w:rFonts w:ascii="Arial" w:hAnsi="Arial" w:cs="Arial"/>
                    </w:rPr>
                    <w:t>Value of duty cycle.</w:t>
                  </w:r>
                  <w:r w:rsidR="00276092" w:rsidRPr="00851210">
                    <w:rPr>
                      <w:rFonts w:ascii="Arial" w:hAnsi="Arial" w:cs="Arial"/>
                    </w:rPr>
                    <w:t xml:space="preserve"> </w:t>
                  </w:r>
                  <w:r w:rsidRPr="00851210">
                    <w:rPr>
                      <w:rFonts w:ascii="Arial" w:hAnsi="Arial" w:cs="Arial"/>
                    </w:rPr>
                    <w:t xml:space="preserve">Only Square </w:t>
                  </w:r>
                  <w:r w:rsidR="009A48FD" w:rsidRPr="00851210">
                    <w:rPr>
                      <w:rFonts w:ascii="Arial" w:hAnsi="Arial" w:cs="Arial"/>
                    </w:rPr>
                    <w:t>or Pulse</w:t>
                  </w:r>
                  <w:r w:rsidR="00F20C09" w:rsidRPr="00851210">
                    <w:rPr>
                      <w:rFonts w:ascii="Arial" w:hAnsi="Arial" w:cs="Arial"/>
                    </w:rPr>
                    <w:t xml:space="preserve"> </w:t>
                  </w:r>
                  <w:r w:rsidRPr="00851210">
                    <w:rPr>
                      <w:rFonts w:ascii="Arial" w:hAnsi="Arial" w:cs="Arial"/>
                    </w:rPr>
                    <w:t>can set this parameter.</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CARR,</w:t>
                  </w:r>
                  <w:r w:rsidR="0004634A" w:rsidRPr="00851210">
                    <w:rPr>
                      <w:rFonts w:ascii="Arial" w:hAnsi="Arial" w:cs="Arial"/>
                    </w:rPr>
                    <w:t xml:space="preserve"> </w:t>
                  </w:r>
                  <w:r w:rsidRPr="00851210">
                    <w:rPr>
                      <w:rFonts w:ascii="Arial" w:hAnsi="Arial" w:cs="Arial"/>
                    </w:rPr>
                    <w:t>PHSE</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&lt;phase&gt;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 xml:space="preserve">Value of </w:t>
                  </w:r>
                  <w:r w:rsidR="00F64E58" w:rsidRPr="00851210">
                    <w:rPr>
                      <w:rFonts w:ascii="Arial" w:hAnsi="Arial" w:cs="Arial"/>
                    </w:rPr>
                    <w:t xml:space="preserve">carrier </w:t>
                  </w:r>
                  <w:r w:rsidRPr="00851210">
                    <w:rPr>
                      <w:rFonts w:ascii="Arial" w:hAnsi="Arial" w:cs="Arial"/>
                    </w:rPr>
                    <w:t>phase.</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CARR,</w:t>
                  </w:r>
                  <w:r w:rsidR="0004634A" w:rsidRPr="00851210">
                    <w:rPr>
                      <w:rFonts w:ascii="Arial" w:hAnsi="Arial" w:cs="Arial"/>
                    </w:rPr>
                    <w:t xml:space="preserve"> </w:t>
                  </w:r>
                  <w:r w:rsidRPr="00851210">
                    <w:rPr>
                      <w:rFonts w:ascii="Arial" w:hAnsi="Arial" w:cs="Arial"/>
                    </w:rPr>
                    <w:t>RISE</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&lt;rise&gt;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707BA4">
                  <w:pPr>
                    <w:pStyle w:val="a9"/>
                    <w:rPr>
                      <w:rFonts w:ascii="Arial" w:hAnsi="Arial" w:cs="Arial"/>
                    </w:rPr>
                  </w:pPr>
                  <w:r w:rsidRPr="00851210">
                    <w:rPr>
                      <w:rFonts w:ascii="Arial" w:hAnsi="Arial" w:cs="Arial"/>
                    </w:rPr>
                    <w:t xml:space="preserve">Value of rise edge. Only </w:t>
                  </w:r>
                  <w:r w:rsidR="006238FF" w:rsidRPr="00851210">
                    <w:rPr>
                      <w:rFonts w:ascii="Arial" w:hAnsi="Arial" w:cs="Arial"/>
                    </w:rPr>
                    <w:t xml:space="preserve">when </w:t>
                  </w:r>
                  <w:r w:rsidR="003E6C1B" w:rsidRPr="00851210">
                    <w:rPr>
                      <w:rFonts w:ascii="Arial" w:hAnsi="Arial" w:cs="Arial"/>
                    </w:rPr>
                    <w:t xml:space="preserve">carrier </w:t>
                  </w:r>
                  <w:r w:rsidRPr="00851210">
                    <w:rPr>
                      <w:rFonts w:ascii="Arial" w:hAnsi="Arial" w:cs="Arial"/>
                    </w:rPr>
                    <w:t>is Pulse, the Value is valid.</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CARR,</w:t>
                  </w:r>
                  <w:r w:rsidR="0004634A" w:rsidRPr="00851210">
                    <w:rPr>
                      <w:rFonts w:ascii="Arial" w:hAnsi="Arial" w:cs="Arial"/>
                    </w:rPr>
                    <w:t xml:space="preserve"> </w:t>
                  </w:r>
                  <w:r w:rsidRPr="00851210">
                    <w:rPr>
                      <w:rFonts w:ascii="Arial" w:hAnsi="Arial" w:cs="Arial"/>
                    </w:rPr>
                    <w:t>FALL</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&lt;fall&gt;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B15A7B">
                  <w:pPr>
                    <w:pStyle w:val="a9"/>
                    <w:rPr>
                      <w:rFonts w:ascii="Arial" w:hAnsi="Arial" w:cs="Arial"/>
                    </w:rPr>
                  </w:pPr>
                  <w:r w:rsidRPr="00851210">
                    <w:rPr>
                      <w:rFonts w:ascii="Arial" w:hAnsi="Arial" w:cs="Arial"/>
                    </w:rPr>
                    <w:t xml:space="preserve">Value of fall edge. Only </w:t>
                  </w:r>
                  <w:r w:rsidR="00707BA4" w:rsidRPr="00851210">
                    <w:rPr>
                      <w:rFonts w:ascii="Arial" w:hAnsi="Arial" w:cs="Arial"/>
                    </w:rPr>
                    <w:t xml:space="preserve">when </w:t>
                  </w:r>
                  <w:r w:rsidR="003E6C1B" w:rsidRPr="00851210">
                    <w:rPr>
                      <w:rFonts w:ascii="Arial" w:hAnsi="Arial" w:cs="Arial"/>
                    </w:rPr>
                    <w:t xml:space="preserve">carrier </w:t>
                  </w:r>
                  <w:r w:rsidRPr="00851210">
                    <w:rPr>
                      <w:rFonts w:ascii="Arial" w:hAnsi="Arial" w:cs="Arial"/>
                    </w:rPr>
                    <w:t>is Pulse, the Value is valid.</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CARR,</w:t>
                  </w:r>
                  <w:r w:rsidR="0004634A" w:rsidRPr="00851210">
                    <w:rPr>
                      <w:rFonts w:ascii="Arial" w:hAnsi="Arial" w:cs="Arial"/>
                    </w:rPr>
                    <w:t xml:space="preserve"> </w:t>
                  </w:r>
                  <w:r w:rsidRPr="00851210">
                    <w:rPr>
                      <w:rFonts w:ascii="Arial" w:hAnsi="Arial" w:cs="Arial"/>
                    </w:rPr>
                    <w:t>STDEV</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&lt;stdev&gt;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DB23D5">
                  <w:pPr>
                    <w:pStyle w:val="a9"/>
                    <w:rPr>
                      <w:rFonts w:ascii="Arial" w:hAnsi="Arial" w:cs="Arial"/>
                    </w:rPr>
                  </w:pPr>
                  <w:r w:rsidRPr="00851210">
                    <w:rPr>
                      <w:rFonts w:ascii="Arial" w:hAnsi="Arial" w:cs="Arial"/>
                    </w:rPr>
                    <w:t>Value of st</w:t>
                  </w:r>
                  <w:r w:rsidR="00276092" w:rsidRPr="00851210">
                    <w:rPr>
                      <w:rFonts w:ascii="Arial" w:hAnsi="Arial" w:cs="Arial"/>
                    </w:rPr>
                    <w:t xml:space="preserve">dev. Only </w:t>
                  </w:r>
                  <w:r w:rsidR="00BF7990" w:rsidRPr="00851210">
                    <w:rPr>
                      <w:rFonts w:ascii="Arial" w:hAnsi="Arial" w:cs="Arial"/>
                    </w:rPr>
                    <w:t xml:space="preserve">when </w:t>
                  </w:r>
                  <w:r w:rsidR="00DB23D5" w:rsidRPr="00851210">
                    <w:rPr>
                      <w:rFonts w:ascii="Arial" w:hAnsi="Arial" w:cs="Arial"/>
                    </w:rPr>
                    <w:t>c</w:t>
                  </w:r>
                  <w:r w:rsidR="00DE6D88" w:rsidRPr="00851210">
                    <w:rPr>
                      <w:rFonts w:ascii="Arial" w:hAnsi="Arial" w:cs="Arial"/>
                    </w:rPr>
                    <w:t>a</w:t>
                  </w:r>
                  <w:r w:rsidR="00276092" w:rsidRPr="00851210">
                    <w:rPr>
                      <w:rFonts w:ascii="Arial" w:hAnsi="Arial" w:cs="Arial"/>
                    </w:rPr>
                    <w:t>rrier is Noise</w:t>
                  </w:r>
                  <w:r w:rsidRPr="00851210">
                    <w:rPr>
                      <w:rFonts w:ascii="Arial" w:hAnsi="Arial" w:cs="Arial"/>
                    </w:rPr>
                    <w:t>,</w:t>
                  </w:r>
                  <w:r w:rsidR="00276092" w:rsidRPr="00851210">
                    <w:rPr>
                      <w:rFonts w:ascii="Arial" w:hAnsi="Arial" w:cs="Arial"/>
                    </w:rPr>
                    <w:t xml:space="preserve"> </w:t>
                  </w:r>
                  <w:r w:rsidRPr="00851210">
                    <w:rPr>
                      <w:rFonts w:ascii="Arial" w:hAnsi="Arial" w:cs="Arial"/>
                    </w:rPr>
                    <w:t>the Value is valid.</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CARR,</w:t>
                  </w:r>
                  <w:r w:rsidR="0004634A" w:rsidRPr="00851210">
                    <w:rPr>
                      <w:rFonts w:ascii="Arial" w:hAnsi="Arial" w:cs="Arial"/>
                    </w:rPr>
                    <w:t xml:space="preserve"> </w:t>
                  </w:r>
                  <w:r w:rsidRPr="00851210">
                    <w:rPr>
                      <w:rFonts w:ascii="Arial" w:hAnsi="Arial" w:cs="Arial"/>
                    </w:rPr>
                    <w:t>MEAN</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&lt;mean&gt;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DB23D5">
                  <w:pPr>
                    <w:pStyle w:val="a9"/>
                    <w:rPr>
                      <w:rFonts w:ascii="Arial" w:hAnsi="Arial" w:cs="Arial"/>
                    </w:rPr>
                  </w:pPr>
                  <w:r w:rsidRPr="00851210">
                    <w:rPr>
                      <w:rFonts w:ascii="Arial" w:hAnsi="Arial" w:cs="Arial"/>
                    </w:rPr>
                    <w:t xml:space="preserve">Value of mean. Only </w:t>
                  </w:r>
                  <w:r w:rsidR="00DB23D5" w:rsidRPr="00851210">
                    <w:rPr>
                      <w:rFonts w:ascii="Arial" w:hAnsi="Arial" w:cs="Arial"/>
                    </w:rPr>
                    <w:t>when c</w:t>
                  </w:r>
                  <w:r w:rsidRPr="00851210">
                    <w:rPr>
                      <w:rFonts w:ascii="Arial" w:hAnsi="Arial" w:cs="Arial"/>
                    </w:rPr>
                    <w:t>arrier wave is Noise,</w:t>
                  </w:r>
                  <w:r w:rsidR="00276092" w:rsidRPr="00851210">
                    <w:rPr>
                      <w:rFonts w:ascii="Arial" w:hAnsi="Arial" w:cs="Arial"/>
                    </w:rPr>
                    <w:t xml:space="preserve"> </w:t>
                  </w:r>
                  <w:r w:rsidRPr="00851210">
                    <w:rPr>
                      <w:rFonts w:ascii="Arial" w:hAnsi="Arial" w:cs="Arial"/>
                    </w:rPr>
                    <w:t>the Value is valid.</w:t>
                  </w:r>
                </w:p>
              </w:tc>
            </w:tr>
            <w:tr w:rsidR="006D4CB4" w:rsidRPr="00851210" w:rsidTr="002D02BB">
              <w:trPr>
                <w:trHeight w:val="285"/>
              </w:trPr>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6D4CB4" w:rsidP="006D4CB4">
                  <w:pPr>
                    <w:pStyle w:val="a9"/>
                    <w:rPr>
                      <w:rFonts w:ascii="Arial" w:hAnsi="Arial" w:cs="Arial"/>
                    </w:rPr>
                  </w:pPr>
                  <w:r w:rsidRPr="00851210">
                    <w:rPr>
                      <w:rFonts w:ascii="Arial" w:hAnsi="Arial" w:cs="Arial"/>
                    </w:rPr>
                    <w:t>CARR,</w:t>
                  </w:r>
                  <w:r w:rsidR="0004634A" w:rsidRPr="00851210">
                    <w:rPr>
                      <w:rFonts w:ascii="Arial" w:hAnsi="Arial" w:cs="Arial"/>
                    </w:rPr>
                    <w:t xml:space="preserve"> </w:t>
                  </w:r>
                  <w:r w:rsidRPr="00851210">
                    <w:rPr>
                      <w:rFonts w:ascii="Arial" w:hAnsi="Arial" w:cs="Arial"/>
                    </w:rPr>
                    <w:t>DLY</w:t>
                  </w:r>
                </w:p>
              </w:tc>
              <w:tc>
                <w:tcPr>
                  <w:tcW w:w="1701" w:type="dxa"/>
                  <w:tcBorders>
                    <w:top w:val="single" w:sz="4" w:space="0" w:color="auto"/>
                    <w:left w:val="single" w:sz="4" w:space="0" w:color="auto"/>
                    <w:bottom w:val="single" w:sz="4" w:space="0" w:color="auto"/>
                    <w:right w:val="single" w:sz="4" w:space="0" w:color="auto"/>
                  </w:tcBorders>
                  <w:vAlign w:val="center"/>
                </w:tcPr>
                <w:p w:rsidR="006D4CB4" w:rsidRPr="00851210" w:rsidRDefault="006D4CB4" w:rsidP="006D4CB4">
                  <w:pPr>
                    <w:pStyle w:val="a9"/>
                    <w:rPr>
                      <w:rFonts w:ascii="Arial" w:hAnsi="Arial" w:cs="Arial"/>
                    </w:rPr>
                  </w:pPr>
                  <w:r w:rsidRPr="00851210">
                    <w:rPr>
                      <w:rFonts w:ascii="Arial" w:hAnsi="Arial" w:cs="Arial"/>
                    </w:rPr>
                    <w:t>&lt;delay&gt;</w:t>
                  </w:r>
                </w:p>
              </w:tc>
              <w:tc>
                <w:tcPr>
                  <w:tcW w:w="51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4CB4" w:rsidRPr="00851210" w:rsidRDefault="004B68BF" w:rsidP="00880BF9">
                  <w:pPr>
                    <w:pStyle w:val="a9"/>
                    <w:rPr>
                      <w:rFonts w:ascii="Arial" w:hAnsi="Arial" w:cs="Arial"/>
                    </w:rPr>
                  </w:pPr>
                  <w:r w:rsidRPr="00851210">
                    <w:rPr>
                      <w:rFonts w:ascii="Arial" w:hAnsi="Arial" w:cs="Arial"/>
                    </w:rPr>
                    <w:t>Value of delay.</w:t>
                  </w:r>
                  <w:r w:rsidR="0004634A" w:rsidRPr="00851210">
                    <w:rPr>
                      <w:rFonts w:ascii="Arial" w:hAnsi="Arial" w:cs="Arial"/>
                    </w:rPr>
                    <w:t xml:space="preserve"> </w:t>
                  </w:r>
                  <w:r w:rsidR="00276092" w:rsidRPr="00851210">
                    <w:rPr>
                      <w:rFonts w:ascii="Arial" w:hAnsi="Arial" w:cs="Arial"/>
                    </w:rPr>
                    <w:t>O</w:t>
                  </w:r>
                  <w:r w:rsidR="006D4CB4" w:rsidRPr="00851210">
                    <w:rPr>
                      <w:rFonts w:ascii="Arial" w:hAnsi="Arial" w:cs="Arial"/>
                    </w:rPr>
                    <w:t xml:space="preserve">nly when </w:t>
                  </w:r>
                  <w:r w:rsidR="003E6C1B" w:rsidRPr="00851210">
                    <w:rPr>
                      <w:rFonts w:ascii="Arial" w:hAnsi="Arial" w:cs="Arial"/>
                    </w:rPr>
                    <w:t>carrier</w:t>
                  </w:r>
                  <w:r w:rsidR="00880BF9" w:rsidRPr="00851210">
                    <w:rPr>
                      <w:rFonts w:ascii="Arial" w:hAnsi="Arial" w:cs="Arial"/>
                    </w:rPr>
                    <w:t xml:space="preserve"> is </w:t>
                  </w:r>
                  <w:r w:rsidR="00A62E3D" w:rsidRPr="00851210">
                    <w:rPr>
                      <w:rFonts w:ascii="Arial" w:hAnsi="Arial" w:cs="Arial"/>
                    </w:rPr>
                    <w:t>Pulse, the</w:t>
                  </w:r>
                  <w:r w:rsidR="00276092" w:rsidRPr="00851210">
                    <w:rPr>
                      <w:rFonts w:ascii="Arial" w:hAnsi="Arial" w:cs="Arial"/>
                    </w:rPr>
                    <w:t xml:space="preserve"> parameter is valid</w:t>
                  </w:r>
                </w:p>
              </w:tc>
            </w:tr>
          </w:tbl>
          <w:p w:rsidR="00BE6910" w:rsidRPr="00851210" w:rsidRDefault="0004634A" w:rsidP="00BE6910">
            <w:pPr>
              <w:pStyle w:val="a9"/>
              <w:rPr>
                <w:rFonts w:ascii="Arial" w:hAnsi="Arial" w:cs="Arial"/>
              </w:rPr>
            </w:pPr>
            <w:r w:rsidRPr="00851210">
              <w:rPr>
                <w:rFonts w:ascii="Arial" w:hAnsi="Arial" w:cs="Arial"/>
              </w:rPr>
              <w:t>Note: If</w:t>
            </w:r>
            <w:r w:rsidR="007B6676" w:rsidRPr="00851210">
              <w:rPr>
                <w:rFonts w:ascii="Arial" w:hAnsi="Arial" w:cs="Arial"/>
              </w:rPr>
              <w:t xml:space="preserve"> you want to set CARR and STATE,</w:t>
            </w:r>
            <w:r w:rsidRPr="00851210">
              <w:rPr>
                <w:rFonts w:ascii="Arial" w:hAnsi="Arial" w:cs="Arial"/>
              </w:rPr>
              <w:t xml:space="preserve"> </w:t>
            </w:r>
            <w:r w:rsidR="007B6676" w:rsidRPr="00851210">
              <w:rPr>
                <w:rFonts w:ascii="Arial" w:hAnsi="Arial" w:cs="Arial"/>
              </w:rPr>
              <w:t xml:space="preserve">the first parameter has to </w:t>
            </w:r>
            <w:r w:rsidRPr="00851210">
              <w:rPr>
                <w:rFonts w:ascii="Arial" w:hAnsi="Arial" w:cs="Arial"/>
              </w:rPr>
              <w:t>one</w:t>
            </w:r>
            <w:r w:rsidR="007B6676" w:rsidRPr="00851210">
              <w:rPr>
                <w:rFonts w:ascii="Arial" w:hAnsi="Arial" w:cs="Arial"/>
              </w:rPr>
              <w:t xml:space="preserve"> of them</w:t>
            </w:r>
          </w:p>
          <w:p w:rsidR="007B6676" w:rsidRPr="00851210" w:rsidRDefault="007B6676" w:rsidP="00BE6910">
            <w:pPr>
              <w:pStyle w:val="a9"/>
              <w:rPr>
                <w:rFonts w:ascii="Arial" w:hAnsi="Arial" w:cs="Arial"/>
              </w:rPr>
            </w:pPr>
          </w:p>
          <w:p w:rsidR="007B6676" w:rsidRPr="00851210" w:rsidRDefault="007B6676" w:rsidP="00BE6910">
            <w:pPr>
              <w:pStyle w:val="a9"/>
              <w:rPr>
                <w:rFonts w:ascii="Arial" w:hAnsi="Arial" w:cs="Arial"/>
              </w:rPr>
            </w:pPr>
          </w:p>
          <w:p w:rsidR="00BE6910" w:rsidRPr="00851210" w:rsidRDefault="00BE6910" w:rsidP="00BE6910">
            <w:pPr>
              <w:pStyle w:val="a9"/>
              <w:rPr>
                <w:rFonts w:ascii="Arial" w:hAnsi="Arial" w:cs="Arial"/>
              </w:rPr>
            </w:pPr>
            <w:r w:rsidRPr="00851210">
              <w:rPr>
                <w:rFonts w:ascii="Arial" w:hAnsi="Arial" w:cs="Arial"/>
              </w:rPr>
              <w:t>where:</w:t>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&lt;state&gt;:= {ON,</w:t>
            </w:r>
            <w:r w:rsidR="00E778D6" w:rsidRPr="00851210">
              <w:rPr>
                <w:rFonts w:ascii="Arial" w:hAnsi="Arial" w:cs="Arial"/>
              </w:rPr>
              <w:t xml:space="preserve"> </w:t>
            </w:r>
            <w:r w:rsidRPr="00851210">
              <w:rPr>
                <w:rFonts w:ascii="Arial" w:hAnsi="Arial" w:cs="Arial"/>
              </w:rPr>
              <w:t>OFF}</w:t>
            </w:r>
          </w:p>
          <w:p w:rsidR="00BE6910" w:rsidRPr="00851210" w:rsidRDefault="00BE6910" w:rsidP="00BE6910">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 xml:space="preserve">&lt;period&gt;:= </w:t>
            </w:r>
            <w:r w:rsidR="00280618" w:rsidRPr="00851210">
              <w:rPr>
                <w:rFonts w:ascii="Arial" w:hAnsi="Arial" w:cs="Arial"/>
              </w:rPr>
              <w:t>{Default</w:t>
            </w:r>
            <w:r w:rsidRPr="00851210">
              <w:rPr>
                <w:rFonts w:ascii="Arial" w:hAnsi="Arial" w:cs="Arial"/>
              </w:rPr>
              <w:t xml:space="preserve"> unit is </w:t>
            </w:r>
            <w:r w:rsidR="008604B6" w:rsidRPr="00851210">
              <w:rPr>
                <w:rFonts w:ascii="Arial" w:hAnsi="Arial" w:cs="Arial"/>
              </w:rPr>
              <w:t>“S”</w:t>
            </w:r>
            <w:r w:rsidRPr="00851210">
              <w:rPr>
                <w:rFonts w:ascii="Arial" w:hAnsi="Arial" w:cs="Arial"/>
              </w:rPr>
              <w:t xml:space="preserve">. </w:t>
            </w:r>
            <w:r w:rsidR="007C6F24" w:rsidRPr="00851210">
              <w:rPr>
                <w:rFonts w:ascii="Arial" w:hAnsi="Arial" w:cs="Arial"/>
              </w:rPr>
              <w:t xml:space="preserve">Value depends on the </w:t>
            </w:r>
            <w:r w:rsidR="008604B6" w:rsidRPr="00851210">
              <w:rPr>
                <w:rFonts w:ascii="Arial" w:hAnsi="Arial" w:cs="Arial"/>
              </w:rPr>
              <w:t>model</w:t>
            </w:r>
            <w:r w:rsidR="007C6F24" w:rsidRPr="00851210">
              <w:rPr>
                <w:rFonts w:ascii="Arial" w:hAnsi="Arial" w:cs="Arial"/>
              </w:rPr>
              <w:t>.</w:t>
            </w:r>
            <w:r w:rsidRPr="00851210">
              <w:rPr>
                <w:rFonts w:ascii="Arial" w:hAnsi="Arial" w:cs="Arial"/>
              </w:rPr>
              <w:t>}</w:t>
            </w:r>
          </w:p>
          <w:p w:rsidR="00BE6910" w:rsidRPr="00851210" w:rsidRDefault="00BE6910" w:rsidP="00BE6910">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&lt;start phase&gt;:= {0 to 360}</w:t>
            </w:r>
          </w:p>
          <w:p w:rsidR="00BE6910" w:rsidRPr="00851210" w:rsidRDefault="00BE6910" w:rsidP="00BE6910">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&lt;gate ncycle&gt;:= {GATE,</w:t>
            </w:r>
            <w:r w:rsidR="00280618" w:rsidRPr="00851210">
              <w:rPr>
                <w:rFonts w:ascii="Arial" w:hAnsi="Arial" w:cs="Arial"/>
              </w:rPr>
              <w:t xml:space="preserve"> </w:t>
            </w:r>
            <w:r w:rsidRPr="00851210">
              <w:rPr>
                <w:rFonts w:ascii="Arial" w:hAnsi="Arial" w:cs="Arial"/>
              </w:rPr>
              <w:t>NCYC}</w:t>
            </w:r>
          </w:p>
          <w:p w:rsidR="00BE6910" w:rsidRPr="00851210" w:rsidRDefault="00BE6910" w:rsidP="00BE6910">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&lt;trigger</w:t>
            </w:r>
            <w:r w:rsidR="009A28A4" w:rsidRPr="00851210">
              <w:rPr>
                <w:rFonts w:ascii="Arial" w:hAnsi="Arial" w:cs="Arial"/>
              </w:rPr>
              <w:t xml:space="preserve"> source</w:t>
            </w:r>
            <w:r w:rsidRPr="00851210">
              <w:rPr>
                <w:rFonts w:ascii="Arial" w:hAnsi="Arial" w:cs="Arial"/>
              </w:rPr>
              <w:t>&gt;:= {EXT,</w:t>
            </w:r>
            <w:r w:rsidR="00280618" w:rsidRPr="00851210">
              <w:rPr>
                <w:rFonts w:ascii="Arial" w:hAnsi="Arial" w:cs="Arial"/>
              </w:rPr>
              <w:t xml:space="preserve"> </w:t>
            </w:r>
            <w:r w:rsidRPr="00851210">
              <w:rPr>
                <w:rFonts w:ascii="Arial" w:hAnsi="Arial" w:cs="Arial"/>
              </w:rPr>
              <w:t>INT,</w:t>
            </w:r>
            <w:r w:rsidR="00280618" w:rsidRPr="00851210">
              <w:rPr>
                <w:rFonts w:ascii="Arial" w:hAnsi="Arial" w:cs="Arial"/>
              </w:rPr>
              <w:t xml:space="preserve"> </w:t>
            </w:r>
            <w:r w:rsidRPr="00851210">
              <w:rPr>
                <w:rFonts w:ascii="Arial" w:hAnsi="Arial" w:cs="Arial"/>
              </w:rPr>
              <w:t>MAN}</w:t>
            </w:r>
          </w:p>
          <w:p w:rsidR="00073B12" w:rsidRPr="00851210" w:rsidRDefault="00BE6910" w:rsidP="00BE6910">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 xml:space="preserve">&lt;delay&gt;:= </w:t>
            </w:r>
            <w:r w:rsidR="003232EA" w:rsidRPr="00851210">
              <w:rPr>
                <w:rFonts w:ascii="Arial" w:hAnsi="Arial" w:cs="Arial"/>
              </w:rPr>
              <w:t>{Default</w:t>
            </w:r>
            <w:r w:rsidR="00073B12" w:rsidRPr="00851210">
              <w:rPr>
                <w:rFonts w:ascii="Arial" w:hAnsi="Arial" w:cs="Arial"/>
              </w:rPr>
              <w:t xml:space="preserve"> unit is "S",</w:t>
            </w:r>
            <w:r w:rsidR="003232EA" w:rsidRPr="00851210">
              <w:rPr>
                <w:rFonts w:ascii="Arial" w:hAnsi="Arial" w:cs="Arial"/>
              </w:rPr>
              <w:t xml:space="preserve"> </w:t>
            </w:r>
            <w:r w:rsidR="00073B12" w:rsidRPr="00851210">
              <w:rPr>
                <w:rFonts w:ascii="Arial" w:hAnsi="Arial" w:cs="Arial"/>
              </w:rPr>
              <w:t>Value depends on the model.}</w:t>
            </w:r>
          </w:p>
          <w:p w:rsidR="00BE6910" w:rsidRPr="00851210" w:rsidRDefault="00BE6910" w:rsidP="00BE6910">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&lt;polarity&gt;:= {NEG,</w:t>
            </w:r>
            <w:r w:rsidR="003232EA" w:rsidRPr="00851210">
              <w:rPr>
                <w:rFonts w:ascii="Arial" w:hAnsi="Arial" w:cs="Arial"/>
              </w:rPr>
              <w:t xml:space="preserve"> </w:t>
            </w:r>
            <w:r w:rsidRPr="00851210">
              <w:rPr>
                <w:rFonts w:ascii="Arial" w:hAnsi="Arial" w:cs="Arial"/>
              </w:rPr>
              <w:t>POS}</w:t>
            </w:r>
          </w:p>
          <w:p w:rsidR="00BE6910" w:rsidRPr="00851210" w:rsidRDefault="00BE6910" w:rsidP="00BE6910">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&lt;trig mode &gt;:= {RISE,</w:t>
            </w:r>
            <w:r w:rsidR="003232EA" w:rsidRPr="00851210">
              <w:rPr>
                <w:rFonts w:ascii="Arial" w:hAnsi="Arial" w:cs="Arial"/>
              </w:rPr>
              <w:t xml:space="preserve"> </w:t>
            </w:r>
            <w:r w:rsidRPr="00851210">
              <w:rPr>
                <w:rFonts w:ascii="Arial" w:hAnsi="Arial" w:cs="Arial"/>
              </w:rPr>
              <w:t>FALL,</w:t>
            </w:r>
            <w:r w:rsidR="003232EA" w:rsidRPr="00851210">
              <w:rPr>
                <w:rFonts w:ascii="Arial" w:hAnsi="Arial" w:cs="Arial"/>
              </w:rPr>
              <w:t xml:space="preserve"> </w:t>
            </w:r>
            <w:r w:rsidRPr="00851210">
              <w:rPr>
                <w:rFonts w:ascii="Arial" w:hAnsi="Arial" w:cs="Arial"/>
              </w:rPr>
              <w:t>OFF}</w:t>
            </w:r>
          </w:p>
          <w:p w:rsidR="00BE6910" w:rsidRPr="00851210" w:rsidRDefault="00BE6910" w:rsidP="00BE6910">
            <w:pPr>
              <w:pStyle w:val="a9"/>
              <w:ind w:firstLineChars="1200" w:firstLine="2520"/>
              <w:rPr>
                <w:rFonts w:ascii="Arial" w:hAnsi="Arial" w:cs="Arial"/>
              </w:rPr>
            </w:pPr>
            <w:r w:rsidRPr="00851210">
              <w:rPr>
                <w:rFonts w:ascii="Arial" w:hAnsi="Arial" w:cs="Arial"/>
              </w:rPr>
              <w:t>&lt;edge&gt;:= { RISE,</w:t>
            </w:r>
            <w:r w:rsidR="003232EA" w:rsidRPr="00851210">
              <w:rPr>
                <w:rFonts w:ascii="Arial" w:hAnsi="Arial" w:cs="Arial"/>
              </w:rPr>
              <w:t xml:space="preserve"> </w:t>
            </w:r>
            <w:r w:rsidRPr="00851210">
              <w:rPr>
                <w:rFonts w:ascii="Arial" w:hAnsi="Arial" w:cs="Arial"/>
              </w:rPr>
              <w:t>FALL}</w:t>
            </w:r>
          </w:p>
          <w:p w:rsidR="00BE6910" w:rsidRPr="00851210" w:rsidRDefault="00BE6910" w:rsidP="003232EA">
            <w:pPr>
              <w:pStyle w:val="a9"/>
              <w:ind w:leftChars="150" w:left="2520" w:hangingChars="1050" w:hanging="2205"/>
              <w:rPr>
                <w:rFonts w:ascii="Arial" w:hAnsi="Arial" w:cs="Arial"/>
              </w:rPr>
            </w:pPr>
            <w:r w:rsidRPr="00851210">
              <w:rPr>
                <w:rFonts w:ascii="Arial" w:hAnsi="Arial" w:cs="Arial"/>
              </w:rPr>
              <w:lastRenderedPageBreak/>
              <w:tab/>
              <w:t>&lt;circle time&gt; :=</w:t>
            </w:r>
            <w:r w:rsidR="003232EA" w:rsidRPr="00851210">
              <w:rPr>
                <w:rFonts w:ascii="Arial" w:hAnsi="Arial" w:cs="Arial"/>
              </w:rPr>
              <w:t>{ Value</w:t>
            </w:r>
            <w:r w:rsidR="00991530" w:rsidRPr="00851210">
              <w:rPr>
                <w:rFonts w:ascii="Arial" w:hAnsi="Arial" w:cs="Arial"/>
              </w:rPr>
              <w:t xml:space="preserve"> depends on the</w:t>
            </w:r>
            <w:r w:rsidR="001C671E" w:rsidRPr="00851210">
              <w:rPr>
                <w:rFonts w:ascii="Arial" w:hAnsi="Arial" w:cs="Arial"/>
              </w:rPr>
              <w:t xml:space="preserve"> </w:t>
            </w:r>
            <w:r w:rsidR="003232EA" w:rsidRPr="00851210">
              <w:rPr>
                <w:rFonts w:ascii="Arial" w:hAnsi="Arial" w:cs="Arial"/>
              </w:rPr>
              <w:t>Model (</w:t>
            </w:r>
            <w:r w:rsidR="00CE116A" w:rsidRPr="00851210">
              <w:rPr>
                <w:rFonts w:ascii="Arial" w:hAnsi="Arial" w:cs="Arial"/>
              </w:rPr>
              <w:t>“INF”</w:t>
            </w:r>
            <w:r w:rsidR="003232EA" w:rsidRPr="00851210">
              <w:rPr>
                <w:rFonts w:ascii="Arial" w:hAnsi="Arial" w:cs="Arial"/>
              </w:rPr>
              <w:t xml:space="preserve"> </w:t>
            </w:r>
            <w:r w:rsidR="00CE116A" w:rsidRPr="00851210">
              <w:rPr>
                <w:rFonts w:ascii="Arial" w:hAnsi="Arial" w:cs="Arial"/>
              </w:rPr>
              <w:t>means infinite)</w:t>
            </w:r>
            <w:r w:rsidR="00991530" w:rsidRPr="00851210">
              <w:rPr>
                <w:rFonts w:ascii="Arial" w:hAnsi="Arial" w:cs="Arial"/>
              </w:rPr>
              <w:t>.</w:t>
            </w:r>
            <w:r w:rsidRPr="00851210">
              <w:rPr>
                <w:rFonts w:ascii="Arial" w:hAnsi="Arial" w:cs="Arial"/>
              </w:rPr>
              <w:t>}</w:t>
            </w:r>
          </w:p>
          <w:p w:rsidR="00BE6910" w:rsidRPr="00851210" w:rsidRDefault="00BE6910" w:rsidP="00BE6910">
            <w:pPr>
              <w:pStyle w:val="a9"/>
              <w:ind w:leftChars="1200" w:left="2520"/>
              <w:rPr>
                <w:rFonts w:ascii="Arial" w:hAnsi="Arial" w:cs="Arial"/>
              </w:rPr>
            </w:pPr>
            <w:r w:rsidRPr="00851210">
              <w:rPr>
                <w:rFonts w:ascii="Arial" w:hAnsi="Arial" w:cs="Arial"/>
              </w:rPr>
              <w:t>&lt;wave type&gt;:={SINE ,SQUARE, RAMP,</w:t>
            </w:r>
            <w:r w:rsidR="0054440A" w:rsidRPr="00851210">
              <w:rPr>
                <w:rFonts w:ascii="Arial" w:hAnsi="Arial" w:cs="Arial"/>
              </w:rPr>
              <w:t xml:space="preserve"> </w:t>
            </w:r>
            <w:r w:rsidRPr="00851210">
              <w:rPr>
                <w:rFonts w:ascii="Arial" w:hAnsi="Arial" w:cs="Arial"/>
              </w:rPr>
              <w:t>PULSE,</w:t>
            </w:r>
            <w:r w:rsidR="0054440A" w:rsidRPr="00851210">
              <w:rPr>
                <w:rFonts w:ascii="Arial" w:hAnsi="Arial" w:cs="Arial"/>
              </w:rPr>
              <w:t xml:space="preserve"> </w:t>
            </w:r>
            <w:r w:rsidRPr="00851210">
              <w:rPr>
                <w:rFonts w:ascii="Arial" w:hAnsi="Arial" w:cs="Arial"/>
              </w:rPr>
              <w:t xml:space="preserve">NOISE, ARB} </w:t>
            </w:r>
          </w:p>
          <w:p w:rsidR="005D5B85" w:rsidRPr="00851210" w:rsidRDefault="005D5B85" w:rsidP="005D5B85">
            <w:pPr>
              <w:pStyle w:val="a9"/>
              <w:ind w:firstLineChars="1200" w:firstLine="2520"/>
              <w:rPr>
                <w:rFonts w:ascii="Arial" w:hAnsi="Arial" w:cs="Arial"/>
              </w:rPr>
            </w:pPr>
            <w:r w:rsidRPr="00851210">
              <w:rPr>
                <w:rFonts w:ascii="Arial" w:hAnsi="Arial" w:cs="Arial"/>
              </w:rPr>
              <w:t>&lt;frequency</w:t>
            </w:r>
            <w:r w:rsidR="00BE24B6" w:rsidRPr="00851210">
              <w:rPr>
                <w:rFonts w:ascii="Arial" w:hAnsi="Arial" w:cs="Arial"/>
              </w:rPr>
              <w:t>&gt; :</w:t>
            </w:r>
            <w:r w:rsidRPr="00851210">
              <w:rPr>
                <w:rFonts w:ascii="Arial" w:hAnsi="Arial" w:cs="Arial"/>
              </w:rPr>
              <w:t>=</w:t>
            </w:r>
            <w:r w:rsidR="00204361" w:rsidRPr="00851210">
              <w:rPr>
                <w:rFonts w:ascii="Arial" w:hAnsi="Arial" w:cs="Arial"/>
              </w:rPr>
              <w:t>{ Default</w:t>
            </w:r>
            <w:r w:rsidRPr="00851210">
              <w:rPr>
                <w:rFonts w:ascii="Arial" w:hAnsi="Arial" w:cs="Arial"/>
              </w:rPr>
              <w:t xml:space="preserve"> unit is "HZ". Value depends on the </w:t>
            </w:r>
            <w:r w:rsidR="001F323F" w:rsidRPr="00851210">
              <w:rPr>
                <w:rFonts w:ascii="Arial" w:hAnsi="Arial" w:cs="Arial"/>
              </w:rPr>
              <w:t>model</w:t>
            </w:r>
            <w:r w:rsidRPr="00851210">
              <w:rPr>
                <w:rFonts w:ascii="Arial" w:hAnsi="Arial" w:cs="Arial"/>
              </w:rPr>
              <w:t>.}</w:t>
            </w:r>
          </w:p>
          <w:p w:rsidR="005D5B85" w:rsidRPr="00851210" w:rsidRDefault="005D5B85" w:rsidP="005D5B85">
            <w:pPr>
              <w:pStyle w:val="a9"/>
              <w:ind w:firstLineChars="1200" w:firstLine="2520"/>
              <w:rPr>
                <w:rFonts w:ascii="Arial" w:hAnsi="Arial" w:cs="Arial"/>
              </w:rPr>
            </w:pPr>
            <w:r w:rsidRPr="00851210">
              <w:rPr>
                <w:rFonts w:ascii="Arial" w:hAnsi="Arial" w:cs="Arial"/>
              </w:rPr>
              <w:t>&lt;</w:t>
            </w:r>
            <w:r w:rsidR="009529BA" w:rsidRPr="00851210">
              <w:rPr>
                <w:rFonts w:ascii="Arial" w:hAnsi="Arial" w:cs="Arial"/>
              </w:rPr>
              <w:t>amplitude</w:t>
            </w:r>
            <w:r w:rsidRPr="00851210">
              <w:rPr>
                <w:rFonts w:ascii="Arial" w:hAnsi="Arial" w:cs="Arial"/>
              </w:rPr>
              <w:t xml:space="preserve">&gt;:= </w:t>
            </w:r>
            <w:r w:rsidR="004B2393" w:rsidRPr="00851210">
              <w:rPr>
                <w:rFonts w:ascii="Arial" w:hAnsi="Arial" w:cs="Arial"/>
              </w:rPr>
              <w:t>{Default</w:t>
            </w:r>
            <w:r w:rsidRPr="00851210">
              <w:rPr>
                <w:rFonts w:ascii="Arial" w:hAnsi="Arial" w:cs="Arial"/>
              </w:rPr>
              <w:t xml:space="preserve"> unit is "V". Value depends on the </w:t>
            </w:r>
            <w:r w:rsidR="001F323F" w:rsidRPr="00851210">
              <w:rPr>
                <w:rFonts w:ascii="Arial" w:hAnsi="Arial" w:cs="Arial"/>
              </w:rPr>
              <w:t>model</w:t>
            </w:r>
            <w:r w:rsidRPr="00851210">
              <w:rPr>
                <w:rFonts w:ascii="Arial" w:hAnsi="Arial" w:cs="Arial"/>
              </w:rPr>
              <w:t>.}</w:t>
            </w:r>
          </w:p>
          <w:p w:rsidR="005D5B85" w:rsidRPr="00851210" w:rsidRDefault="005D5B85" w:rsidP="005D5B85">
            <w:pPr>
              <w:pStyle w:val="a9"/>
              <w:ind w:firstLineChars="1200" w:firstLine="2520"/>
              <w:rPr>
                <w:rFonts w:ascii="Arial" w:hAnsi="Arial" w:cs="Arial"/>
              </w:rPr>
            </w:pPr>
            <w:r w:rsidRPr="00851210">
              <w:rPr>
                <w:rFonts w:ascii="Arial" w:hAnsi="Arial" w:cs="Arial"/>
              </w:rPr>
              <w:t xml:space="preserve">&lt;offset&gt;:= </w:t>
            </w:r>
            <w:r w:rsidR="004B2393" w:rsidRPr="00851210">
              <w:rPr>
                <w:rFonts w:ascii="Arial" w:hAnsi="Arial" w:cs="Arial"/>
              </w:rPr>
              <w:t>{Default</w:t>
            </w:r>
            <w:r w:rsidRPr="00851210">
              <w:rPr>
                <w:rFonts w:ascii="Arial" w:hAnsi="Arial" w:cs="Arial"/>
              </w:rPr>
              <w:t xml:space="preserve"> unit is "V". Value depends on the </w:t>
            </w:r>
            <w:r w:rsidR="00AE7880" w:rsidRPr="00851210">
              <w:rPr>
                <w:rFonts w:ascii="Arial" w:hAnsi="Arial" w:cs="Arial"/>
              </w:rPr>
              <w:t>model</w:t>
            </w:r>
            <w:r w:rsidRPr="00851210">
              <w:rPr>
                <w:rFonts w:ascii="Arial" w:hAnsi="Arial" w:cs="Arial"/>
              </w:rPr>
              <w:t>.}</w:t>
            </w:r>
          </w:p>
          <w:p w:rsidR="005D5B85" w:rsidRPr="00851210" w:rsidRDefault="005D5B85" w:rsidP="005D5B85">
            <w:pPr>
              <w:pStyle w:val="a9"/>
              <w:ind w:firstLineChars="1200" w:firstLine="2520"/>
              <w:rPr>
                <w:rFonts w:ascii="Arial" w:hAnsi="Arial" w:cs="Arial"/>
              </w:rPr>
            </w:pPr>
            <w:r w:rsidRPr="00851210">
              <w:rPr>
                <w:rFonts w:ascii="Arial" w:hAnsi="Arial" w:cs="Arial"/>
              </w:rPr>
              <w:t>&lt;duty&gt;:= {0% to 100%.}</w:t>
            </w:r>
          </w:p>
          <w:p w:rsidR="005D5B85" w:rsidRPr="00851210" w:rsidRDefault="005D5B85" w:rsidP="005D5B85">
            <w:pPr>
              <w:pStyle w:val="a9"/>
              <w:ind w:firstLineChars="1200" w:firstLine="2520"/>
              <w:rPr>
                <w:rFonts w:ascii="Arial" w:hAnsi="Arial" w:cs="Arial"/>
              </w:rPr>
            </w:pPr>
            <w:r w:rsidRPr="00851210">
              <w:rPr>
                <w:rFonts w:ascii="Arial" w:hAnsi="Arial" w:cs="Arial"/>
              </w:rPr>
              <w:t>&lt;symmetry&gt; :={ 0% to 100%}</w:t>
            </w:r>
          </w:p>
          <w:p w:rsidR="009028A7" w:rsidRPr="00851210" w:rsidRDefault="009028A7" w:rsidP="009028A7">
            <w:pPr>
              <w:pStyle w:val="a9"/>
              <w:ind w:firstLineChars="1200" w:firstLine="2520"/>
              <w:rPr>
                <w:rFonts w:ascii="Arial" w:hAnsi="Arial" w:cs="Arial"/>
              </w:rPr>
            </w:pPr>
            <w:r w:rsidRPr="00851210">
              <w:rPr>
                <w:rFonts w:ascii="Arial" w:hAnsi="Arial" w:cs="Arial"/>
              </w:rPr>
              <w:t>&lt;phase&gt;:={ Value depends on the model.}</w:t>
            </w:r>
          </w:p>
          <w:p w:rsidR="005D5B85" w:rsidRPr="00851210" w:rsidRDefault="005D5B85" w:rsidP="005D5B85">
            <w:pPr>
              <w:pStyle w:val="a9"/>
              <w:ind w:firstLineChars="1200" w:firstLine="2520"/>
              <w:rPr>
                <w:rFonts w:ascii="Arial" w:hAnsi="Arial" w:cs="Arial"/>
              </w:rPr>
            </w:pPr>
            <w:r w:rsidRPr="00851210">
              <w:rPr>
                <w:rFonts w:ascii="Arial" w:hAnsi="Arial" w:cs="Arial"/>
              </w:rPr>
              <w:t xml:space="preserve">&lt;stdev&gt;:= </w:t>
            </w:r>
            <w:r w:rsidR="004B2393" w:rsidRPr="00851210">
              <w:rPr>
                <w:rFonts w:ascii="Arial" w:hAnsi="Arial" w:cs="Arial"/>
              </w:rPr>
              <w:t>{Default</w:t>
            </w:r>
            <w:r w:rsidRPr="00851210">
              <w:rPr>
                <w:rFonts w:ascii="Arial" w:hAnsi="Arial" w:cs="Arial"/>
              </w:rPr>
              <w:t xml:space="preserve"> unit is "V". Value depends on the </w:t>
            </w:r>
            <w:r w:rsidR="00F700AF" w:rsidRPr="00851210">
              <w:rPr>
                <w:rFonts w:ascii="Arial" w:hAnsi="Arial" w:cs="Arial"/>
              </w:rPr>
              <w:t>model</w:t>
            </w:r>
            <w:r w:rsidRPr="00851210">
              <w:rPr>
                <w:rFonts w:ascii="Arial" w:hAnsi="Arial" w:cs="Arial"/>
              </w:rPr>
              <w:t>.}</w:t>
            </w:r>
          </w:p>
          <w:p w:rsidR="005D5B85" w:rsidRPr="00851210" w:rsidRDefault="005D5B85" w:rsidP="005D5B85">
            <w:pPr>
              <w:pStyle w:val="a9"/>
              <w:ind w:firstLineChars="1200" w:firstLine="2520"/>
              <w:rPr>
                <w:rFonts w:ascii="Arial" w:hAnsi="Arial" w:cs="Arial"/>
              </w:rPr>
            </w:pPr>
            <w:r w:rsidRPr="00851210">
              <w:rPr>
                <w:rFonts w:ascii="Arial" w:hAnsi="Arial" w:cs="Arial"/>
              </w:rPr>
              <w:t xml:space="preserve">&lt;mean&gt;:= </w:t>
            </w:r>
            <w:r w:rsidR="004B2393" w:rsidRPr="00851210">
              <w:rPr>
                <w:rFonts w:ascii="Arial" w:hAnsi="Arial" w:cs="Arial"/>
              </w:rPr>
              <w:t>{Default</w:t>
            </w:r>
            <w:r w:rsidRPr="00851210">
              <w:rPr>
                <w:rFonts w:ascii="Arial" w:hAnsi="Arial" w:cs="Arial"/>
              </w:rPr>
              <w:t xml:space="preserve"> unit is "V". Value depends on the </w:t>
            </w:r>
            <w:r w:rsidR="00F700AF" w:rsidRPr="00851210">
              <w:rPr>
                <w:rFonts w:ascii="Arial" w:hAnsi="Arial" w:cs="Arial"/>
              </w:rPr>
              <w:t>model</w:t>
            </w:r>
            <w:r w:rsidRPr="00851210">
              <w:rPr>
                <w:rFonts w:ascii="Arial" w:hAnsi="Arial" w:cs="Arial"/>
              </w:rPr>
              <w:t>.}</w:t>
            </w:r>
          </w:p>
          <w:p w:rsidR="005D5B85" w:rsidRPr="00851210" w:rsidRDefault="005D5B85" w:rsidP="005D5B85">
            <w:pPr>
              <w:pStyle w:val="a9"/>
              <w:ind w:leftChars="1200" w:left="2520"/>
              <w:rPr>
                <w:rFonts w:ascii="Arial" w:hAnsi="Arial" w:cs="Arial"/>
              </w:rPr>
            </w:pPr>
            <w:r w:rsidRPr="00851210">
              <w:rPr>
                <w:rFonts w:ascii="Arial" w:hAnsi="Arial" w:cs="Arial"/>
              </w:rPr>
              <w:t>&lt;width</w:t>
            </w:r>
            <w:r w:rsidR="00C7094A" w:rsidRPr="00851210">
              <w:rPr>
                <w:rFonts w:ascii="Arial" w:hAnsi="Arial" w:cs="Arial"/>
              </w:rPr>
              <w:t>&gt; :</w:t>
            </w:r>
            <w:r w:rsidRPr="00851210">
              <w:rPr>
                <w:rFonts w:ascii="Arial" w:hAnsi="Arial" w:cs="Arial"/>
              </w:rPr>
              <w:t>=</w:t>
            </w:r>
            <w:r w:rsidR="00C401D8" w:rsidRPr="00851210">
              <w:rPr>
                <w:rFonts w:ascii="Arial" w:hAnsi="Arial" w:cs="Arial"/>
              </w:rPr>
              <w:t>{ Max</w:t>
            </w:r>
            <w:r w:rsidRPr="00851210">
              <w:rPr>
                <w:rFonts w:ascii="Arial" w:hAnsi="Arial" w:cs="Arial"/>
              </w:rPr>
              <w:t>_width &lt; (Max_duty * 0.01) * period and Min_width &gt; (Min_duty * 0.01) * period.}</w:t>
            </w:r>
          </w:p>
          <w:p w:rsidR="005D5B85" w:rsidRPr="00851210" w:rsidRDefault="005D5B85" w:rsidP="005D5B85">
            <w:pPr>
              <w:pStyle w:val="a9"/>
              <w:ind w:firstLineChars="1200" w:firstLine="2520"/>
              <w:rPr>
                <w:rFonts w:ascii="Arial" w:hAnsi="Arial" w:cs="Arial"/>
              </w:rPr>
            </w:pPr>
            <w:r w:rsidRPr="00851210">
              <w:rPr>
                <w:rFonts w:ascii="Arial" w:hAnsi="Arial" w:cs="Arial"/>
              </w:rPr>
              <w:t xml:space="preserve">&lt;rise&gt;:= {Value depends on the </w:t>
            </w:r>
            <w:r w:rsidR="005F5E94" w:rsidRPr="00851210">
              <w:rPr>
                <w:rFonts w:ascii="Arial" w:hAnsi="Arial" w:cs="Arial"/>
              </w:rPr>
              <w:t>model</w:t>
            </w:r>
            <w:r w:rsidRPr="00851210">
              <w:rPr>
                <w:rFonts w:ascii="Arial" w:hAnsi="Arial" w:cs="Arial"/>
              </w:rPr>
              <w:t>.}</w:t>
            </w:r>
          </w:p>
          <w:p w:rsidR="005D5B85" w:rsidRPr="00851210" w:rsidRDefault="005D5B85" w:rsidP="005D5B85">
            <w:pPr>
              <w:pStyle w:val="a9"/>
              <w:ind w:firstLineChars="1200" w:firstLine="2520"/>
              <w:rPr>
                <w:rFonts w:ascii="Arial" w:hAnsi="Arial" w:cs="Arial"/>
              </w:rPr>
            </w:pPr>
            <w:r w:rsidRPr="00851210">
              <w:rPr>
                <w:rFonts w:ascii="Arial" w:hAnsi="Arial" w:cs="Arial"/>
              </w:rPr>
              <w:t xml:space="preserve">&lt;fall&gt;:= {Value depends on the </w:t>
            </w:r>
            <w:r w:rsidR="005F5E94" w:rsidRPr="00851210">
              <w:rPr>
                <w:rFonts w:ascii="Arial" w:hAnsi="Arial" w:cs="Arial"/>
              </w:rPr>
              <w:t>model</w:t>
            </w:r>
            <w:r w:rsidRPr="00851210">
              <w:rPr>
                <w:rFonts w:ascii="Arial" w:hAnsi="Arial" w:cs="Arial"/>
              </w:rPr>
              <w:t>.}</w:t>
            </w:r>
          </w:p>
          <w:p w:rsidR="006D4CB4" w:rsidRPr="00851210" w:rsidRDefault="005D5B85" w:rsidP="005D5B85">
            <w:pPr>
              <w:pStyle w:val="a9"/>
              <w:ind w:leftChars="1200" w:left="2520"/>
              <w:rPr>
                <w:rFonts w:ascii="Arial" w:hAnsi="Arial" w:cs="Arial"/>
              </w:rPr>
            </w:pPr>
            <w:r w:rsidRPr="00851210">
              <w:rPr>
                <w:rFonts w:ascii="Arial" w:hAnsi="Arial" w:cs="Arial"/>
              </w:rPr>
              <w:t xml:space="preserve">&lt;delay&gt;:= </w:t>
            </w:r>
            <w:r w:rsidR="00C401D8" w:rsidRPr="00851210">
              <w:rPr>
                <w:rFonts w:ascii="Arial" w:hAnsi="Arial" w:cs="Arial"/>
              </w:rPr>
              <w:t>{Default</w:t>
            </w:r>
            <w:r w:rsidR="00D9683B" w:rsidRPr="00851210">
              <w:rPr>
                <w:rFonts w:ascii="Arial" w:hAnsi="Arial" w:cs="Arial"/>
              </w:rPr>
              <w:t xml:space="preserve"> unit is “S”</w:t>
            </w:r>
            <w:r w:rsidR="00387A1A" w:rsidRPr="00851210">
              <w:rPr>
                <w:rFonts w:ascii="Arial" w:hAnsi="Arial" w:cs="Arial"/>
              </w:rPr>
              <w:t>.}</w:t>
            </w:r>
          </w:p>
          <w:p w:rsidR="00E91737" w:rsidRPr="00851210" w:rsidRDefault="00E91737" w:rsidP="005D5B85">
            <w:pPr>
              <w:pStyle w:val="a9"/>
              <w:ind w:leftChars="1200" w:left="2520"/>
              <w:rPr>
                <w:rFonts w:ascii="Arial" w:hAnsi="Arial" w:cs="Arial"/>
              </w:rPr>
            </w:pPr>
          </w:p>
          <w:p w:rsidR="00430A9A" w:rsidRPr="00851210" w:rsidRDefault="00E91737" w:rsidP="00430A9A">
            <w:pPr>
              <w:pStyle w:val="a9"/>
              <w:ind w:firstLineChars="1200" w:firstLine="2520"/>
              <w:rPr>
                <w:rFonts w:ascii="Arial" w:hAnsi="Arial" w:cs="Arial"/>
              </w:rPr>
            </w:pPr>
            <w:r w:rsidRPr="00851210">
              <w:rPr>
                <w:rFonts w:ascii="Arial" w:hAnsi="Arial" w:cs="Arial"/>
              </w:rPr>
              <w:t>Note:</w:t>
            </w:r>
          </w:p>
          <w:p w:rsidR="00E91737" w:rsidRPr="00851210" w:rsidRDefault="00E91737" w:rsidP="00E91737">
            <w:pPr>
              <w:pStyle w:val="a9"/>
              <w:ind w:firstLineChars="1200" w:firstLine="2520"/>
              <w:rPr>
                <w:rFonts w:ascii="Arial" w:hAnsi="Arial" w:cs="Arial"/>
              </w:rPr>
            </w:pPr>
            <w:r w:rsidRPr="00851210">
              <w:rPr>
                <w:rFonts w:ascii="Arial" w:hAnsi="Arial" w:cs="Arial"/>
              </w:rPr>
              <w:t xml:space="preserve">There are some </w:t>
            </w:r>
            <w:r w:rsidR="00CD162F" w:rsidRPr="00851210">
              <w:rPr>
                <w:rFonts w:ascii="Arial" w:hAnsi="Arial" w:cs="Arial"/>
              </w:rPr>
              <w:t>parameters</w:t>
            </w:r>
            <w:r w:rsidRPr="00851210">
              <w:rPr>
                <w:rFonts w:ascii="Arial" w:hAnsi="Arial" w:cs="Arial"/>
              </w:rPr>
              <w:t xml:space="preserve"> Value depends on the </w:t>
            </w:r>
            <w:r w:rsidR="00E5293A" w:rsidRPr="00851210">
              <w:rPr>
                <w:rFonts w:ascii="Arial" w:hAnsi="Arial" w:cs="Arial"/>
              </w:rPr>
              <w:t>model</w:t>
            </w:r>
            <w:r w:rsidRPr="00851210">
              <w:rPr>
                <w:rFonts w:ascii="Arial" w:hAnsi="Arial" w:cs="Arial"/>
              </w:rPr>
              <w:t>,</w:t>
            </w:r>
          </w:p>
          <w:p w:rsidR="00E91737" w:rsidRPr="00851210" w:rsidRDefault="00E91737" w:rsidP="00E91737">
            <w:pPr>
              <w:pStyle w:val="a9"/>
              <w:rPr>
                <w:rFonts w:ascii="Arial" w:hAnsi="Arial" w:cs="Arial"/>
              </w:rPr>
            </w:pPr>
            <w:r w:rsidRPr="00851210">
              <w:rPr>
                <w:rFonts w:ascii="Arial" w:hAnsi="Arial" w:cs="Arial"/>
              </w:rPr>
              <w:t xml:space="preserve">                        You can read version datasheet</w:t>
            </w:r>
            <w:r w:rsidR="00123588" w:rsidRPr="00851210">
              <w:rPr>
                <w:rFonts w:ascii="Arial" w:hAnsi="Arial" w:cs="Arial"/>
              </w:rPr>
              <w:t xml:space="preserve"> to get </w:t>
            </w:r>
            <w:r w:rsidR="00D948E7" w:rsidRPr="00851210">
              <w:rPr>
                <w:rFonts w:ascii="Arial" w:hAnsi="Arial" w:cs="Arial"/>
              </w:rPr>
              <w:t>spe</w:t>
            </w:r>
            <w:r w:rsidR="00123588" w:rsidRPr="00851210">
              <w:rPr>
                <w:rFonts w:ascii="Arial" w:hAnsi="Arial" w:cs="Arial"/>
              </w:rPr>
              <w:t>c</w:t>
            </w:r>
            <w:r w:rsidR="00D948E7" w:rsidRPr="00851210">
              <w:rPr>
                <w:rFonts w:ascii="Arial" w:hAnsi="Arial" w:cs="Arial"/>
              </w:rPr>
              <w:t>i</w:t>
            </w:r>
            <w:r w:rsidR="00123588" w:rsidRPr="00851210">
              <w:rPr>
                <w:rFonts w:ascii="Arial" w:hAnsi="Arial" w:cs="Arial"/>
              </w:rPr>
              <w:t>fic</w:t>
            </w:r>
            <w:r w:rsidR="00D948E7" w:rsidRPr="00851210">
              <w:rPr>
                <w:rFonts w:ascii="Arial" w:hAnsi="Arial" w:cs="Arial"/>
              </w:rPr>
              <w:t xml:space="preserve"> parameters</w:t>
            </w:r>
            <w:r w:rsidRPr="00851210">
              <w:rPr>
                <w:rFonts w:ascii="Arial" w:hAnsi="Arial" w:cs="Arial"/>
              </w:rPr>
              <w:t>.</w:t>
            </w:r>
          </w:p>
          <w:p w:rsidR="00E91737" w:rsidRPr="00851210" w:rsidRDefault="00E91737" w:rsidP="005D5B85">
            <w:pPr>
              <w:pStyle w:val="a9"/>
              <w:ind w:leftChars="1200" w:left="2520"/>
              <w:rPr>
                <w:rFonts w:ascii="Arial" w:hAnsi="Arial" w:cs="Arial"/>
              </w:rPr>
            </w:pPr>
          </w:p>
          <w:p w:rsidR="006D4CB4" w:rsidRPr="00851210" w:rsidRDefault="006D4CB4" w:rsidP="006D4CB4">
            <w:pPr>
              <w:pStyle w:val="a9"/>
              <w:rPr>
                <w:rFonts w:ascii="Arial" w:hAnsi="Arial" w:cs="Arial"/>
              </w:rPr>
            </w:pPr>
          </w:p>
        </w:tc>
      </w:tr>
      <w:tr w:rsidR="006D4CB4" w:rsidRPr="00851210" w:rsidTr="00BF50B6">
        <w:tc>
          <w:tcPr>
            <w:tcW w:w="2660" w:type="dxa"/>
          </w:tcPr>
          <w:p w:rsidR="006D4CB4" w:rsidRPr="00851210" w:rsidRDefault="006D4CB4" w:rsidP="006D4CB4">
            <w:pPr>
              <w:pStyle w:val="a9"/>
              <w:rPr>
                <w:rFonts w:ascii="Arial" w:hAnsi="Arial" w:cs="Arial"/>
                <w:b/>
              </w:rPr>
            </w:pPr>
            <w:r w:rsidRPr="00851210">
              <w:rPr>
                <w:rFonts w:ascii="Arial" w:hAnsi="Arial" w:cs="Arial"/>
                <w:b/>
              </w:rPr>
              <w:lastRenderedPageBreak/>
              <w:t>QUERY SYNTAX</w:t>
            </w:r>
          </w:p>
        </w:tc>
        <w:tc>
          <w:tcPr>
            <w:tcW w:w="6237" w:type="dxa"/>
          </w:tcPr>
          <w:p w:rsidR="00BE6910" w:rsidRPr="00851210" w:rsidRDefault="00BE6910" w:rsidP="00BE6910">
            <w:pPr>
              <w:pStyle w:val="a9"/>
              <w:rPr>
                <w:rFonts w:ascii="Arial" w:hAnsi="Arial" w:cs="Arial"/>
              </w:rPr>
            </w:pPr>
            <w:r w:rsidRPr="00851210">
              <w:rPr>
                <w:rFonts w:ascii="Arial" w:hAnsi="Arial" w:cs="Arial"/>
              </w:rPr>
              <w:t>&lt;channel&gt;</w:t>
            </w:r>
            <w:r w:rsidR="00850E24" w:rsidRPr="00851210">
              <w:rPr>
                <w:rFonts w:ascii="Arial" w:hAnsi="Arial" w:cs="Arial"/>
              </w:rPr>
              <w:t xml:space="preserve">: </w:t>
            </w:r>
            <w:r w:rsidR="00FB55EB" w:rsidRPr="00851210">
              <w:rPr>
                <w:rFonts w:ascii="Arial" w:hAnsi="Arial" w:cs="Arial"/>
              </w:rPr>
              <w:t>BT</w:t>
            </w:r>
            <w:r w:rsidR="008A0278" w:rsidRPr="00851210">
              <w:rPr>
                <w:rFonts w:ascii="Arial" w:hAnsi="Arial" w:cs="Arial"/>
              </w:rPr>
              <w:t>WV (</w:t>
            </w:r>
            <w:r w:rsidRPr="00851210">
              <w:rPr>
                <w:rFonts w:ascii="Arial" w:hAnsi="Arial" w:cs="Arial"/>
              </w:rPr>
              <w:t>BursTWaVe</w:t>
            </w:r>
            <w:r w:rsidR="008F7F6B" w:rsidRPr="00851210">
              <w:rPr>
                <w:rFonts w:ascii="Arial" w:hAnsi="Arial" w:cs="Arial"/>
              </w:rPr>
              <w:t>)</w:t>
            </w:r>
            <w:r w:rsidRPr="00851210">
              <w:rPr>
                <w:rFonts w:ascii="Arial" w:hAnsi="Arial" w:cs="Arial"/>
              </w:rPr>
              <w:t>? &lt;parameter&gt;</w:t>
            </w:r>
          </w:p>
          <w:p w:rsidR="00BE6910" w:rsidRPr="00851210" w:rsidRDefault="00BE6910" w:rsidP="00BE6910">
            <w:pPr>
              <w:pStyle w:val="a9"/>
              <w:rPr>
                <w:rFonts w:ascii="Arial" w:hAnsi="Arial" w:cs="Arial"/>
              </w:rPr>
            </w:pPr>
            <w:r w:rsidRPr="00851210">
              <w:rPr>
                <w:rFonts w:ascii="Arial" w:hAnsi="Arial" w:cs="Arial"/>
              </w:rPr>
              <w:t>&lt;channel&gt;:={C1, C2}</w:t>
            </w:r>
          </w:p>
          <w:p w:rsidR="00BE6910" w:rsidRPr="00851210" w:rsidRDefault="00BE6910" w:rsidP="00BE6910">
            <w:pPr>
              <w:pStyle w:val="a9"/>
              <w:rPr>
                <w:rFonts w:ascii="Arial" w:hAnsi="Arial" w:cs="Arial"/>
              </w:rPr>
            </w:pPr>
            <w:r w:rsidRPr="00851210">
              <w:rPr>
                <w:rFonts w:ascii="Arial" w:hAnsi="Arial" w:cs="Arial"/>
              </w:rPr>
              <w:t>&lt;parameter&gt;:=&lt;period&gt;……</w:t>
            </w:r>
          </w:p>
          <w:p w:rsidR="006D4CB4" w:rsidRPr="00851210" w:rsidRDefault="006D4CB4" w:rsidP="006D4CB4">
            <w:pPr>
              <w:pStyle w:val="a9"/>
              <w:rPr>
                <w:rFonts w:ascii="Arial" w:hAnsi="Arial" w:cs="Arial"/>
              </w:rPr>
            </w:pPr>
          </w:p>
        </w:tc>
      </w:tr>
      <w:tr w:rsidR="006D4CB4" w:rsidRPr="00851210" w:rsidTr="00BF50B6">
        <w:tc>
          <w:tcPr>
            <w:tcW w:w="2660" w:type="dxa"/>
          </w:tcPr>
          <w:p w:rsidR="006D4CB4" w:rsidRPr="00851210" w:rsidRDefault="006D4CB4" w:rsidP="006D4CB4">
            <w:pPr>
              <w:pStyle w:val="a9"/>
              <w:rPr>
                <w:rFonts w:ascii="Arial" w:hAnsi="Arial" w:cs="Arial"/>
                <w:b/>
              </w:rPr>
            </w:pPr>
            <w:r w:rsidRPr="00851210">
              <w:rPr>
                <w:rFonts w:ascii="Arial" w:hAnsi="Arial" w:cs="Arial"/>
                <w:b/>
              </w:rPr>
              <w:t>RESPONSE FORMAT</w:t>
            </w:r>
          </w:p>
        </w:tc>
        <w:tc>
          <w:tcPr>
            <w:tcW w:w="6237" w:type="dxa"/>
          </w:tcPr>
          <w:p w:rsidR="006D4CB4" w:rsidRPr="00851210" w:rsidRDefault="005D5B85" w:rsidP="006D4CB4">
            <w:pPr>
              <w:autoSpaceDE w:val="0"/>
              <w:autoSpaceDN w:val="0"/>
              <w:adjustRightInd w:val="0"/>
              <w:jc w:val="left"/>
              <w:rPr>
                <w:ins w:id="169" w:author="Jason.Xia" w:date="2014-11-07T11:25:00Z"/>
                <w:rFonts w:ascii="Arial" w:hAnsi="Arial" w:cs="Arial"/>
              </w:rPr>
            </w:pPr>
            <w:r w:rsidRPr="00851210">
              <w:rPr>
                <w:rFonts w:ascii="Arial" w:hAnsi="Arial" w:cs="Arial"/>
              </w:rPr>
              <w:t>&lt;channel&gt;:BTWV &lt;type&gt;,&lt;state&gt;,</w:t>
            </w:r>
            <w:r w:rsidR="00BE6910" w:rsidRPr="00851210">
              <w:rPr>
                <w:rFonts w:ascii="Arial" w:hAnsi="Arial" w:cs="Arial"/>
              </w:rPr>
              <w:t>&lt;period&gt;……</w:t>
            </w:r>
          </w:p>
          <w:p w:rsidR="00B357A0" w:rsidRPr="00851210" w:rsidRDefault="00B357A0" w:rsidP="006D4CB4">
            <w:pPr>
              <w:autoSpaceDE w:val="0"/>
              <w:autoSpaceDN w:val="0"/>
              <w:adjustRightInd w:val="0"/>
              <w:jc w:val="left"/>
              <w:rPr>
                <w:rFonts w:ascii="Arial" w:hAnsi="Arial" w:cs="Arial"/>
              </w:rPr>
            </w:pPr>
          </w:p>
        </w:tc>
      </w:tr>
      <w:tr w:rsidR="006D4CB4" w:rsidRPr="00851210" w:rsidTr="00BF50B6">
        <w:tc>
          <w:tcPr>
            <w:tcW w:w="2660" w:type="dxa"/>
          </w:tcPr>
          <w:p w:rsidR="006D4CB4" w:rsidRPr="00851210" w:rsidRDefault="006D4CB4" w:rsidP="006D4CB4">
            <w:pPr>
              <w:pStyle w:val="a9"/>
              <w:rPr>
                <w:rFonts w:ascii="Arial" w:hAnsi="Arial" w:cs="Arial"/>
                <w:b/>
              </w:rPr>
            </w:pPr>
            <w:r w:rsidRPr="00851210">
              <w:rPr>
                <w:rFonts w:ascii="Arial" w:hAnsi="Arial" w:cs="Arial"/>
                <w:b/>
              </w:rPr>
              <w:t>EXAMPLE</w:t>
            </w:r>
          </w:p>
        </w:tc>
        <w:tc>
          <w:tcPr>
            <w:tcW w:w="6237" w:type="dxa"/>
          </w:tcPr>
          <w:p w:rsidR="00BE6910" w:rsidRPr="00851210" w:rsidRDefault="00BE6910" w:rsidP="00BE6910">
            <w:pPr>
              <w:pStyle w:val="a9"/>
              <w:rPr>
                <w:rFonts w:ascii="Arial" w:hAnsi="Arial" w:cs="Arial"/>
              </w:rPr>
            </w:pPr>
            <w:r w:rsidRPr="00851210">
              <w:rPr>
                <w:rFonts w:ascii="Arial" w:hAnsi="Arial" w:cs="Arial"/>
              </w:rPr>
              <w:t xml:space="preserve">Set channel one burst period to 1S.                                                                                                                                                                                                                                                                                                                                                                                                                                                                                                                                                                                                                                                                                                                                                                                                                                                                                                                                                                                                                                                                                                                                                                                                                                                                                                                                                                                                                                                                                                                                                                                                                                                                                                                                                                                                                                                                                                                                                                                                                                                                                                                                                                                                                                                                                                                                                                                                                                                                                                                                                                                                                                                                                                                                                                                                                                                                                                                                                                                                                                                                                                                                                                                                                                                                                                                                                                                                                                                                                                                                                                                                                                                                                                                                                                                                                                                                                                                                                                                                                                                                                                                                                                                                                                                                                                                                                                                                                                                                                                                                                                                                                                                                                                                                                                                                                                                                                                                                                                                                                                </w:t>
            </w:r>
          </w:p>
          <w:p w:rsidR="00BE6910" w:rsidRPr="00851210" w:rsidRDefault="00BE6910" w:rsidP="00BE6910">
            <w:pPr>
              <w:pStyle w:val="a9"/>
              <w:rPr>
                <w:rFonts w:ascii="Arial" w:hAnsi="Arial" w:cs="Arial"/>
              </w:rPr>
            </w:pPr>
            <w:r w:rsidRPr="00851210">
              <w:rPr>
                <w:rFonts w:ascii="Arial" w:hAnsi="Arial" w:cs="Arial"/>
              </w:rPr>
              <w:t>C1:</w:t>
            </w:r>
            <w:r w:rsidR="007736D1" w:rsidRPr="00851210">
              <w:rPr>
                <w:rFonts w:ascii="Arial" w:hAnsi="Arial" w:cs="Arial"/>
              </w:rPr>
              <w:t xml:space="preserve"> </w:t>
            </w:r>
            <w:r w:rsidRPr="00851210">
              <w:rPr>
                <w:rFonts w:ascii="Arial" w:hAnsi="Arial" w:cs="Arial"/>
              </w:rPr>
              <w:t>BTWV PRD, 1</w:t>
            </w:r>
          </w:p>
          <w:p w:rsidR="006D4CB4" w:rsidRPr="00851210" w:rsidRDefault="006D4CB4" w:rsidP="006D4CB4">
            <w:pPr>
              <w:pStyle w:val="a9"/>
              <w:rPr>
                <w:rFonts w:ascii="Arial" w:hAnsi="Arial" w:cs="Arial"/>
              </w:rPr>
            </w:pPr>
          </w:p>
          <w:p w:rsidR="00BE6910" w:rsidRPr="00851210" w:rsidRDefault="00BE6910" w:rsidP="00BE6910">
            <w:pPr>
              <w:pStyle w:val="a9"/>
              <w:rPr>
                <w:rFonts w:ascii="Arial" w:hAnsi="Arial" w:cs="Arial"/>
              </w:rPr>
            </w:pPr>
            <w:r w:rsidRPr="00851210">
              <w:rPr>
                <w:rFonts w:ascii="Arial" w:hAnsi="Arial" w:cs="Arial"/>
              </w:rPr>
              <w:t xml:space="preserve">Set channel one burst delay to </w:t>
            </w:r>
            <w:r w:rsidR="002A69A5" w:rsidRPr="00851210">
              <w:rPr>
                <w:rFonts w:ascii="Arial" w:hAnsi="Arial" w:cs="Arial"/>
              </w:rPr>
              <w:t>1s</w:t>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p>
          <w:p w:rsidR="00BE6910" w:rsidRPr="00851210" w:rsidRDefault="008A0278" w:rsidP="00BE6910">
            <w:pPr>
              <w:pStyle w:val="a9"/>
              <w:rPr>
                <w:rFonts w:ascii="Arial" w:hAnsi="Arial" w:cs="Arial"/>
              </w:rPr>
            </w:pPr>
            <w:r w:rsidRPr="00851210">
              <w:rPr>
                <w:rFonts w:ascii="Arial" w:hAnsi="Arial" w:cs="Arial"/>
              </w:rPr>
              <w:t>C1: BTWV</w:t>
            </w:r>
            <w:r w:rsidR="00BE6910" w:rsidRPr="00851210">
              <w:rPr>
                <w:rFonts w:ascii="Arial" w:hAnsi="Arial" w:cs="Arial"/>
              </w:rPr>
              <w:t xml:space="preserve"> DLAY, </w:t>
            </w:r>
            <w:r w:rsidR="001C0A4C" w:rsidRPr="00851210">
              <w:rPr>
                <w:rFonts w:ascii="Arial" w:hAnsi="Arial" w:cs="Arial"/>
              </w:rPr>
              <w:t>1</w:t>
            </w:r>
          </w:p>
          <w:p w:rsidR="00EA6445" w:rsidRPr="00851210" w:rsidRDefault="00EA6445" w:rsidP="00BE6910">
            <w:pPr>
              <w:pStyle w:val="a9"/>
              <w:rPr>
                <w:rFonts w:ascii="Arial" w:hAnsi="Arial" w:cs="Arial"/>
              </w:rPr>
            </w:pPr>
          </w:p>
          <w:p w:rsidR="00EA6445" w:rsidRPr="00851210" w:rsidRDefault="00EA6445" w:rsidP="00EA6445">
            <w:pPr>
              <w:pStyle w:val="a9"/>
              <w:rPr>
                <w:rFonts w:ascii="Arial" w:hAnsi="Arial" w:cs="Arial"/>
              </w:rPr>
            </w:pPr>
            <w:r w:rsidRPr="00851210">
              <w:rPr>
                <w:rFonts w:ascii="Arial" w:hAnsi="Arial" w:cs="Arial"/>
              </w:rPr>
              <w:t xml:space="preserve">Set channel one burst to </w:t>
            </w:r>
            <w:r w:rsidR="004B2BCC" w:rsidRPr="00851210">
              <w:rPr>
                <w:rFonts w:ascii="Arial" w:hAnsi="Arial" w:cs="Arial"/>
              </w:rPr>
              <w:t>infinite</w:t>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p>
          <w:p w:rsidR="00EA6445" w:rsidRPr="00851210" w:rsidRDefault="00EA6445" w:rsidP="00EA6445">
            <w:pPr>
              <w:pStyle w:val="a9"/>
              <w:rPr>
                <w:rFonts w:ascii="Arial" w:hAnsi="Arial" w:cs="Arial"/>
              </w:rPr>
            </w:pPr>
            <w:r w:rsidRPr="00851210">
              <w:rPr>
                <w:rFonts w:ascii="Arial" w:hAnsi="Arial" w:cs="Arial"/>
              </w:rPr>
              <w:t>C1:</w:t>
            </w:r>
            <w:r w:rsidR="00387A1A" w:rsidRPr="00851210">
              <w:rPr>
                <w:rFonts w:ascii="Arial" w:hAnsi="Arial" w:cs="Arial"/>
              </w:rPr>
              <w:t xml:space="preserve"> </w:t>
            </w:r>
            <w:r w:rsidRPr="00851210">
              <w:rPr>
                <w:rFonts w:ascii="Arial" w:hAnsi="Arial" w:cs="Arial"/>
              </w:rPr>
              <w:t xml:space="preserve">BTWV </w:t>
            </w:r>
            <w:r w:rsidR="0021102D" w:rsidRPr="00851210">
              <w:rPr>
                <w:rFonts w:ascii="Arial" w:hAnsi="Arial" w:cs="Arial"/>
              </w:rPr>
              <w:t>TIME,</w:t>
            </w:r>
            <w:r w:rsidR="00387A1A" w:rsidRPr="00851210">
              <w:rPr>
                <w:rFonts w:ascii="Arial" w:hAnsi="Arial" w:cs="Arial"/>
              </w:rPr>
              <w:t xml:space="preserve"> </w:t>
            </w:r>
            <w:r w:rsidR="0021102D" w:rsidRPr="00851210">
              <w:rPr>
                <w:rFonts w:ascii="Arial" w:hAnsi="Arial" w:cs="Arial"/>
              </w:rPr>
              <w:t>INF</w:t>
            </w:r>
          </w:p>
          <w:p w:rsidR="006D4CB4" w:rsidRPr="00851210" w:rsidRDefault="006D4CB4" w:rsidP="006D4CB4">
            <w:pPr>
              <w:pStyle w:val="a9"/>
              <w:rPr>
                <w:rFonts w:ascii="Arial" w:hAnsi="Arial" w:cs="Arial"/>
              </w:rPr>
            </w:pPr>
          </w:p>
          <w:p w:rsidR="00BE6910" w:rsidRPr="00851210" w:rsidRDefault="00BE6910" w:rsidP="00BE6910">
            <w:pPr>
              <w:pStyle w:val="a9"/>
              <w:ind w:left="2520" w:hangingChars="1200" w:hanging="2520"/>
              <w:rPr>
                <w:rFonts w:ascii="Arial" w:hAnsi="Arial" w:cs="Arial"/>
              </w:rPr>
            </w:pPr>
            <w:r w:rsidRPr="00851210">
              <w:rPr>
                <w:rFonts w:ascii="Arial" w:hAnsi="Arial" w:cs="Arial"/>
              </w:rPr>
              <w:t xml:space="preserve">Read channel two burst parameters </w:t>
            </w:r>
            <w:r w:rsidR="00C8016C" w:rsidRPr="00851210">
              <w:rPr>
                <w:rFonts w:ascii="Arial" w:hAnsi="Arial" w:cs="Arial"/>
              </w:rPr>
              <w:t>of which</w:t>
            </w:r>
            <w:r w:rsidR="003E6C1B" w:rsidRPr="00851210">
              <w:rPr>
                <w:rFonts w:ascii="Arial" w:hAnsi="Arial" w:cs="Arial"/>
              </w:rPr>
              <w:t xml:space="preserve"> </w:t>
            </w:r>
            <w:r w:rsidRPr="00851210">
              <w:rPr>
                <w:rFonts w:ascii="Arial" w:hAnsi="Arial" w:cs="Arial"/>
              </w:rPr>
              <w:t xml:space="preserve">STATE is </w:t>
            </w:r>
          </w:p>
          <w:p w:rsidR="00BE6910" w:rsidRPr="00851210" w:rsidRDefault="00BE6910" w:rsidP="00BE6910">
            <w:pPr>
              <w:pStyle w:val="a9"/>
              <w:ind w:left="2520" w:hangingChars="1200" w:hanging="2520"/>
              <w:rPr>
                <w:rFonts w:ascii="Arial" w:hAnsi="Arial" w:cs="Arial"/>
              </w:rPr>
            </w:pPr>
            <w:r w:rsidRPr="00851210">
              <w:rPr>
                <w:rFonts w:ascii="Arial" w:hAnsi="Arial" w:cs="Arial"/>
              </w:rPr>
              <w:t>ON.</w:t>
            </w:r>
          </w:p>
          <w:p w:rsidR="00BE6910" w:rsidRPr="00851210" w:rsidRDefault="00BE6910" w:rsidP="00BE6910">
            <w:pPr>
              <w:pStyle w:val="a9"/>
              <w:rPr>
                <w:rFonts w:ascii="Arial" w:hAnsi="Arial" w:cs="Arial"/>
              </w:rPr>
            </w:pPr>
            <w:r w:rsidRPr="00851210">
              <w:rPr>
                <w:rFonts w:ascii="Arial" w:hAnsi="Arial" w:cs="Arial"/>
              </w:rPr>
              <w:t>C2: BTWV?</w:t>
            </w:r>
          </w:p>
          <w:p w:rsidR="00BE6910" w:rsidRPr="00851210" w:rsidRDefault="00BF50B6" w:rsidP="00BE6910">
            <w:pPr>
              <w:pStyle w:val="a9"/>
              <w:rPr>
                <w:rFonts w:ascii="Arial" w:hAnsi="Arial" w:cs="Arial"/>
              </w:rPr>
            </w:pPr>
            <w:r w:rsidRPr="00851210">
              <w:rPr>
                <w:rFonts w:ascii="Arial" w:hAnsi="Arial" w:cs="Arial"/>
              </w:rPr>
              <w:t>Return</w:t>
            </w:r>
            <w:r w:rsidR="00BE6910" w:rsidRPr="00851210">
              <w:rPr>
                <w:rFonts w:ascii="Arial" w:hAnsi="Arial" w:cs="Arial"/>
              </w:rPr>
              <w:t>:</w:t>
            </w:r>
          </w:p>
          <w:p w:rsidR="00232D26" w:rsidRPr="00851210" w:rsidRDefault="008A0278">
            <w:pPr>
              <w:pStyle w:val="a9"/>
              <w:rPr>
                <w:rFonts w:ascii="Arial" w:hAnsi="Arial" w:cs="Arial"/>
              </w:rPr>
            </w:pPr>
            <w:r w:rsidRPr="00851210">
              <w:rPr>
                <w:rFonts w:ascii="Arial" w:hAnsi="Arial" w:cs="Arial"/>
              </w:rPr>
              <w:t>C2: BTWV</w:t>
            </w:r>
            <w:r w:rsidR="00BE6910" w:rsidRPr="00851210">
              <w:rPr>
                <w:rFonts w:ascii="Arial" w:hAnsi="Arial" w:cs="Arial"/>
              </w:rPr>
              <w:t xml:space="preserve"> STATE,ON,PRD,0.01S,STPS,0,TRSR,INT,</w:t>
            </w:r>
          </w:p>
          <w:p w:rsidR="00232D26" w:rsidRPr="00851210" w:rsidRDefault="00BE6910">
            <w:pPr>
              <w:pStyle w:val="a9"/>
              <w:rPr>
                <w:rFonts w:ascii="Arial" w:hAnsi="Arial" w:cs="Arial"/>
              </w:rPr>
            </w:pPr>
            <w:r w:rsidRPr="00851210">
              <w:rPr>
                <w:rFonts w:ascii="Arial" w:hAnsi="Arial" w:cs="Arial"/>
              </w:rPr>
              <w:t>TRMD,OFF,TIME,1,DLAY,2.4e-07S,GATE_NCYC,NCYC,</w:t>
            </w:r>
          </w:p>
          <w:p w:rsidR="00232D26" w:rsidRPr="00851210" w:rsidRDefault="00BE6910">
            <w:pPr>
              <w:pStyle w:val="a9"/>
              <w:rPr>
                <w:rFonts w:ascii="Arial" w:hAnsi="Arial" w:cs="Arial"/>
              </w:rPr>
            </w:pPr>
            <w:r w:rsidRPr="00851210">
              <w:rPr>
                <w:rFonts w:ascii="Arial" w:hAnsi="Arial" w:cs="Arial"/>
              </w:rPr>
              <w:t>CARR,WVTP,SINE,FRQ,1000HZ,AMP,4V,OFST,0V,PHSE,0</w:t>
            </w:r>
          </w:p>
          <w:p w:rsidR="006D4CB4" w:rsidRPr="00851210" w:rsidRDefault="006D4CB4" w:rsidP="006D4CB4">
            <w:pPr>
              <w:pStyle w:val="a9"/>
              <w:rPr>
                <w:rFonts w:ascii="Arial" w:hAnsi="Arial" w:cs="Arial"/>
              </w:rPr>
            </w:pPr>
          </w:p>
          <w:p w:rsidR="00BE6910" w:rsidRPr="00851210" w:rsidRDefault="00BE6910" w:rsidP="00BE6910">
            <w:pPr>
              <w:pStyle w:val="a9"/>
              <w:ind w:left="2520" w:hangingChars="1200" w:hanging="2520"/>
              <w:rPr>
                <w:rFonts w:ascii="Arial" w:hAnsi="Arial" w:cs="Arial"/>
              </w:rPr>
            </w:pPr>
            <w:r w:rsidRPr="00851210">
              <w:rPr>
                <w:rFonts w:ascii="Arial" w:hAnsi="Arial" w:cs="Arial"/>
              </w:rPr>
              <w:t xml:space="preserve">Read channel two </w:t>
            </w:r>
            <w:r w:rsidR="005A4A1C" w:rsidRPr="00851210">
              <w:rPr>
                <w:rFonts w:ascii="Arial" w:hAnsi="Arial" w:cs="Arial"/>
              </w:rPr>
              <w:t>burst</w:t>
            </w:r>
            <w:r w:rsidRPr="00851210">
              <w:rPr>
                <w:rFonts w:ascii="Arial" w:hAnsi="Arial" w:cs="Arial"/>
              </w:rPr>
              <w:t xml:space="preserve"> parameters </w:t>
            </w:r>
            <w:r w:rsidR="003C76AB" w:rsidRPr="00851210">
              <w:rPr>
                <w:rFonts w:ascii="Arial" w:hAnsi="Arial" w:cs="Arial"/>
              </w:rPr>
              <w:t>of which</w:t>
            </w:r>
            <w:r w:rsidR="003E6C1B" w:rsidRPr="00851210">
              <w:rPr>
                <w:rFonts w:ascii="Arial" w:hAnsi="Arial" w:cs="Arial"/>
              </w:rPr>
              <w:t xml:space="preserve"> </w:t>
            </w:r>
            <w:r w:rsidRPr="00851210">
              <w:rPr>
                <w:rFonts w:ascii="Arial" w:hAnsi="Arial" w:cs="Arial"/>
              </w:rPr>
              <w:t xml:space="preserve">STATE is </w:t>
            </w:r>
          </w:p>
          <w:p w:rsidR="00BE6910" w:rsidRPr="00851210" w:rsidRDefault="00BE6910" w:rsidP="00BE6910">
            <w:pPr>
              <w:pStyle w:val="a9"/>
              <w:ind w:left="2520" w:hangingChars="1200" w:hanging="2520"/>
              <w:rPr>
                <w:rFonts w:ascii="Arial" w:hAnsi="Arial" w:cs="Arial"/>
              </w:rPr>
            </w:pPr>
            <w:r w:rsidRPr="00851210">
              <w:rPr>
                <w:rFonts w:ascii="Arial" w:hAnsi="Arial" w:cs="Arial"/>
              </w:rPr>
              <w:t>OFF.</w:t>
            </w:r>
          </w:p>
          <w:p w:rsidR="00BE6910" w:rsidRPr="00851210" w:rsidRDefault="00BE6910" w:rsidP="00BE6910">
            <w:pPr>
              <w:pStyle w:val="a9"/>
              <w:rPr>
                <w:rFonts w:ascii="Arial" w:hAnsi="Arial" w:cs="Arial"/>
              </w:rPr>
            </w:pPr>
            <w:r w:rsidRPr="00851210">
              <w:rPr>
                <w:rFonts w:ascii="Arial" w:hAnsi="Arial" w:cs="Arial"/>
              </w:rPr>
              <w:t>C2: BTWV?</w:t>
            </w:r>
          </w:p>
          <w:p w:rsidR="00BE6910" w:rsidRPr="00851210" w:rsidRDefault="00BF50B6" w:rsidP="00BE6910">
            <w:pPr>
              <w:pStyle w:val="a9"/>
              <w:rPr>
                <w:rFonts w:ascii="Arial" w:hAnsi="Arial" w:cs="Arial"/>
              </w:rPr>
            </w:pPr>
            <w:r w:rsidRPr="00851210">
              <w:rPr>
                <w:rFonts w:ascii="Arial" w:hAnsi="Arial" w:cs="Arial"/>
              </w:rPr>
              <w:t>Return</w:t>
            </w:r>
            <w:r w:rsidR="00BE6910" w:rsidRPr="00851210">
              <w:rPr>
                <w:rFonts w:ascii="Arial" w:hAnsi="Arial" w:cs="Arial"/>
              </w:rPr>
              <w:t>:</w:t>
            </w:r>
          </w:p>
          <w:p w:rsidR="006D4CB4" w:rsidRPr="00851210" w:rsidRDefault="00BE6910" w:rsidP="001B1A82">
            <w:pPr>
              <w:pStyle w:val="a9"/>
              <w:rPr>
                <w:rFonts w:ascii="Arial" w:hAnsi="Arial" w:cs="Arial"/>
              </w:rPr>
            </w:pPr>
            <w:r w:rsidRPr="00851210">
              <w:rPr>
                <w:rFonts w:ascii="Arial" w:hAnsi="Arial" w:cs="Arial"/>
              </w:rPr>
              <w:t xml:space="preserve">C2: BTWV </w:t>
            </w:r>
            <w:r w:rsidR="008A0278" w:rsidRPr="00851210">
              <w:rPr>
                <w:rFonts w:ascii="Arial" w:hAnsi="Arial" w:cs="Arial"/>
              </w:rPr>
              <w:t>STATE, OFF</w:t>
            </w:r>
          </w:p>
        </w:tc>
      </w:tr>
    </w:tbl>
    <w:p w:rsidR="00C72F14" w:rsidRPr="00851210" w:rsidRDefault="00C72F14" w:rsidP="00C72F14">
      <w:pPr>
        <w:pStyle w:val="a9"/>
        <w:rPr>
          <w:rFonts w:ascii="Arial" w:hAnsi="Arial" w:cs="Arial"/>
        </w:rPr>
      </w:pPr>
      <w:bookmarkStart w:id="170" w:name="_DC_Wave_Command"/>
      <w:bookmarkStart w:id="171" w:name="_Parameter_Copy_Command"/>
      <w:bookmarkStart w:id="172" w:name="_Toc314320161"/>
      <w:bookmarkStart w:id="173" w:name="_Toc353436017"/>
      <w:bookmarkStart w:id="174" w:name="_Toc354040527"/>
      <w:bookmarkEnd w:id="170"/>
      <w:bookmarkEnd w:id="171"/>
      <w:r w:rsidRPr="00851210">
        <w:rPr>
          <w:rFonts w:ascii="Arial" w:hAnsi="Arial" w:cs="Arial"/>
        </w:rPr>
        <w:lastRenderedPageBreak/>
        <w:t>Notes:</w:t>
      </w:r>
    </w:p>
    <w:p w:rsidR="00C72F14" w:rsidRPr="00851210" w:rsidRDefault="00C72F14" w:rsidP="00C72F14">
      <w:pPr>
        <w:pStyle w:val="a9"/>
        <w:rPr>
          <w:rFonts w:ascii="Arial" w:hAnsi="Arial" w:cs="Arial"/>
        </w:rPr>
      </w:pP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1906"/>
        <w:gridCol w:w="1317"/>
        <w:gridCol w:w="1417"/>
        <w:gridCol w:w="1245"/>
      </w:tblGrid>
      <w:tr w:rsidR="00880F97" w:rsidRPr="00851210" w:rsidTr="005A1DFC">
        <w:trPr>
          <w:trHeight w:val="285"/>
        </w:trPr>
        <w:tc>
          <w:tcPr>
            <w:tcW w:w="2376" w:type="dxa"/>
            <w:shd w:val="clear" w:color="auto" w:fill="auto"/>
            <w:noWrap/>
            <w:vAlign w:val="center"/>
          </w:tcPr>
          <w:p w:rsidR="00880F97" w:rsidRPr="00851210" w:rsidRDefault="00880F97" w:rsidP="00ED43F8">
            <w:pPr>
              <w:pStyle w:val="a9"/>
              <w:rPr>
                <w:rFonts w:ascii="Arial" w:hAnsi="Arial" w:cs="Arial"/>
              </w:rPr>
            </w:pPr>
            <w:r w:rsidRPr="00851210">
              <w:rPr>
                <w:rFonts w:ascii="Arial" w:hAnsi="Arial" w:cs="Arial"/>
              </w:rPr>
              <w:t>Parameter/command</w:t>
            </w:r>
          </w:p>
        </w:tc>
        <w:tc>
          <w:tcPr>
            <w:tcW w:w="1906" w:type="dxa"/>
            <w:vAlign w:val="center"/>
          </w:tcPr>
          <w:p w:rsidR="00880F97" w:rsidRPr="00851210" w:rsidRDefault="00880F97" w:rsidP="00ED43F8">
            <w:pPr>
              <w:pStyle w:val="a9"/>
              <w:rPr>
                <w:rFonts w:ascii="Arial" w:hAnsi="Arial" w:cs="Arial"/>
              </w:rPr>
            </w:pPr>
            <w:r w:rsidRPr="00851210">
              <w:rPr>
                <w:rFonts w:ascii="Arial" w:hAnsi="Arial" w:cs="Arial"/>
              </w:rPr>
              <w:t>SDG800</w:t>
            </w:r>
          </w:p>
        </w:tc>
        <w:tc>
          <w:tcPr>
            <w:tcW w:w="1317" w:type="dxa"/>
            <w:vAlign w:val="center"/>
          </w:tcPr>
          <w:p w:rsidR="00880F97" w:rsidRPr="00851210" w:rsidRDefault="00880F97" w:rsidP="00ED43F8">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880F97" w:rsidRPr="00851210" w:rsidRDefault="00880F97" w:rsidP="00ED43F8">
            <w:pPr>
              <w:pStyle w:val="a9"/>
              <w:rPr>
                <w:rFonts w:ascii="Arial" w:hAnsi="Arial" w:cs="Arial"/>
              </w:rPr>
            </w:pPr>
            <w:r w:rsidRPr="00851210">
              <w:rPr>
                <w:rFonts w:ascii="Arial" w:hAnsi="Arial" w:cs="Arial"/>
              </w:rPr>
              <w:t>SDG2000X</w:t>
            </w:r>
          </w:p>
        </w:tc>
        <w:tc>
          <w:tcPr>
            <w:tcW w:w="1245" w:type="dxa"/>
            <w:shd w:val="clear" w:color="auto" w:fill="auto"/>
            <w:vAlign w:val="center"/>
          </w:tcPr>
          <w:p w:rsidR="00880F97" w:rsidRPr="00851210" w:rsidRDefault="00880F97" w:rsidP="00ED43F8">
            <w:pPr>
              <w:pStyle w:val="a9"/>
              <w:rPr>
                <w:rFonts w:ascii="Arial" w:hAnsi="Arial" w:cs="Arial"/>
              </w:rPr>
            </w:pPr>
            <w:r w:rsidRPr="00851210">
              <w:rPr>
                <w:rFonts w:ascii="Arial" w:hAnsi="Arial" w:cs="Arial"/>
              </w:rPr>
              <w:t>SDG5000</w:t>
            </w:r>
          </w:p>
        </w:tc>
      </w:tr>
      <w:tr w:rsidR="00862B08" w:rsidRPr="00851210" w:rsidTr="005A1DFC">
        <w:trPr>
          <w:trHeight w:val="285"/>
        </w:trPr>
        <w:tc>
          <w:tcPr>
            <w:tcW w:w="2376" w:type="dxa"/>
            <w:shd w:val="clear" w:color="auto" w:fill="auto"/>
            <w:noWrap/>
            <w:vAlign w:val="center"/>
          </w:tcPr>
          <w:p w:rsidR="00862B08" w:rsidRPr="00851210" w:rsidRDefault="00862B08" w:rsidP="00ED43F8">
            <w:pPr>
              <w:pStyle w:val="a9"/>
              <w:rPr>
                <w:rFonts w:ascii="Arial" w:hAnsi="Arial" w:cs="Arial"/>
              </w:rPr>
            </w:pPr>
            <w:r w:rsidRPr="00851210">
              <w:rPr>
                <w:rFonts w:ascii="Arial" w:hAnsi="Arial" w:cs="Arial"/>
              </w:rPr>
              <w:t>&lt;channel&gt;</w:t>
            </w:r>
          </w:p>
        </w:tc>
        <w:tc>
          <w:tcPr>
            <w:tcW w:w="1906" w:type="dxa"/>
            <w:vAlign w:val="center"/>
          </w:tcPr>
          <w:p w:rsidR="00862B08" w:rsidRPr="00851210" w:rsidRDefault="00862B08" w:rsidP="00ED43F8">
            <w:pPr>
              <w:pStyle w:val="a9"/>
              <w:rPr>
                <w:rFonts w:ascii="Arial" w:hAnsi="Arial" w:cs="Arial"/>
              </w:rPr>
            </w:pPr>
            <w:r w:rsidRPr="00851210">
              <w:rPr>
                <w:rFonts w:ascii="Arial" w:hAnsi="Arial" w:cs="Arial"/>
              </w:rPr>
              <w:t>no</w:t>
            </w:r>
            <w:r w:rsidR="00BE373F" w:rsidRPr="00851210">
              <w:rPr>
                <w:rFonts w:ascii="Arial" w:hAnsi="Arial" w:cs="Arial"/>
              </w:rPr>
              <w:t>(single channel)</w:t>
            </w:r>
          </w:p>
        </w:tc>
        <w:tc>
          <w:tcPr>
            <w:tcW w:w="1317" w:type="dxa"/>
            <w:vAlign w:val="center"/>
          </w:tcPr>
          <w:p w:rsidR="00862B08" w:rsidRPr="00851210" w:rsidRDefault="00862B08" w:rsidP="00ED43F8">
            <w:pPr>
              <w:pStyle w:val="a9"/>
              <w:rPr>
                <w:rFonts w:ascii="Arial" w:hAnsi="Arial" w:cs="Arial"/>
              </w:rPr>
            </w:pPr>
            <w:r w:rsidRPr="00851210">
              <w:rPr>
                <w:rFonts w:ascii="Arial" w:hAnsi="Arial" w:cs="Arial"/>
              </w:rPr>
              <w:t>yes</w:t>
            </w:r>
          </w:p>
        </w:tc>
        <w:tc>
          <w:tcPr>
            <w:tcW w:w="1417" w:type="dxa"/>
            <w:shd w:val="clear" w:color="auto" w:fill="auto"/>
            <w:noWrap/>
            <w:vAlign w:val="center"/>
          </w:tcPr>
          <w:p w:rsidR="00862B08" w:rsidRPr="00851210" w:rsidRDefault="00862B08" w:rsidP="00ED43F8">
            <w:pPr>
              <w:pStyle w:val="a9"/>
              <w:rPr>
                <w:rFonts w:ascii="Arial" w:hAnsi="Arial" w:cs="Arial"/>
              </w:rPr>
            </w:pPr>
            <w:r w:rsidRPr="00851210">
              <w:rPr>
                <w:rFonts w:ascii="Arial" w:hAnsi="Arial" w:cs="Arial"/>
              </w:rPr>
              <w:t>yes</w:t>
            </w:r>
          </w:p>
        </w:tc>
        <w:tc>
          <w:tcPr>
            <w:tcW w:w="1245" w:type="dxa"/>
            <w:shd w:val="clear" w:color="auto" w:fill="auto"/>
            <w:vAlign w:val="center"/>
          </w:tcPr>
          <w:p w:rsidR="00862B08" w:rsidRPr="00851210" w:rsidRDefault="00862B08" w:rsidP="00ED43F8">
            <w:pPr>
              <w:pStyle w:val="a9"/>
              <w:rPr>
                <w:rFonts w:ascii="Arial" w:hAnsi="Arial" w:cs="Arial"/>
              </w:rPr>
            </w:pPr>
            <w:r w:rsidRPr="00851210">
              <w:rPr>
                <w:rFonts w:ascii="Arial" w:hAnsi="Arial" w:cs="Arial"/>
              </w:rPr>
              <w:t>yes</w:t>
            </w:r>
          </w:p>
        </w:tc>
      </w:tr>
      <w:tr w:rsidR="00880F97" w:rsidRPr="00851210" w:rsidTr="005A1DFC">
        <w:trPr>
          <w:trHeight w:val="285"/>
        </w:trPr>
        <w:tc>
          <w:tcPr>
            <w:tcW w:w="2376" w:type="dxa"/>
            <w:shd w:val="clear" w:color="auto" w:fill="auto"/>
            <w:noWrap/>
            <w:vAlign w:val="center"/>
          </w:tcPr>
          <w:p w:rsidR="00880F97" w:rsidRPr="00851210" w:rsidRDefault="00880F97" w:rsidP="005A1DFC">
            <w:pPr>
              <w:pStyle w:val="a9"/>
              <w:rPr>
                <w:rFonts w:ascii="Arial" w:hAnsi="Arial" w:cs="Arial"/>
              </w:rPr>
            </w:pPr>
            <w:r w:rsidRPr="00851210">
              <w:rPr>
                <w:rFonts w:ascii="Arial" w:hAnsi="Arial" w:cs="Arial"/>
              </w:rPr>
              <w:t>TRMD</w:t>
            </w:r>
          </w:p>
        </w:tc>
        <w:tc>
          <w:tcPr>
            <w:tcW w:w="1906" w:type="dxa"/>
            <w:vAlign w:val="center"/>
          </w:tcPr>
          <w:p w:rsidR="00880F97" w:rsidRPr="00851210" w:rsidRDefault="00880F97" w:rsidP="00ED43F8">
            <w:pPr>
              <w:pStyle w:val="a9"/>
              <w:rPr>
                <w:rFonts w:ascii="Arial" w:hAnsi="Arial" w:cs="Arial"/>
              </w:rPr>
            </w:pPr>
            <w:r w:rsidRPr="00851210">
              <w:rPr>
                <w:rFonts w:ascii="Arial" w:hAnsi="Arial" w:cs="Arial"/>
              </w:rPr>
              <w:t>no</w:t>
            </w:r>
          </w:p>
        </w:tc>
        <w:tc>
          <w:tcPr>
            <w:tcW w:w="1317" w:type="dxa"/>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417" w:type="dxa"/>
            <w:shd w:val="clear" w:color="auto" w:fill="auto"/>
            <w:noWrap/>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245" w:type="dxa"/>
            <w:shd w:val="clear" w:color="auto" w:fill="auto"/>
            <w:vAlign w:val="center"/>
          </w:tcPr>
          <w:p w:rsidR="00880F97" w:rsidRPr="00851210" w:rsidRDefault="00880F97" w:rsidP="00ED43F8">
            <w:pPr>
              <w:pStyle w:val="a9"/>
              <w:rPr>
                <w:rFonts w:ascii="Arial" w:hAnsi="Arial" w:cs="Arial"/>
              </w:rPr>
            </w:pPr>
            <w:r w:rsidRPr="00851210">
              <w:rPr>
                <w:rFonts w:ascii="Arial" w:hAnsi="Arial" w:cs="Arial"/>
              </w:rPr>
              <w:t>yes</w:t>
            </w:r>
          </w:p>
        </w:tc>
      </w:tr>
      <w:tr w:rsidR="00880F97" w:rsidRPr="00851210" w:rsidTr="005A1DFC">
        <w:trPr>
          <w:trHeight w:val="285"/>
        </w:trPr>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5A1DFC">
            <w:pPr>
              <w:pStyle w:val="a9"/>
              <w:rPr>
                <w:rFonts w:ascii="Arial" w:hAnsi="Arial" w:cs="Arial"/>
              </w:rPr>
            </w:pPr>
            <w:r w:rsidRPr="00851210">
              <w:rPr>
                <w:rFonts w:ascii="Arial" w:hAnsi="Arial" w:cs="Arial"/>
                <w:color w:val="000000"/>
              </w:rPr>
              <w:t>EDGE</w:t>
            </w:r>
          </w:p>
        </w:tc>
        <w:tc>
          <w:tcPr>
            <w:tcW w:w="1906"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ED43F8">
            <w:pPr>
              <w:pStyle w:val="a9"/>
              <w:rPr>
                <w:rFonts w:ascii="Arial" w:hAnsi="Arial" w:cs="Arial"/>
              </w:rPr>
            </w:pPr>
            <w:r w:rsidRPr="00851210">
              <w:rPr>
                <w:rFonts w:ascii="Arial" w:hAnsi="Arial" w:cs="Arial"/>
              </w:rPr>
              <w:t>no</w:t>
            </w:r>
          </w:p>
        </w:tc>
        <w:tc>
          <w:tcPr>
            <w:tcW w:w="1317"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880F97" w:rsidRPr="00851210" w:rsidRDefault="00880F97" w:rsidP="00ED43F8">
            <w:pPr>
              <w:pStyle w:val="a9"/>
              <w:rPr>
                <w:rFonts w:ascii="Arial" w:hAnsi="Arial" w:cs="Arial"/>
              </w:rPr>
            </w:pPr>
            <w:r w:rsidRPr="00851210">
              <w:rPr>
                <w:rFonts w:ascii="Arial" w:hAnsi="Arial" w:cs="Arial"/>
              </w:rPr>
              <w:t>yes</w:t>
            </w:r>
          </w:p>
        </w:tc>
      </w:tr>
      <w:tr w:rsidR="00880F97" w:rsidRPr="00851210" w:rsidTr="005A1DFC">
        <w:trPr>
          <w:trHeight w:val="285"/>
        </w:trPr>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5A1DFC">
            <w:pPr>
              <w:pStyle w:val="a9"/>
              <w:rPr>
                <w:rFonts w:ascii="Arial" w:hAnsi="Arial" w:cs="Arial"/>
                <w:color w:val="000000"/>
              </w:rPr>
            </w:pPr>
            <w:r w:rsidRPr="00851210">
              <w:rPr>
                <w:rFonts w:ascii="Arial" w:hAnsi="Arial" w:cs="Arial"/>
                <w:color w:val="000000"/>
              </w:rPr>
              <w:t>CARR,</w:t>
            </w:r>
            <w:r w:rsidR="00621827" w:rsidRPr="00851210">
              <w:rPr>
                <w:rFonts w:ascii="Arial" w:hAnsi="Arial" w:cs="Arial"/>
                <w:color w:val="000000"/>
              </w:rPr>
              <w:t xml:space="preserve"> </w:t>
            </w:r>
            <w:r w:rsidRPr="00851210">
              <w:rPr>
                <w:rFonts w:ascii="Arial" w:hAnsi="Arial" w:cs="Arial"/>
                <w:color w:val="000000"/>
              </w:rPr>
              <w:t>DLY</w:t>
            </w:r>
          </w:p>
        </w:tc>
        <w:tc>
          <w:tcPr>
            <w:tcW w:w="1906"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317"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880F97" w:rsidRPr="00851210" w:rsidRDefault="00880F97" w:rsidP="00ED43F8">
            <w:pPr>
              <w:pStyle w:val="a9"/>
              <w:rPr>
                <w:rFonts w:ascii="Arial" w:hAnsi="Arial" w:cs="Arial"/>
              </w:rPr>
            </w:pPr>
            <w:r w:rsidRPr="00851210">
              <w:rPr>
                <w:rFonts w:ascii="Arial" w:hAnsi="Arial" w:cs="Arial"/>
              </w:rPr>
              <w:t>yes</w:t>
            </w:r>
          </w:p>
        </w:tc>
      </w:tr>
      <w:tr w:rsidR="00880F97" w:rsidRPr="00851210" w:rsidTr="005A1DFC">
        <w:trPr>
          <w:trHeight w:val="285"/>
        </w:trPr>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5A1DFC">
            <w:pPr>
              <w:pStyle w:val="a9"/>
              <w:rPr>
                <w:rFonts w:ascii="Arial" w:hAnsi="Arial" w:cs="Arial"/>
                <w:color w:val="000000"/>
              </w:rPr>
            </w:pPr>
            <w:r w:rsidRPr="00851210">
              <w:rPr>
                <w:rFonts w:ascii="Arial" w:hAnsi="Arial" w:cs="Arial"/>
                <w:color w:val="000000"/>
              </w:rPr>
              <w:t>CARR,</w:t>
            </w:r>
            <w:r w:rsidR="00621827" w:rsidRPr="00851210">
              <w:rPr>
                <w:rFonts w:ascii="Arial" w:hAnsi="Arial" w:cs="Arial"/>
                <w:color w:val="000000"/>
              </w:rPr>
              <w:t xml:space="preserve"> </w:t>
            </w:r>
            <w:r w:rsidRPr="00851210">
              <w:rPr>
                <w:rFonts w:ascii="Arial" w:hAnsi="Arial" w:cs="Arial"/>
              </w:rPr>
              <w:t>RISE</w:t>
            </w:r>
          </w:p>
        </w:tc>
        <w:tc>
          <w:tcPr>
            <w:tcW w:w="1906"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317"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ED43F8">
            <w:pPr>
              <w:pStyle w:val="a9"/>
              <w:rPr>
                <w:rFonts w:ascii="Arial" w:hAnsi="Arial" w:cs="Arial"/>
              </w:rPr>
            </w:pPr>
            <w:r w:rsidRPr="00851210">
              <w:rPr>
                <w:rFonts w:ascii="Arial" w:hAnsi="Arial" w:cs="Arial"/>
              </w:rPr>
              <w:t>no</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880F97" w:rsidRPr="00851210" w:rsidRDefault="00880F97" w:rsidP="00ED43F8">
            <w:pPr>
              <w:pStyle w:val="a9"/>
              <w:rPr>
                <w:rFonts w:ascii="Arial" w:hAnsi="Arial" w:cs="Arial"/>
              </w:rPr>
            </w:pPr>
            <w:r w:rsidRPr="00851210">
              <w:rPr>
                <w:rFonts w:ascii="Arial" w:hAnsi="Arial" w:cs="Arial"/>
              </w:rPr>
              <w:t>yes</w:t>
            </w:r>
          </w:p>
        </w:tc>
      </w:tr>
      <w:tr w:rsidR="00880F97" w:rsidRPr="00851210" w:rsidTr="005A1DFC">
        <w:trPr>
          <w:trHeight w:val="285"/>
        </w:trPr>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5A1DFC">
            <w:pPr>
              <w:pStyle w:val="a9"/>
              <w:rPr>
                <w:rFonts w:ascii="Arial" w:hAnsi="Arial" w:cs="Arial"/>
                <w:color w:val="000000"/>
              </w:rPr>
            </w:pPr>
            <w:r w:rsidRPr="00851210">
              <w:rPr>
                <w:rFonts w:ascii="Arial" w:hAnsi="Arial" w:cs="Arial"/>
                <w:color w:val="000000"/>
              </w:rPr>
              <w:t>CARR,</w:t>
            </w:r>
            <w:r w:rsidR="00621827" w:rsidRPr="00851210">
              <w:rPr>
                <w:rFonts w:ascii="Arial" w:hAnsi="Arial" w:cs="Arial"/>
                <w:color w:val="000000"/>
              </w:rPr>
              <w:t xml:space="preserve"> </w:t>
            </w:r>
            <w:r w:rsidRPr="00851210">
              <w:rPr>
                <w:rFonts w:ascii="Arial" w:hAnsi="Arial" w:cs="Arial"/>
              </w:rPr>
              <w:t>FALL</w:t>
            </w:r>
          </w:p>
        </w:tc>
        <w:tc>
          <w:tcPr>
            <w:tcW w:w="1906"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317" w:type="dxa"/>
            <w:tcBorders>
              <w:top w:val="single" w:sz="4" w:space="0" w:color="auto"/>
              <w:left w:val="single" w:sz="4" w:space="0" w:color="auto"/>
              <w:bottom w:val="single" w:sz="4" w:space="0" w:color="auto"/>
              <w:right w:val="single" w:sz="4" w:space="0" w:color="auto"/>
            </w:tcBorders>
            <w:vAlign w:val="center"/>
          </w:tcPr>
          <w:p w:rsidR="00880F97" w:rsidRPr="00851210" w:rsidRDefault="00880F97" w:rsidP="00ED43F8">
            <w:pPr>
              <w:pStyle w:val="a9"/>
              <w:rPr>
                <w:rFonts w:ascii="Arial" w:hAnsi="Arial" w:cs="Arial"/>
              </w:rPr>
            </w:pPr>
            <w:r w:rsidRPr="00851210">
              <w:rPr>
                <w:rFonts w:ascii="Arial" w:hAnsi="Arial" w:cs="Arial"/>
              </w:rPr>
              <w:t>no</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F97" w:rsidRPr="00851210" w:rsidRDefault="00880F97" w:rsidP="00ED43F8">
            <w:pPr>
              <w:pStyle w:val="a9"/>
              <w:rPr>
                <w:rFonts w:ascii="Arial" w:hAnsi="Arial" w:cs="Arial"/>
              </w:rPr>
            </w:pPr>
            <w:r w:rsidRPr="00851210">
              <w:rPr>
                <w:rFonts w:ascii="Arial" w:hAnsi="Arial" w:cs="Arial"/>
              </w:rPr>
              <w:t>yes</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880F97" w:rsidRPr="00851210" w:rsidRDefault="00880F97" w:rsidP="00ED43F8">
            <w:pPr>
              <w:pStyle w:val="a9"/>
              <w:rPr>
                <w:rFonts w:ascii="Arial" w:hAnsi="Arial" w:cs="Arial"/>
              </w:rPr>
            </w:pPr>
            <w:r w:rsidRPr="00851210">
              <w:rPr>
                <w:rFonts w:ascii="Arial" w:hAnsi="Arial" w:cs="Arial"/>
              </w:rPr>
              <w:t>yes</w:t>
            </w:r>
          </w:p>
        </w:tc>
      </w:tr>
    </w:tbl>
    <w:p w:rsidR="00880F97" w:rsidRPr="00851210" w:rsidRDefault="00880F97" w:rsidP="00C72F14">
      <w:pPr>
        <w:pStyle w:val="a9"/>
        <w:rPr>
          <w:rFonts w:ascii="Arial" w:hAnsi="Arial" w:cs="Arial"/>
        </w:rPr>
      </w:pPr>
    </w:p>
    <w:p w:rsidR="004876BA" w:rsidRPr="00851210" w:rsidRDefault="003B3F52" w:rsidP="004876BA">
      <w:pPr>
        <w:pStyle w:val="21"/>
        <w:rPr>
          <w:rFonts w:cs="Arial"/>
        </w:rPr>
      </w:pPr>
      <w:bookmarkStart w:id="175" w:name="_Toc422919368"/>
      <w:r w:rsidRPr="00851210">
        <w:rPr>
          <w:rFonts w:cs="Arial"/>
        </w:rPr>
        <w:t>Parameter Copy Command</w:t>
      </w:r>
      <w:bookmarkEnd w:id="172"/>
      <w:bookmarkEnd w:id="173"/>
      <w:bookmarkEnd w:id="174"/>
      <w:bookmarkEnd w:id="175"/>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232D26" w:rsidRPr="00851210" w:rsidTr="00BF50B6">
        <w:tc>
          <w:tcPr>
            <w:tcW w:w="2660" w:type="dxa"/>
          </w:tcPr>
          <w:p w:rsidR="00232D26" w:rsidRPr="00851210" w:rsidRDefault="00232D26" w:rsidP="00232D26">
            <w:pPr>
              <w:pStyle w:val="a9"/>
              <w:rPr>
                <w:rFonts w:ascii="Arial" w:hAnsi="Arial" w:cs="Arial"/>
                <w:b/>
              </w:rPr>
            </w:pPr>
            <w:r w:rsidRPr="00851210">
              <w:rPr>
                <w:rFonts w:ascii="Arial" w:hAnsi="Arial" w:cs="Arial"/>
                <w:b/>
              </w:rPr>
              <w:t>DESCRIPTION</w:t>
            </w:r>
          </w:p>
        </w:tc>
        <w:tc>
          <w:tcPr>
            <w:tcW w:w="6237" w:type="dxa"/>
          </w:tcPr>
          <w:p w:rsidR="00232D26" w:rsidRPr="00851210" w:rsidRDefault="00BF50B6" w:rsidP="00232D26">
            <w:pPr>
              <w:pStyle w:val="a9"/>
              <w:rPr>
                <w:rFonts w:ascii="Arial" w:hAnsi="Arial" w:cs="Arial"/>
              </w:rPr>
            </w:pPr>
            <w:r w:rsidRPr="00851210">
              <w:rPr>
                <w:rFonts w:ascii="Arial" w:hAnsi="Arial" w:cs="Arial"/>
              </w:rPr>
              <w:t>C</w:t>
            </w:r>
            <w:r w:rsidR="00433A92" w:rsidRPr="00851210">
              <w:rPr>
                <w:rFonts w:ascii="Arial" w:hAnsi="Arial" w:cs="Arial"/>
              </w:rPr>
              <w:t>opies parameters from one</w:t>
            </w:r>
            <w:r w:rsidRPr="00851210">
              <w:rPr>
                <w:rFonts w:ascii="Arial" w:hAnsi="Arial" w:cs="Arial"/>
              </w:rPr>
              <w:t xml:space="preserve"> </w:t>
            </w:r>
            <w:r w:rsidR="00232D26" w:rsidRPr="00851210">
              <w:rPr>
                <w:rFonts w:ascii="Arial" w:hAnsi="Arial" w:cs="Arial"/>
              </w:rPr>
              <w:t xml:space="preserve">channel </w:t>
            </w:r>
            <w:r w:rsidR="00433A92" w:rsidRPr="00851210">
              <w:rPr>
                <w:rFonts w:ascii="Arial" w:hAnsi="Arial" w:cs="Arial"/>
              </w:rPr>
              <w:t xml:space="preserve">to </w:t>
            </w:r>
            <w:r w:rsidR="007A0267" w:rsidRPr="00851210">
              <w:rPr>
                <w:rFonts w:ascii="Arial" w:hAnsi="Arial" w:cs="Arial"/>
              </w:rPr>
              <w:t>the other</w:t>
            </w:r>
            <w:r w:rsidR="00232D26" w:rsidRPr="00851210">
              <w:rPr>
                <w:rFonts w:ascii="Arial" w:hAnsi="Arial" w:cs="Arial"/>
              </w:rPr>
              <w:t>.</w:t>
            </w:r>
          </w:p>
          <w:p w:rsidR="00172C63" w:rsidRPr="00851210" w:rsidRDefault="00172C63" w:rsidP="00005695">
            <w:pPr>
              <w:pStyle w:val="a9"/>
              <w:rPr>
                <w:rFonts w:ascii="Arial" w:hAnsi="Arial" w:cs="Arial"/>
              </w:rPr>
            </w:pPr>
          </w:p>
        </w:tc>
      </w:tr>
      <w:tr w:rsidR="00232D26" w:rsidRPr="00851210" w:rsidTr="00BF50B6">
        <w:tc>
          <w:tcPr>
            <w:tcW w:w="2660" w:type="dxa"/>
          </w:tcPr>
          <w:p w:rsidR="00232D26" w:rsidRPr="00851210" w:rsidRDefault="00232D26" w:rsidP="00232D26">
            <w:pPr>
              <w:pStyle w:val="a9"/>
              <w:rPr>
                <w:rFonts w:ascii="Arial" w:hAnsi="Arial" w:cs="Arial"/>
                <w:b/>
              </w:rPr>
            </w:pPr>
            <w:r w:rsidRPr="00851210">
              <w:rPr>
                <w:rFonts w:ascii="Arial" w:hAnsi="Arial" w:cs="Arial"/>
                <w:b/>
              </w:rPr>
              <w:t xml:space="preserve">COMMAND SYNTAX  </w:t>
            </w:r>
          </w:p>
        </w:tc>
        <w:tc>
          <w:tcPr>
            <w:tcW w:w="6237" w:type="dxa"/>
          </w:tcPr>
          <w:p w:rsidR="00232D26" w:rsidRPr="00851210" w:rsidRDefault="003D4052" w:rsidP="00232D26">
            <w:pPr>
              <w:pStyle w:val="a9"/>
              <w:rPr>
                <w:rFonts w:ascii="Arial" w:hAnsi="Arial" w:cs="Arial"/>
              </w:rPr>
            </w:pPr>
            <w:r w:rsidRPr="00851210">
              <w:rPr>
                <w:rFonts w:ascii="Arial" w:hAnsi="Arial" w:cs="Arial"/>
              </w:rPr>
              <w:t>PACP</w:t>
            </w:r>
            <w:r w:rsidR="006F67B8" w:rsidRPr="00851210">
              <w:rPr>
                <w:rFonts w:ascii="Arial" w:hAnsi="Arial" w:cs="Arial"/>
              </w:rPr>
              <w:t>(</w:t>
            </w:r>
            <w:r w:rsidR="00232D26" w:rsidRPr="00851210">
              <w:rPr>
                <w:rFonts w:ascii="Arial" w:hAnsi="Arial" w:cs="Arial"/>
              </w:rPr>
              <w:t>P</w:t>
            </w:r>
            <w:r w:rsidR="006F67B8" w:rsidRPr="00851210">
              <w:rPr>
                <w:rFonts w:ascii="Arial" w:hAnsi="Arial" w:cs="Arial"/>
              </w:rPr>
              <w:t>a</w:t>
            </w:r>
            <w:r w:rsidR="00232D26" w:rsidRPr="00851210">
              <w:rPr>
                <w:rFonts w:ascii="Arial" w:hAnsi="Arial" w:cs="Arial"/>
              </w:rPr>
              <w:t>raCoPy</w:t>
            </w:r>
            <w:r w:rsidR="006F67B8" w:rsidRPr="00851210">
              <w:rPr>
                <w:rFonts w:ascii="Arial" w:hAnsi="Arial" w:cs="Arial"/>
              </w:rPr>
              <w:t>)</w:t>
            </w:r>
            <w:r w:rsidR="00232D26" w:rsidRPr="00851210">
              <w:rPr>
                <w:rFonts w:ascii="Arial" w:hAnsi="Arial" w:cs="Arial"/>
              </w:rPr>
              <w:t xml:space="preserve"> &lt;</w:t>
            </w:r>
            <w:r w:rsidR="00EA3D98" w:rsidRPr="00851210">
              <w:rPr>
                <w:rFonts w:ascii="Arial" w:hAnsi="Arial" w:cs="Arial"/>
              </w:rPr>
              <w:t xml:space="preserve">destination </w:t>
            </w:r>
            <w:r w:rsidR="00232D26" w:rsidRPr="00851210">
              <w:rPr>
                <w:rFonts w:ascii="Arial" w:hAnsi="Arial" w:cs="Arial"/>
              </w:rPr>
              <w:t>channel&gt;, &lt;src channel&gt;</w:t>
            </w:r>
          </w:p>
          <w:p w:rsidR="00232D26" w:rsidRPr="00851210" w:rsidRDefault="00232D26" w:rsidP="00232D26">
            <w:pPr>
              <w:pStyle w:val="a9"/>
              <w:rPr>
                <w:rFonts w:ascii="Arial" w:hAnsi="Arial" w:cs="Arial"/>
              </w:rPr>
            </w:pPr>
            <w:r w:rsidRPr="00851210">
              <w:rPr>
                <w:rFonts w:ascii="Arial" w:hAnsi="Arial" w:cs="Arial"/>
              </w:rPr>
              <w:t>&lt;</w:t>
            </w:r>
            <w:r w:rsidR="008808DD" w:rsidRPr="00851210">
              <w:rPr>
                <w:rFonts w:ascii="Arial" w:hAnsi="Arial" w:cs="Arial"/>
              </w:rPr>
              <w:t xml:space="preserve"> destination </w:t>
            </w:r>
            <w:r w:rsidRPr="00851210">
              <w:rPr>
                <w:rFonts w:ascii="Arial" w:hAnsi="Arial" w:cs="Arial"/>
              </w:rPr>
              <w:t>channel&gt;:= {C1, C2}</w:t>
            </w:r>
          </w:p>
          <w:p w:rsidR="00232D26" w:rsidRPr="00851210" w:rsidRDefault="00232D26" w:rsidP="00232D26">
            <w:pPr>
              <w:pStyle w:val="a9"/>
              <w:rPr>
                <w:rFonts w:ascii="Arial" w:hAnsi="Arial" w:cs="Arial"/>
              </w:rPr>
            </w:pPr>
            <w:r w:rsidRPr="00851210">
              <w:rPr>
                <w:rFonts w:ascii="Arial" w:hAnsi="Arial" w:cs="Arial"/>
              </w:rPr>
              <w:t>&lt;src channel&gt;:= {C1, C2}</w:t>
            </w:r>
          </w:p>
          <w:p w:rsidR="00232D26" w:rsidRPr="00851210" w:rsidRDefault="00BD03C9" w:rsidP="00232D26">
            <w:pPr>
              <w:pStyle w:val="a9"/>
              <w:rPr>
                <w:ins w:id="176" w:author="Jason.Xia" w:date="2014-11-07T11:25:00Z"/>
                <w:rFonts w:ascii="Arial" w:hAnsi="Arial" w:cs="Arial"/>
              </w:rPr>
            </w:pPr>
            <w:r w:rsidRPr="00851210">
              <w:rPr>
                <w:rFonts w:ascii="Arial" w:hAnsi="Arial" w:cs="Arial"/>
              </w:rPr>
              <w:t xml:space="preserve">Note: the parameters C1 and C2 </w:t>
            </w:r>
            <w:r w:rsidR="00232D26" w:rsidRPr="00851210">
              <w:rPr>
                <w:rFonts w:ascii="Arial" w:hAnsi="Arial" w:cs="Arial"/>
              </w:rPr>
              <w:t xml:space="preserve">must be set to </w:t>
            </w:r>
            <w:r w:rsidR="008D739B" w:rsidRPr="00851210">
              <w:rPr>
                <w:rFonts w:ascii="Arial" w:hAnsi="Arial" w:cs="Arial"/>
              </w:rPr>
              <w:t xml:space="preserve">the </w:t>
            </w:r>
            <w:r w:rsidR="00232D26" w:rsidRPr="00851210">
              <w:rPr>
                <w:rFonts w:ascii="Arial" w:hAnsi="Arial" w:cs="Arial"/>
              </w:rPr>
              <w:t>device together.</w:t>
            </w:r>
          </w:p>
          <w:p w:rsidR="00B357A0" w:rsidRPr="00851210" w:rsidRDefault="00B357A0" w:rsidP="00232D26">
            <w:pPr>
              <w:pStyle w:val="a9"/>
              <w:rPr>
                <w:rFonts w:ascii="Arial" w:hAnsi="Arial" w:cs="Arial"/>
              </w:rPr>
            </w:pPr>
          </w:p>
        </w:tc>
      </w:tr>
      <w:tr w:rsidR="00232D26" w:rsidRPr="00851210" w:rsidTr="00BF50B6">
        <w:tc>
          <w:tcPr>
            <w:tcW w:w="2660" w:type="dxa"/>
          </w:tcPr>
          <w:p w:rsidR="00232D26" w:rsidRPr="00851210" w:rsidRDefault="00232D26" w:rsidP="00232D26">
            <w:pPr>
              <w:pStyle w:val="a9"/>
              <w:rPr>
                <w:rFonts w:ascii="Arial" w:hAnsi="Arial" w:cs="Arial"/>
                <w:b/>
              </w:rPr>
            </w:pPr>
            <w:r w:rsidRPr="00851210">
              <w:rPr>
                <w:rFonts w:ascii="Arial" w:hAnsi="Arial" w:cs="Arial"/>
                <w:b/>
              </w:rPr>
              <w:t>EXAMPLE</w:t>
            </w:r>
          </w:p>
        </w:tc>
        <w:tc>
          <w:tcPr>
            <w:tcW w:w="6237" w:type="dxa"/>
          </w:tcPr>
          <w:p w:rsidR="00232D26" w:rsidRPr="00851210" w:rsidRDefault="00232D26" w:rsidP="00232D26">
            <w:pPr>
              <w:pStyle w:val="a9"/>
              <w:rPr>
                <w:rFonts w:ascii="Arial" w:hAnsi="Arial" w:cs="Arial"/>
              </w:rPr>
            </w:pPr>
            <w:r w:rsidRPr="00851210">
              <w:rPr>
                <w:rFonts w:ascii="Arial" w:hAnsi="Arial" w:cs="Arial"/>
              </w:rPr>
              <w:t>Copy parameters from channel one to channel two.</w:t>
            </w:r>
          </w:p>
          <w:p w:rsidR="007E62F2" w:rsidRPr="00851210" w:rsidRDefault="00232D26">
            <w:pPr>
              <w:pStyle w:val="a9"/>
              <w:rPr>
                <w:rFonts w:ascii="Arial" w:hAnsi="Arial" w:cs="Arial"/>
              </w:rPr>
            </w:pPr>
            <w:r w:rsidRPr="00851210">
              <w:rPr>
                <w:rFonts w:ascii="Arial" w:hAnsi="Arial" w:cs="Arial"/>
              </w:rPr>
              <w:t>PACP C2,</w:t>
            </w:r>
            <w:r w:rsidR="00D95953" w:rsidRPr="00851210">
              <w:rPr>
                <w:rFonts w:ascii="Arial" w:hAnsi="Arial" w:cs="Arial"/>
              </w:rPr>
              <w:t xml:space="preserve"> </w:t>
            </w:r>
            <w:r w:rsidRPr="00851210">
              <w:rPr>
                <w:rFonts w:ascii="Arial" w:hAnsi="Arial" w:cs="Arial"/>
              </w:rPr>
              <w:t>C1</w:t>
            </w:r>
          </w:p>
          <w:p w:rsidR="00232D26" w:rsidRPr="00851210" w:rsidRDefault="00232D26" w:rsidP="00232D26">
            <w:pPr>
              <w:pStyle w:val="a9"/>
              <w:rPr>
                <w:rFonts w:ascii="Arial" w:hAnsi="Arial" w:cs="Arial"/>
              </w:rPr>
            </w:pPr>
          </w:p>
        </w:tc>
      </w:tr>
      <w:tr w:rsidR="00232D26" w:rsidRPr="00851210" w:rsidTr="00BF50B6">
        <w:tc>
          <w:tcPr>
            <w:tcW w:w="2660" w:type="dxa"/>
          </w:tcPr>
          <w:p w:rsidR="00232D26" w:rsidRPr="00851210" w:rsidRDefault="002D36D9" w:rsidP="00232D26">
            <w:pPr>
              <w:pStyle w:val="a9"/>
              <w:rPr>
                <w:rFonts w:ascii="Arial" w:hAnsi="Arial" w:cs="Arial"/>
                <w:b/>
              </w:rPr>
            </w:pPr>
            <w:r w:rsidRPr="00851210">
              <w:rPr>
                <w:rFonts w:ascii="Arial" w:hAnsi="Arial" w:cs="Arial"/>
                <w:b/>
              </w:rPr>
              <w:t>RELATED COMMANDS</w:t>
            </w:r>
          </w:p>
        </w:tc>
        <w:tc>
          <w:tcPr>
            <w:tcW w:w="6237" w:type="dxa"/>
          </w:tcPr>
          <w:p w:rsidR="00232D26" w:rsidRPr="00851210" w:rsidRDefault="00232D26" w:rsidP="0009470D">
            <w:pPr>
              <w:pStyle w:val="a9"/>
              <w:rPr>
                <w:rFonts w:ascii="Arial" w:hAnsi="Arial" w:cs="Arial"/>
              </w:rPr>
            </w:pPr>
            <w:r w:rsidRPr="00851210">
              <w:rPr>
                <w:rFonts w:ascii="Arial" w:hAnsi="Arial" w:cs="Arial"/>
              </w:rPr>
              <w:t>ARWV, BTWV, MDWV, SWWV, BSWV</w:t>
            </w:r>
          </w:p>
        </w:tc>
      </w:tr>
    </w:tbl>
    <w:p w:rsidR="007E2F34" w:rsidRPr="00851210" w:rsidRDefault="007E2F34" w:rsidP="007E2F34">
      <w:pPr>
        <w:pStyle w:val="a9"/>
        <w:rPr>
          <w:rFonts w:ascii="Arial" w:hAnsi="Arial" w:cs="Arial"/>
        </w:rPr>
      </w:pPr>
      <w:r w:rsidRPr="00851210">
        <w:rPr>
          <w:rFonts w:ascii="Arial" w:hAnsi="Arial" w:cs="Arial"/>
        </w:rPr>
        <w:t>Note:</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7"/>
        <w:gridCol w:w="2057"/>
        <w:gridCol w:w="1347"/>
        <w:gridCol w:w="1417"/>
        <w:gridCol w:w="1263"/>
      </w:tblGrid>
      <w:tr w:rsidR="007E2F34" w:rsidRPr="00851210" w:rsidTr="007E2F34">
        <w:trPr>
          <w:trHeight w:val="285"/>
        </w:trPr>
        <w:tc>
          <w:tcPr>
            <w:tcW w:w="2177" w:type="dxa"/>
            <w:shd w:val="clear" w:color="auto" w:fill="auto"/>
            <w:noWrap/>
            <w:vAlign w:val="center"/>
          </w:tcPr>
          <w:p w:rsidR="007E2F34" w:rsidRPr="00851210" w:rsidRDefault="007E2F34" w:rsidP="00711813">
            <w:pPr>
              <w:pStyle w:val="a9"/>
              <w:rPr>
                <w:rFonts w:ascii="Arial" w:hAnsi="Arial" w:cs="Arial"/>
              </w:rPr>
            </w:pPr>
            <w:r w:rsidRPr="00851210">
              <w:rPr>
                <w:rFonts w:ascii="Arial" w:hAnsi="Arial" w:cs="Arial"/>
              </w:rPr>
              <w:t>Parameter/command</w:t>
            </w:r>
          </w:p>
        </w:tc>
        <w:tc>
          <w:tcPr>
            <w:tcW w:w="2057" w:type="dxa"/>
            <w:vAlign w:val="center"/>
          </w:tcPr>
          <w:p w:rsidR="007E2F34" w:rsidRPr="00851210" w:rsidRDefault="007E2F34" w:rsidP="00711813">
            <w:pPr>
              <w:pStyle w:val="a9"/>
              <w:rPr>
                <w:rFonts w:ascii="Arial" w:hAnsi="Arial" w:cs="Arial"/>
              </w:rPr>
            </w:pPr>
            <w:r w:rsidRPr="00851210">
              <w:rPr>
                <w:rFonts w:ascii="Arial" w:hAnsi="Arial" w:cs="Arial"/>
              </w:rPr>
              <w:t>SDG800</w:t>
            </w:r>
          </w:p>
        </w:tc>
        <w:tc>
          <w:tcPr>
            <w:tcW w:w="1347" w:type="dxa"/>
            <w:vAlign w:val="center"/>
          </w:tcPr>
          <w:p w:rsidR="007E2F34" w:rsidRPr="00851210" w:rsidRDefault="007E2F34" w:rsidP="00711813">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7E2F34" w:rsidRPr="00851210" w:rsidRDefault="007E2F34" w:rsidP="00711813">
            <w:pPr>
              <w:pStyle w:val="a9"/>
              <w:rPr>
                <w:rFonts w:ascii="Arial" w:hAnsi="Arial" w:cs="Arial"/>
              </w:rPr>
            </w:pPr>
            <w:r w:rsidRPr="00851210">
              <w:rPr>
                <w:rFonts w:ascii="Arial" w:hAnsi="Arial" w:cs="Arial"/>
              </w:rPr>
              <w:t>SDG2000X</w:t>
            </w:r>
          </w:p>
        </w:tc>
        <w:tc>
          <w:tcPr>
            <w:tcW w:w="1263" w:type="dxa"/>
            <w:shd w:val="clear" w:color="auto" w:fill="auto"/>
            <w:vAlign w:val="center"/>
          </w:tcPr>
          <w:p w:rsidR="007E2F34" w:rsidRPr="00851210" w:rsidRDefault="007E2F34" w:rsidP="00711813">
            <w:pPr>
              <w:pStyle w:val="a9"/>
              <w:rPr>
                <w:rFonts w:ascii="Arial" w:hAnsi="Arial" w:cs="Arial"/>
              </w:rPr>
            </w:pPr>
            <w:r w:rsidRPr="00851210">
              <w:rPr>
                <w:rFonts w:ascii="Arial" w:hAnsi="Arial" w:cs="Arial"/>
              </w:rPr>
              <w:t>SDG5000</w:t>
            </w:r>
          </w:p>
        </w:tc>
      </w:tr>
      <w:tr w:rsidR="000A1234" w:rsidRPr="00851210" w:rsidTr="007E2F34">
        <w:trPr>
          <w:trHeight w:val="285"/>
        </w:trPr>
        <w:tc>
          <w:tcPr>
            <w:tcW w:w="2177" w:type="dxa"/>
            <w:shd w:val="clear" w:color="auto" w:fill="auto"/>
            <w:noWrap/>
            <w:vAlign w:val="center"/>
          </w:tcPr>
          <w:p w:rsidR="000A1234" w:rsidRPr="00851210" w:rsidRDefault="000A1234" w:rsidP="0008000A">
            <w:pPr>
              <w:pStyle w:val="a9"/>
              <w:rPr>
                <w:rFonts w:ascii="Arial" w:hAnsi="Arial" w:cs="Arial"/>
              </w:rPr>
            </w:pPr>
            <w:r w:rsidRPr="00851210">
              <w:rPr>
                <w:rFonts w:ascii="Arial" w:hAnsi="Arial" w:cs="Arial"/>
              </w:rPr>
              <w:t>PACP</w:t>
            </w:r>
          </w:p>
        </w:tc>
        <w:tc>
          <w:tcPr>
            <w:tcW w:w="2057" w:type="dxa"/>
            <w:vAlign w:val="center"/>
          </w:tcPr>
          <w:p w:rsidR="000A1234" w:rsidRPr="00851210" w:rsidRDefault="000A1234" w:rsidP="00711813">
            <w:pPr>
              <w:pStyle w:val="a9"/>
              <w:rPr>
                <w:rFonts w:ascii="Arial" w:hAnsi="Arial" w:cs="Arial"/>
              </w:rPr>
            </w:pPr>
            <w:r w:rsidRPr="00851210">
              <w:rPr>
                <w:rFonts w:ascii="Arial" w:hAnsi="Arial" w:cs="Arial"/>
              </w:rPr>
              <w:t>no</w:t>
            </w:r>
          </w:p>
        </w:tc>
        <w:tc>
          <w:tcPr>
            <w:tcW w:w="1347" w:type="dxa"/>
            <w:vAlign w:val="center"/>
          </w:tcPr>
          <w:p w:rsidR="000A1234" w:rsidRPr="00851210" w:rsidRDefault="000A1234" w:rsidP="00711813">
            <w:pPr>
              <w:pStyle w:val="a9"/>
              <w:rPr>
                <w:rFonts w:ascii="Arial" w:hAnsi="Arial" w:cs="Arial"/>
              </w:rPr>
            </w:pPr>
            <w:r w:rsidRPr="00851210">
              <w:rPr>
                <w:rFonts w:ascii="Arial" w:hAnsi="Arial" w:cs="Arial"/>
              </w:rPr>
              <w:t>yes</w:t>
            </w:r>
          </w:p>
        </w:tc>
        <w:tc>
          <w:tcPr>
            <w:tcW w:w="1417" w:type="dxa"/>
            <w:shd w:val="clear" w:color="auto" w:fill="auto"/>
            <w:noWrap/>
            <w:vAlign w:val="center"/>
          </w:tcPr>
          <w:p w:rsidR="000A1234" w:rsidRPr="00851210" w:rsidRDefault="000A1234" w:rsidP="00711813">
            <w:pPr>
              <w:pStyle w:val="a9"/>
              <w:rPr>
                <w:rFonts w:ascii="Arial" w:hAnsi="Arial" w:cs="Arial"/>
              </w:rPr>
            </w:pPr>
            <w:r w:rsidRPr="00851210">
              <w:rPr>
                <w:rFonts w:ascii="Arial" w:hAnsi="Arial" w:cs="Arial"/>
              </w:rPr>
              <w:t>yes</w:t>
            </w:r>
          </w:p>
        </w:tc>
        <w:tc>
          <w:tcPr>
            <w:tcW w:w="1263" w:type="dxa"/>
            <w:shd w:val="clear" w:color="auto" w:fill="auto"/>
            <w:vAlign w:val="center"/>
          </w:tcPr>
          <w:p w:rsidR="000A1234" w:rsidRPr="00851210" w:rsidRDefault="000A1234" w:rsidP="00711813">
            <w:pPr>
              <w:pStyle w:val="a9"/>
              <w:rPr>
                <w:rFonts w:ascii="Arial" w:hAnsi="Arial" w:cs="Arial"/>
              </w:rPr>
            </w:pPr>
            <w:r w:rsidRPr="00851210">
              <w:rPr>
                <w:rFonts w:ascii="Arial" w:hAnsi="Arial" w:cs="Arial"/>
              </w:rPr>
              <w:t>yes</w:t>
            </w:r>
          </w:p>
        </w:tc>
      </w:tr>
    </w:tbl>
    <w:p w:rsidR="00684444" w:rsidRPr="00851210" w:rsidRDefault="00684444" w:rsidP="004876BA">
      <w:pPr>
        <w:pStyle w:val="a9"/>
        <w:rPr>
          <w:rFonts w:ascii="Arial" w:hAnsi="Arial" w:cs="Arial"/>
        </w:rPr>
      </w:pPr>
    </w:p>
    <w:p w:rsidR="004876BA" w:rsidRPr="00851210" w:rsidRDefault="003B3F52" w:rsidP="004876BA">
      <w:pPr>
        <w:pStyle w:val="21"/>
        <w:rPr>
          <w:rFonts w:cs="Arial"/>
        </w:rPr>
      </w:pPr>
      <w:bookmarkStart w:id="177" w:name="_Arbitrary_Wave_Command"/>
      <w:bookmarkStart w:id="178" w:name="_Toc314320162"/>
      <w:bookmarkStart w:id="179" w:name="_Toc353436018"/>
      <w:bookmarkStart w:id="180" w:name="_Toc354040528"/>
      <w:bookmarkStart w:id="181" w:name="_Toc422919369"/>
      <w:bookmarkEnd w:id="177"/>
      <w:r w:rsidRPr="00851210">
        <w:rPr>
          <w:rFonts w:cs="Arial"/>
        </w:rPr>
        <w:t>Arbitrary Wave Command</w:t>
      </w:r>
      <w:bookmarkEnd w:id="178"/>
      <w:bookmarkEnd w:id="179"/>
      <w:bookmarkEnd w:id="180"/>
      <w:bookmarkEnd w:id="181"/>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232D26" w:rsidRPr="00851210" w:rsidTr="00BF50B6">
        <w:tc>
          <w:tcPr>
            <w:tcW w:w="2660" w:type="dxa"/>
          </w:tcPr>
          <w:p w:rsidR="00232D26" w:rsidRPr="00851210" w:rsidRDefault="00232D26" w:rsidP="00232D26">
            <w:pPr>
              <w:pStyle w:val="a9"/>
              <w:rPr>
                <w:rFonts w:ascii="Arial" w:hAnsi="Arial" w:cs="Arial"/>
                <w:b/>
              </w:rPr>
            </w:pPr>
            <w:r w:rsidRPr="00851210">
              <w:rPr>
                <w:rFonts w:ascii="Arial" w:hAnsi="Arial" w:cs="Arial"/>
                <w:b/>
              </w:rPr>
              <w:t>DESCRIPTION</w:t>
            </w:r>
          </w:p>
        </w:tc>
        <w:tc>
          <w:tcPr>
            <w:tcW w:w="6237" w:type="dxa"/>
          </w:tcPr>
          <w:p w:rsidR="00232D26" w:rsidRPr="00851210" w:rsidRDefault="008A43CC" w:rsidP="00232D26">
            <w:pPr>
              <w:pStyle w:val="a9"/>
              <w:rPr>
                <w:rFonts w:ascii="Arial" w:hAnsi="Arial" w:cs="Arial"/>
              </w:rPr>
            </w:pPr>
            <w:r w:rsidRPr="00851210">
              <w:rPr>
                <w:rFonts w:ascii="Arial" w:hAnsi="Arial" w:cs="Arial"/>
              </w:rPr>
              <w:t>Sets</w:t>
            </w:r>
            <w:r w:rsidR="00232D26" w:rsidRPr="00851210">
              <w:rPr>
                <w:rFonts w:ascii="Arial" w:hAnsi="Arial" w:cs="Arial"/>
              </w:rPr>
              <w:t xml:space="preserve"> </w:t>
            </w:r>
            <w:r w:rsidR="00902669" w:rsidRPr="00851210">
              <w:rPr>
                <w:rFonts w:ascii="Arial" w:hAnsi="Arial" w:cs="Arial"/>
              </w:rPr>
              <w:t xml:space="preserve">and gets </w:t>
            </w:r>
            <w:r w:rsidR="00232D26" w:rsidRPr="00851210">
              <w:rPr>
                <w:rFonts w:ascii="Arial" w:hAnsi="Arial" w:cs="Arial"/>
              </w:rPr>
              <w:t>arbitrary wave type.</w:t>
            </w:r>
          </w:p>
          <w:p w:rsidR="00B357A0" w:rsidRPr="00851210" w:rsidRDefault="00B357A0" w:rsidP="00005695">
            <w:pPr>
              <w:pStyle w:val="a9"/>
              <w:rPr>
                <w:rFonts w:ascii="Arial" w:hAnsi="Arial" w:cs="Arial"/>
              </w:rPr>
            </w:pPr>
          </w:p>
        </w:tc>
      </w:tr>
      <w:tr w:rsidR="00232D26" w:rsidRPr="00851210" w:rsidTr="00BF50B6">
        <w:tc>
          <w:tcPr>
            <w:tcW w:w="2660" w:type="dxa"/>
          </w:tcPr>
          <w:p w:rsidR="00232D26" w:rsidRPr="00851210" w:rsidRDefault="00232D26" w:rsidP="00232D26">
            <w:pPr>
              <w:pStyle w:val="a9"/>
              <w:rPr>
                <w:rFonts w:ascii="Arial" w:hAnsi="Arial" w:cs="Arial"/>
                <w:b/>
              </w:rPr>
            </w:pPr>
            <w:r w:rsidRPr="00851210">
              <w:rPr>
                <w:rFonts w:ascii="Arial" w:hAnsi="Arial" w:cs="Arial"/>
                <w:b/>
              </w:rPr>
              <w:t xml:space="preserve">COMMAND SYNTAX  </w:t>
            </w:r>
          </w:p>
        </w:tc>
        <w:tc>
          <w:tcPr>
            <w:tcW w:w="6237" w:type="dxa"/>
          </w:tcPr>
          <w:p w:rsidR="00232D26" w:rsidRPr="00851210" w:rsidRDefault="00D72F2E" w:rsidP="00232D26">
            <w:pPr>
              <w:pStyle w:val="a9"/>
              <w:rPr>
                <w:rFonts w:ascii="Arial" w:hAnsi="Arial" w:cs="Arial"/>
              </w:rPr>
            </w:pPr>
            <w:r w:rsidRPr="00851210">
              <w:rPr>
                <w:rFonts w:ascii="Arial" w:hAnsi="Arial" w:cs="Arial"/>
              </w:rPr>
              <w:t>&lt;channel&gt;</w:t>
            </w:r>
            <w:r w:rsidR="00C60220" w:rsidRPr="00851210">
              <w:rPr>
                <w:rFonts w:ascii="Arial" w:hAnsi="Arial" w:cs="Arial"/>
              </w:rPr>
              <w:t xml:space="preserve"> </w:t>
            </w:r>
            <w:r w:rsidR="00EF16AF" w:rsidRPr="00851210">
              <w:rPr>
                <w:rFonts w:ascii="Arial" w:hAnsi="Arial" w:cs="Arial"/>
              </w:rPr>
              <w:t>ARWV</w:t>
            </w:r>
            <w:r w:rsidR="00C60220" w:rsidRPr="00851210">
              <w:rPr>
                <w:rFonts w:ascii="Arial" w:hAnsi="Arial" w:cs="Arial"/>
              </w:rPr>
              <w:t>(</w:t>
            </w:r>
            <w:r w:rsidRPr="00851210">
              <w:rPr>
                <w:rFonts w:ascii="Arial" w:hAnsi="Arial" w:cs="Arial"/>
              </w:rPr>
              <w:t>A</w:t>
            </w:r>
            <w:r w:rsidR="00C60220" w:rsidRPr="00851210">
              <w:rPr>
                <w:rFonts w:ascii="Arial" w:hAnsi="Arial" w:cs="Arial"/>
              </w:rPr>
              <w:t>r</w:t>
            </w:r>
            <w:r w:rsidRPr="00851210">
              <w:rPr>
                <w:rFonts w:ascii="Arial" w:hAnsi="Arial" w:cs="Arial"/>
              </w:rPr>
              <w:t>bWaVe</w:t>
            </w:r>
            <w:r w:rsidR="00C60220" w:rsidRPr="00851210">
              <w:rPr>
                <w:rFonts w:ascii="Arial" w:hAnsi="Arial" w:cs="Arial"/>
              </w:rPr>
              <w:t>)</w:t>
            </w:r>
            <w:r w:rsidRPr="00851210">
              <w:rPr>
                <w:rFonts w:ascii="Arial" w:hAnsi="Arial" w:cs="Arial"/>
              </w:rPr>
              <w:t xml:space="preserve"> </w:t>
            </w:r>
            <w:r w:rsidR="00232D26" w:rsidRPr="00851210">
              <w:rPr>
                <w:rFonts w:ascii="Arial" w:hAnsi="Arial" w:cs="Arial"/>
              </w:rPr>
              <w:t>INDEX,</w:t>
            </w:r>
            <w:r w:rsidRPr="00851210">
              <w:rPr>
                <w:rFonts w:ascii="Arial" w:hAnsi="Arial" w:cs="Arial"/>
              </w:rPr>
              <w:t>&lt;value1&gt;,</w:t>
            </w:r>
            <w:r w:rsidR="00232D26" w:rsidRPr="00851210">
              <w:rPr>
                <w:rFonts w:ascii="Arial" w:hAnsi="Arial" w:cs="Arial"/>
              </w:rPr>
              <w:t xml:space="preserve"> NAME</w:t>
            </w:r>
            <w:r w:rsidRPr="00851210">
              <w:rPr>
                <w:rFonts w:ascii="Arial" w:hAnsi="Arial" w:cs="Arial"/>
              </w:rPr>
              <w:t>,&lt;value2&gt;</w:t>
            </w:r>
            <w:r w:rsidR="00232D26" w:rsidRPr="00851210">
              <w:rPr>
                <w:rFonts w:ascii="Arial" w:hAnsi="Arial" w:cs="Arial"/>
              </w:rPr>
              <w:t xml:space="preserve"> </w:t>
            </w:r>
          </w:p>
          <w:p w:rsidR="00232D26" w:rsidRPr="00851210" w:rsidRDefault="00232D26" w:rsidP="00232D26">
            <w:pPr>
              <w:pStyle w:val="a9"/>
              <w:rPr>
                <w:rFonts w:ascii="Arial" w:hAnsi="Arial" w:cs="Arial"/>
              </w:rPr>
            </w:pPr>
            <w:r w:rsidRPr="00851210">
              <w:rPr>
                <w:rFonts w:ascii="Arial" w:hAnsi="Arial" w:cs="Arial"/>
              </w:rPr>
              <w:lastRenderedPageBreak/>
              <w:t>&lt;channel&gt;:={C1, C2}</w:t>
            </w:r>
          </w:p>
          <w:p w:rsidR="007E62F2" w:rsidRPr="00851210" w:rsidRDefault="00232D26">
            <w:pPr>
              <w:pStyle w:val="a9"/>
              <w:rPr>
                <w:rFonts w:ascii="Arial" w:hAnsi="Arial" w:cs="Arial"/>
              </w:rPr>
            </w:pPr>
            <w:r w:rsidRPr="00851210">
              <w:rPr>
                <w:rFonts w:ascii="Arial" w:hAnsi="Arial" w:cs="Arial"/>
              </w:rPr>
              <w:t>&lt;</w:t>
            </w:r>
            <w:r w:rsidR="00E6111A" w:rsidRPr="00851210">
              <w:rPr>
                <w:rFonts w:ascii="Arial" w:hAnsi="Arial" w:cs="Arial"/>
              </w:rPr>
              <w:t xml:space="preserve"> value1</w:t>
            </w:r>
            <w:r w:rsidRPr="00851210">
              <w:rPr>
                <w:rFonts w:ascii="Arial" w:hAnsi="Arial" w:cs="Arial"/>
              </w:rPr>
              <w:t>&gt;</w:t>
            </w:r>
            <w:r w:rsidR="000E465A" w:rsidRPr="00851210">
              <w:rPr>
                <w:rFonts w:ascii="Arial" w:hAnsi="Arial" w:cs="Arial"/>
              </w:rPr>
              <w:t>: the</w:t>
            </w:r>
            <w:r w:rsidRPr="00851210">
              <w:rPr>
                <w:rFonts w:ascii="Arial" w:hAnsi="Arial" w:cs="Arial"/>
              </w:rPr>
              <w:t xml:space="preserve"> table </w:t>
            </w:r>
            <w:r w:rsidR="00FC69D4" w:rsidRPr="00851210">
              <w:rPr>
                <w:rFonts w:ascii="Arial" w:hAnsi="Arial" w:cs="Arial"/>
              </w:rPr>
              <w:t xml:space="preserve">below shows </w:t>
            </w:r>
            <w:r w:rsidRPr="00851210">
              <w:rPr>
                <w:rFonts w:ascii="Arial" w:hAnsi="Arial" w:cs="Arial"/>
              </w:rPr>
              <w:t>what the index number mean.)</w:t>
            </w:r>
          </w:p>
          <w:p w:rsidR="00232D26" w:rsidRPr="00851210" w:rsidRDefault="00232D26" w:rsidP="00232D26">
            <w:pPr>
              <w:pStyle w:val="a9"/>
              <w:rPr>
                <w:ins w:id="182" w:author="Jason.Xia" w:date="2014-11-07T11:25:00Z"/>
                <w:rFonts w:ascii="Arial" w:hAnsi="Arial" w:cs="Arial"/>
              </w:rPr>
            </w:pPr>
            <w:r w:rsidRPr="00851210">
              <w:rPr>
                <w:rFonts w:ascii="Arial" w:hAnsi="Arial" w:cs="Arial"/>
              </w:rPr>
              <w:t>&lt;</w:t>
            </w:r>
            <w:r w:rsidR="006B2D11" w:rsidRPr="00851210">
              <w:rPr>
                <w:rFonts w:ascii="Arial" w:hAnsi="Arial" w:cs="Arial"/>
              </w:rPr>
              <w:t xml:space="preserve"> value2</w:t>
            </w:r>
            <w:r w:rsidRPr="00851210">
              <w:rPr>
                <w:rFonts w:ascii="Arial" w:hAnsi="Arial" w:cs="Arial"/>
              </w:rPr>
              <w:t>&gt;: see</w:t>
            </w:r>
            <w:r w:rsidR="00B67CEB" w:rsidRPr="00851210">
              <w:rPr>
                <w:rFonts w:ascii="Arial" w:hAnsi="Arial" w:cs="Arial"/>
              </w:rPr>
              <w:t xml:space="preserve"> </w:t>
            </w:r>
            <w:r w:rsidRPr="00851210">
              <w:rPr>
                <w:rFonts w:ascii="Arial" w:hAnsi="Arial" w:cs="Arial"/>
              </w:rPr>
              <w:t>table</w:t>
            </w:r>
            <w:r w:rsidR="00B67CEB" w:rsidRPr="00851210">
              <w:rPr>
                <w:rFonts w:ascii="Arial" w:hAnsi="Arial" w:cs="Arial"/>
              </w:rPr>
              <w:t xml:space="preserve"> below</w:t>
            </w:r>
            <w:r w:rsidRPr="00851210">
              <w:rPr>
                <w:rFonts w:ascii="Arial" w:hAnsi="Arial" w:cs="Arial"/>
              </w:rPr>
              <w:t>.</w:t>
            </w:r>
          </w:p>
          <w:p w:rsidR="00B357A0" w:rsidRPr="00851210" w:rsidRDefault="00B357A0" w:rsidP="00232D26">
            <w:pPr>
              <w:pStyle w:val="a9"/>
              <w:rPr>
                <w:rFonts w:ascii="Arial" w:hAnsi="Arial" w:cs="Arial"/>
              </w:rPr>
            </w:pPr>
          </w:p>
        </w:tc>
      </w:tr>
      <w:tr w:rsidR="00232D26" w:rsidRPr="00851210" w:rsidTr="00BF50B6">
        <w:tc>
          <w:tcPr>
            <w:tcW w:w="2660" w:type="dxa"/>
          </w:tcPr>
          <w:p w:rsidR="00232D26" w:rsidRPr="00851210" w:rsidRDefault="002D36D9" w:rsidP="00232D26">
            <w:pPr>
              <w:pStyle w:val="a9"/>
              <w:rPr>
                <w:rFonts w:ascii="Arial" w:hAnsi="Arial" w:cs="Arial"/>
                <w:b/>
              </w:rPr>
            </w:pPr>
            <w:r w:rsidRPr="00851210">
              <w:rPr>
                <w:rFonts w:ascii="Arial" w:hAnsi="Arial" w:cs="Arial"/>
                <w:b/>
              </w:rPr>
              <w:lastRenderedPageBreak/>
              <w:t>QUERY SYNTAX</w:t>
            </w:r>
          </w:p>
        </w:tc>
        <w:tc>
          <w:tcPr>
            <w:tcW w:w="6237" w:type="dxa"/>
          </w:tcPr>
          <w:p w:rsidR="00232D26" w:rsidRPr="00851210" w:rsidRDefault="0095032C" w:rsidP="00232D26">
            <w:pPr>
              <w:pStyle w:val="a9"/>
              <w:rPr>
                <w:rFonts w:ascii="Arial" w:hAnsi="Arial" w:cs="Arial"/>
              </w:rPr>
            </w:pPr>
            <w:r w:rsidRPr="00851210">
              <w:rPr>
                <w:rFonts w:ascii="Arial" w:hAnsi="Arial" w:cs="Arial"/>
              </w:rPr>
              <w:t>&lt;channel&gt;</w:t>
            </w:r>
            <w:r w:rsidR="000E465A" w:rsidRPr="00851210">
              <w:rPr>
                <w:rFonts w:ascii="Arial" w:hAnsi="Arial" w:cs="Arial"/>
              </w:rPr>
              <w:t xml:space="preserve">: </w:t>
            </w:r>
            <w:r w:rsidR="00704B08" w:rsidRPr="00851210">
              <w:rPr>
                <w:rFonts w:ascii="Arial" w:hAnsi="Arial" w:cs="Arial"/>
              </w:rPr>
              <w:t>ARWV (</w:t>
            </w:r>
            <w:r w:rsidRPr="00851210">
              <w:rPr>
                <w:rFonts w:ascii="Arial" w:hAnsi="Arial" w:cs="Arial"/>
              </w:rPr>
              <w:t>ARbWaVe</w:t>
            </w:r>
            <w:r w:rsidR="00454C2A" w:rsidRPr="00851210">
              <w:rPr>
                <w:rFonts w:ascii="Arial" w:hAnsi="Arial" w:cs="Arial"/>
              </w:rPr>
              <w:t>)</w:t>
            </w:r>
            <w:r w:rsidRPr="00851210">
              <w:rPr>
                <w:rFonts w:ascii="Arial" w:hAnsi="Arial" w:cs="Arial"/>
              </w:rPr>
              <w:t xml:space="preserve">? </w:t>
            </w:r>
          </w:p>
          <w:p w:rsidR="007E62F2" w:rsidRPr="00851210" w:rsidRDefault="0095032C">
            <w:pPr>
              <w:pStyle w:val="a9"/>
              <w:rPr>
                <w:rFonts w:ascii="Arial" w:hAnsi="Arial" w:cs="Arial"/>
              </w:rPr>
            </w:pPr>
            <w:r w:rsidRPr="00851210">
              <w:rPr>
                <w:rFonts w:ascii="Arial" w:hAnsi="Arial" w:cs="Arial"/>
              </w:rPr>
              <w:t>&lt;channel&gt;:={C1, C2}</w:t>
            </w:r>
          </w:p>
          <w:p w:rsidR="0095032C" w:rsidRPr="00851210" w:rsidRDefault="0095032C" w:rsidP="00232D26">
            <w:pPr>
              <w:pStyle w:val="a9"/>
              <w:rPr>
                <w:rFonts w:ascii="Arial" w:hAnsi="Arial" w:cs="Arial"/>
              </w:rPr>
            </w:pPr>
          </w:p>
        </w:tc>
      </w:tr>
      <w:tr w:rsidR="0095032C" w:rsidRPr="00851210" w:rsidTr="00BF50B6">
        <w:tc>
          <w:tcPr>
            <w:tcW w:w="2660" w:type="dxa"/>
          </w:tcPr>
          <w:p w:rsidR="0095032C" w:rsidRPr="00851210" w:rsidRDefault="002D36D9" w:rsidP="00232D26">
            <w:pPr>
              <w:pStyle w:val="a9"/>
              <w:rPr>
                <w:rFonts w:ascii="Arial" w:hAnsi="Arial" w:cs="Arial"/>
                <w:b/>
              </w:rPr>
            </w:pPr>
            <w:r w:rsidRPr="00851210">
              <w:rPr>
                <w:rFonts w:ascii="Arial" w:hAnsi="Arial" w:cs="Arial"/>
                <w:b/>
              </w:rPr>
              <w:t>RESPONSE FORMAT</w:t>
            </w:r>
          </w:p>
        </w:tc>
        <w:tc>
          <w:tcPr>
            <w:tcW w:w="6237" w:type="dxa"/>
          </w:tcPr>
          <w:p w:rsidR="0095032C" w:rsidRPr="00851210" w:rsidRDefault="0095032C" w:rsidP="00232D26">
            <w:pPr>
              <w:pStyle w:val="a9"/>
              <w:rPr>
                <w:ins w:id="183" w:author="Jason.Xia" w:date="2014-11-07T11:25:00Z"/>
                <w:rFonts w:ascii="Arial" w:hAnsi="Arial" w:cs="Arial"/>
              </w:rPr>
            </w:pPr>
            <w:r w:rsidRPr="00851210">
              <w:rPr>
                <w:rFonts w:ascii="Arial" w:hAnsi="Arial" w:cs="Arial"/>
              </w:rPr>
              <w:t>&lt;channel&gt;:ARWV &lt;index&gt;</w:t>
            </w:r>
          </w:p>
          <w:p w:rsidR="00B357A0" w:rsidRPr="00851210" w:rsidRDefault="00B357A0" w:rsidP="00232D26">
            <w:pPr>
              <w:pStyle w:val="a9"/>
              <w:rPr>
                <w:rFonts w:ascii="Arial" w:hAnsi="Arial" w:cs="Arial"/>
              </w:rPr>
            </w:pPr>
          </w:p>
        </w:tc>
      </w:tr>
      <w:tr w:rsidR="0095032C" w:rsidRPr="00851210" w:rsidTr="00BF50B6">
        <w:tc>
          <w:tcPr>
            <w:tcW w:w="2660" w:type="dxa"/>
          </w:tcPr>
          <w:p w:rsidR="0095032C" w:rsidRPr="00851210" w:rsidRDefault="0095032C" w:rsidP="00232D26">
            <w:pPr>
              <w:pStyle w:val="a9"/>
              <w:rPr>
                <w:rFonts w:ascii="Arial" w:hAnsi="Arial" w:cs="Arial"/>
                <w:b/>
              </w:rPr>
            </w:pPr>
            <w:r w:rsidRPr="00851210">
              <w:rPr>
                <w:rFonts w:ascii="Arial" w:hAnsi="Arial" w:cs="Arial"/>
                <w:b/>
              </w:rPr>
              <w:t>EXAMPLE</w:t>
            </w:r>
          </w:p>
        </w:tc>
        <w:tc>
          <w:tcPr>
            <w:tcW w:w="6237" w:type="dxa"/>
          </w:tcPr>
          <w:p w:rsidR="0095032C" w:rsidRPr="00851210" w:rsidRDefault="0095032C" w:rsidP="0095032C">
            <w:pPr>
              <w:pStyle w:val="a9"/>
              <w:rPr>
                <w:rFonts w:ascii="Arial" w:hAnsi="Arial" w:cs="Arial"/>
              </w:rPr>
            </w:pPr>
            <w:r w:rsidRPr="00851210">
              <w:rPr>
                <w:rFonts w:ascii="Arial" w:hAnsi="Arial" w:cs="Arial"/>
              </w:rPr>
              <w:t xml:space="preserve">Set </w:t>
            </w:r>
            <w:r w:rsidR="00404B36" w:rsidRPr="00851210">
              <w:rPr>
                <w:rFonts w:ascii="Arial" w:hAnsi="Arial" w:cs="Arial"/>
              </w:rPr>
              <w:t xml:space="preserve">StairUp </w:t>
            </w:r>
            <w:r w:rsidRPr="00851210">
              <w:rPr>
                <w:rFonts w:ascii="Arial" w:hAnsi="Arial" w:cs="Arial"/>
              </w:rPr>
              <w:t>arbitrary wave output by index.</w:t>
            </w:r>
          </w:p>
          <w:p w:rsidR="007E62F2" w:rsidRPr="00851210" w:rsidRDefault="0046403E">
            <w:pPr>
              <w:pStyle w:val="a9"/>
              <w:rPr>
                <w:rFonts w:ascii="Arial" w:hAnsi="Arial" w:cs="Arial"/>
              </w:rPr>
            </w:pPr>
            <w:r w:rsidRPr="00851210">
              <w:rPr>
                <w:rFonts w:ascii="Arial" w:hAnsi="Arial" w:cs="Arial"/>
              </w:rPr>
              <w:t>C1:</w:t>
            </w:r>
            <w:r w:rsidR="0095032C" w:rsidRPr="00851210">
              <w:rPr>
                <w:rFonts w:ascii="Arial" w:hAnsi="Arial" w:cs="Arial"/>
              </w:rPr>
              <w:t xml:space="preserve">ARWV INDEX, </w:t>
            </w:r>
            <w:r w:rsidR="008647C5" w:rsidRPr="00851210">
              <w:rPr>
                <w:rFonts w:ascii="Arial" w:hAnsi="Arial" w:cs="Arial"/>
              </w:rPr>
              <w:t>2</w:t>
            </w:r>
          </w:p>
          <w:p w:rsidR="0095032C" w:rsidRPr="00851210" w:rsidRDefault="0095032C" w:rsidP="00232D26">
            <w:pPr>
              <w:pStyle w:val="a9"/>
              <w:rPr>
                <w:rFonts w:ascii="Arial" w:hAnsi="Arial" w:cs="Arial"/>
              </w:rPr>
            </w:pPr>
          </w:p>
          <w:p w:rsidR="0095032C" w:rsidRPr="00851210" w:rsidRDefault="0095032C" w:rsidP="0095032C">
            <w:pPr>
              <w:pStyle w:val="a9"/>
              <w:rPr>
                <w:rFonts w:ascii="Arial" w:hAnsi="Arial" w:cs="Arial"/>
              </w:rPr>
            </w:pPr>
            <w:r w:rsidRPr="00851210">
              <w:rPr>
                <w:rFonts w:ascii="Arial" w:hAnsi="Arial" w:cs="Arial"/>
              </w:rPr>
              <w:t>Read system current wave.</w:t>
            </w:r>
          </w:p>
          <w:p w:rsidR="007E62F2" w:rsidRPr="00851210" w:rsidRDefault="0095032C">
            <w:pPr>
              <w:pStyle w:val="a9"/>
              <w:rPr>
                <w:rFonts w:ascii="Arial" w:hAnsi="Arial" w:cs="Arial"/>
              </w:rPr>
            </w:pPr>
            <w:r w:rsidRPr="00851210">
              <w:rPr>
                <w:rFonts w:ascii="Arial" w:hAnsi="Arial" w:cs="Arial"/>
              </w:rPr>
              <w:t xml:space="preserve">ARWV? </w:t>
            </w:r>
          </w:p>
          <w:p w:rsidR="007E62F2" w:rsidRPr="00851210" w:rsidRDefault="00BF50B6">
            <w:pPr>
              <w:pStyle w:val="a9"/>
              <w:rPr>
                <w:rFonts w:ascii="Arial" w:hAnsi="Arial" w:cs="Arial"/>
              </w:rPr>
            </w:pPr>
            <w:r w:rsidRPr="00851210">
              <w:rPr>
                <w:rFonts w:ascii="Arial" w:hAnsi="Arial" w:cs="Arial"/>
              </w:rPr>
              <w:t>Return</w:t>
            </w:r>
            <w:r w:rsidR="0095032C" w:rsidRPr="00851210">
              <w:rPr>
                <w:rFonts w:ascii="Arial" w:hAnsi="Arial" w:cs="Arial"/>
              </w:rPr>
              <w:t>:</w:t>
            </w:r>
          </w:p>
          <w:p w:rsidR="0095032C" w:rsidRPr="00851210" w:rsidRDefault="0095032C" w:rsidP="0095032C">
            <w:pPr>
              <w:pStyle w:val="a9"/>
              <w:rPr>
                <w:rFonts w:ascii="Arial" w:hAnsi="Arial" w:cs="Arial"/>
              </w:rPr>
            </w:pPr>
            <w:r w:rsidRPr="00851210">
              <w:rPr>
                <w:rFonts w:ascii="Arial" w:hAnsi="Arial" w:cs="Arial"/>
              </w:rPr>
              <w:t xml:space="preserve">ARWV </w:t>
            </w:r>
            <w:r w:rsidR="00704B08" w:rsidRPr="00851210">
              <w:rPr>
                <w:rFonts w:ascii="Arial" w:hAnsi="Arial" w:cs="Arial"/>
              </w:rPr>
              <w:t>INDEX</w:t>
            </w:r>
            <w:r w:rsidRPr="00851210">
              <w:rPr>
                <w:rFonts w:ascii="Arial" w:hAnsi="Arial" w:cs="Arial"/>
              </w:rPr>
              <w:t>,</w:t>
            </w:r>
            <w:r w:rsidR="00704B08" w:rsidRPr="00851210">
              <w:rPr>
                <w:rFonts w:ascii="Arial" w:hAnsi="Arial" w:cs="Arial"/>
              </w:rPr>
              <w:t>2,</w:t>
            </w:r>
            <w:r w:rsidRPr="00851210">
              <w:rPr>
                <w:rFonts w:ascii="Arial" w:hAnsi="Arial" w:cs="Arial"/>
              </w:rPr>
              <w:t>NAME,</w:t>
            </w:r>
            <w:r w:rsidR="00704B08" w:rsidRPr="00851210">
              <w:rPr>
                <w:rFonts w:ascii="Arial" w:hAnsi="Arial" w:cs="Arial"/>
                <w:color w:val="000000"/>
                <w:sz w:val="22"/>
                <w:szCs w:val="22"/>
              </w:rPr>
              <w:t>StairUp</w:t>
            </w:r>
          </w:p>
          <w:p w:rsidR="0095032C" w:rsidRPr="00851210" w:rsidRDefault="0095032C" w:rsidP="0095032C">
            <w:pPr>
              <w:pStyle w:val="a9"/>
              <w:rPr>
                <w:rFonts w:ascii="Arial" w:hAnsi="Arial" w:cs="Arial"/>
              </w:rPr>
            </w:pPr>
          </w:p>
          <w:p w:rsidR="0095032C" w:rsidRPr="00851210" w:rsidRDefault="0095032C" w:rsidP="0095032C">
            <w:pPr>
              <w:pStyle w:val="a9"/>
              <w:rPr>
                <w:rFonts w:ascii="Arial" w:hAnsi="Arial" w:cs="Arial"/>
              </w:rPr>
            </w:pPr>
            <w:r w:rsidRPr="00851210">
              <w:rPr>
                <w:rFonts w:ascii="Arial" w:hAnsi="Arial" w:cs="Arial"/>
              </w:rPr>
              <w:t xml:space="preserve">Set </w:t>
            </w:r>
            <w:r w:rsidR="006A7764" w:rsidRPr="00851210">
              <w:rPr>
                <w:rFonts w:ascii="Arial" w:hAnsi="Arial" w:cs="Arial"/>
              </w:rPr>
              <w:t xml:space="preserve">Cardiac </w:t>
            </w:r>
            <w:r w:rsidRPr="00851210">
              <w:rPr>
                <w:rFonts w:ascii="Arial" w:hAnsi="Arial" w:cs="Arial"/>
              </w:rPr>
              <w:t>arbitrary wave output by name.</w:t>
            </w:r>
          </w:p>
          <w:p w:rsidR="007E62F2" w:rsidRPr="00851210" w:rsidRDefault="0095032C">
            <w:pPr>
              <w:pStyle w:val="a9"/>
              <w:rPr>
                <w:rFonts w:ascii="Arial" w:hAnsi="Arial" w:cs="Arial"/>
              </w:rPr>
            </w:pPr>
            <w:r w:rsidRPr="00851210">
              <w:rPr>
                <w:rFonts w:ascii="Arial" w:hAnsi="Arial" w:cs="Arial"/>
              </w:rPr>
              <w:t>ARWV NAME, Cardiac</w:t>
            </w:r>
          </w:p>
          <w:p w:rsidR="0095032C" w:rsidRPr="00851210" w:rsidRDefault="0095032C" w:rsidP="0095032C">
            <w:pPr>
              <w:pStyle w:val="a9"/>
              <w:rPr>
                <w:rFonts w:ascii="Arial" w:hAnsi="Arial" w:cs="Arial"/>
              </w:rPr>
            </w:pPr>
          </w:p>
        </w:tc>
      </w:tr>
      <w:tr w:rsidR="00232D26" w:rsidRPr="00851210" w:rsidTr="00BF50B6">
        <w:tc>
          <w:tcPr>
            <w:tcW w:w="2660" w:type="dxa"/>
          </w:tcPr>
          <w:p w:rsidR="00232D26" w:rsidRPr="00851210" w:rsidRDefault="00232D26" w:rsidP="00232D26">
            <w:pPr>
              <w:pStyle w:val="a9"/>
              <w:rPr>
                <w:rFonts w:ascii="Arial" w:hAnsi="Arial" w:cs="Arial"/>
                <w:b/>
              </w:rPr>
            </w:pPr>
            <w:r w:rsidRPr="00851210">
              <w:rPr>
                <w:rFonts w:ascii="Arial" w:hAnsi="Arial" w:cs="Arial"/>
                <w:b/>
              </w:rPr>
              <w:t>RELATED COMMANDS</w:t>
            </w:r>
          </w:p>
        </w:tc>
        <w:tc>
          <w:tcPr>
            <w:tcW w:w="6237" w:type="dxa"/>
          </w:tcPr>
          <w:p w:rsidR="00232D26" w:rsidRPr="00851210" w:rsidRDefault="0095032C" w:rsidP="00232D26">
            <w:pPr>
              <w:pStyle w:val="a9"/>
              <w:rPr>
                <w:rFonts w:ascii="Arial" w:hAnsi="Arial" w:cs="Arial"/>
              </w:rPr>
            </w:pPr>
            <w:r w:rsidRPr="00851210">
              <w:rPr>
                <w:rFonts w:ascii="Arial" w:hAnsi="Arial" w:cs="Arial"/>
              </w:rPr>
              <w:t>BSWV</w:t>
            </w:r>
          </w:p>
        </w:tc>
      </w:tr>
    </w:tbl>
    <w:p w:rsidR="0095032C" w:rsidRPr="00851210" w:rsidRDefault="0008000A" w:rsidP="004876BA">
      <w:pPr>
        <w:pStyle w:val="a9"/>
        <w:rPr>
          <w:rFonts w:ascii="Arial" w:hAnsi="Arial" w:cs="Arial"/>
        </w:rPr>
      </w:pPr>
      <w:r w:rsidRPr="00851210">
        <w:rPr>
          <w:rFonts w:ascii="Arial" w:hAnsi="Arial" w:cs="Arial"/>
        </w:rPr>
        <w:t>&lt;table&gt;</w:t>
      </w:r>
      <w:r w:rsidR="00025B3F" w:rsidRPr="00851210">
        <w:rPr>
          <w:rFonts w:ascii="Arial" w:hAnsi="Arial" w:cs="Arial"/>
        </w:rPr>
        <w:t>:</w:t>
      </w:r>
    </w:p>
    <w:tbl>
      <w:tblPr>
        <w:tblStyle w:val="a7"/>
        <w:tblW w:w="8897" w:type="dxa"/>
        <w:tblLayout w:type="fixed"/>
        <w:tblLook w:val="04A0"/>
      </w:tblPr>
      <w:tblGrid>
        <w:gridCol w:w="817"/>
        <w:gridCol w:w="1134"/>
        <w:gridCol w:w="851"/>
        <w:gridCol w:w="1417"/>
        <w:gridCol w:w="851"/>
        <w:gridCol w:w="1417"/>
        <w:gridCol w:w="851"/>
        <w:gridCol w:w="1559"/>
      </w:tblGrid>
      <w:tr w:rsidR="003140D2" w:rsidRPr="00851210" w:rsidTr="00A7366C">
        <w:tc>
          <w:tcPr>
            <w:tcW w:w="817" w:type="dxa"/>
            <w:vAlign w:val="center"/>
          </w:tcPr>
          <w:p w:rsidR="007E62F2" w:rsidRPr="00851210" w:rsidRDefault="002D36D9">
            <w:pPr>
              <w:pStyle w:val="a9"/>
              <w:jc w:val="center"/>
              <w:rPr>
                <w:rFonts w:ascii="Arial" w:hAnsi="Arial" w:cs="Arial"/>
                <w:b/>
              </w:rPr>
            </w:pPr>
            <w:r w:rsidRPr="00851210">
              <w:rPr>
                <w:rFonts w:ascii="Arial" w:hAnsi="Arial" w:cs="Arial"/>
                <w:b/>
                <w:color w:val="000000"/>
                <w:sz w:val="22"/>
                <w:szCs w:val="22"/>
              </w:rPr>
              <w:t>Index</w:t>
            </w:r>
          </w:p>
        </w:tc>
        <w:tc>
          <w:tcPr>
            <w:tcW w:w="1134" w:type="dxa"/>
            <w:vAlign w:val="center"/>
          </w:tcPr>
          <w:p w:rsidR="007E62F2" w:rsidRPr="00851210" w:rsidRDefault="002D36D9">
            <w:pPr>
              <w:pStyle w:val="a9"/>
              <w:jc w:val="center"/>
              <w:rPr>
                <w:rFonts w:ascii="Arial" w:hAnsi="Arial" w:cs="Arial"/>
                <w:b/>
              </w:rPr>
            </w:pPr>
            <w:r w:rsidRPr="00851210">
              <w:rPr>
                <w:rFonts w:ascii="Arial" w:hAnsi="Arial" w:cs="Arial"/>
                <w:b/>
                <w:color w:val="000000"/>
                <w:sz w:val="22"/>
                <w:szCs w:val="22"/>
              </w:rPr>
              <w:t>Name</w:t>
            </w:r>
          </w:p>
        </w:tc>
        <w:tc>
          <w:tcPr>
            <w:tcW w:w="851" w:type="dxa"/>
            <w:vAlign w:val="center"/>
          </w:tcPr>
          <w:p w:rsidR="007E62F2" w:rsidRPr="00851210" w:rsidRDefault="002D36D9">
            <w:pPr>
              <w:pStyle w:val="a9"/>
              <w:jc w:val="center"/>
              <w:rPr>
                <w:rFonts w:ascii="Arial" w:hAnsi="Arial" w:cs="Arial"/>
                <w:b/>
              </w:rPr>
            </w:pPr>
            <w:r w:rsidRPr="00851210">
              <w:rPr>
                <w:rFonts w:ascii="Arial" w:hAnsi="Arial" w:cs="Arial"/>
                <w:b/>
                <w:color w:val="000000"/>
                <w:sz w:val="22"/>
                <w:szCs w:val="22"/>
              </w:rPr>
              <w:t>Index</w:t>
            </w:r>
          </w:p>
        </w:tc>
        <w:tc>
          <w:tcPr>
            <w:tcW w:w="1417" w:type="dxa"/>
            <w:vAlign w:val="center"/>
          </w:tcPr>
          <w:p w:rsidR="007E62F2" w:rsidRPr="00851210" w:rsidRDefault="002D36D9">
            <w:pPr>
              <w:pStyle w:val="a9"/>
              <w:jc w:val="center"/>
              <w:rPr>
                <w:rFonts w:ascii="Arial" w:hAnsi="Arial" w:cs="Arial"/>
                <w:b/>
              </w:rPr>
            </w:pPr>
            <w:r w:rsidRPr="00851210">
              <w:rPr>
                <w:rFonts w:ascii="Arial" w:hAnsi="Arial" w:cs="Arial"/>
                <w:b/>
                <w:color w:val="000000"/>
                <w:sz w:val="22"/>
                <w:szCs w:val="22"/>
              </w:rPr>
              <w:t>Name</w:t>
            </w:r>
          </w:p>
        </w:tc>
        <w:tc>
          <w:tcPr>
            <w:tcW w:w="851" w:type="dxa"/>
            <w:vAlign w:val="center"/>
          </w:tcPr>
          <w:p w:rsidR="007E62F2" w:rsidRPr="00851210" w:rsidRDefault="002D36D9">
            <w:pPr>
              <w:pStyle w:val="a9"/>
              <w:jc w:val="center"/>
              <w:rPr>
                <w:rFonts w:ascii="Arial" w:hAnsi="Arial" w:cs="Arial"/>
                <w:b/>
              </w:rPr>
            </w:pPr>
            <w:r w:rsidRPr="00851210">
              <w:rPr>
                <w:rFonts w:ascii="Arial" w:hAnsi="Arial" w:cs="Arial"/>
                <w:b/>
                <w:color w:val="000000"/>
                <w:sz w:val="22"/>
                <w:szCs w:val="22"/>
              </w:rPr>
              <w:t>Index</w:t>
            </w:r>
          </w:p>
        </w:tc>
        <w:tc>
          <w:tcPr>
            <w:tcW w:w="1417" w:type="dxa"/>
            <w:vAlign w:val="center"/>
          </w:tcPr>
          <w:p w:rsidR="007E62F2" w:rsidRPr="00851210" w:rsidRDefault="002D36D9">
            <w:pPr>
              <w:pStyle w:val="a9"/>
              <w:jc w:val="center"/>
              <w:rPr>
                <w:rFonts w:ascii="Arial" w:hAnsi="Arial" w:cs="Arial"/>
                <w:b/>
              </w:rPr>
            </w:pPr>
            <w:r w:rsidRPr="00851210">
              <w:rPr>
                <w:rFonts w:ascii="Arial" w:hAnsi="Arial" w:cs="Arial"/>
                <w:b/>
                <w:color w:val="000000"/>
                <w:sz w:val="22"/>
                <w:szCs w:val="22"/>
              </w:rPr>
              <w:t>Name</w:t>
            </w:r>
          </w:p>
        </w:tc>
        <w:tc>
          <w:tcPr>
            <w:tcW w:w="851" w:type="dxa"/>
            <w:vAlign w:val="center"/>
          </w:tcPr>
          <w:p w:rsidR="007E62F2" w:rsidRPr="00851210" w:rsidRDefault="002D36D9">
            <w:pPr>
              <w:pStyle w:val="a9"/>
              <w:jc w:val="center"/>
              <w:rPr>
                <w:rFonts w:ascii="Arial" w:hAnsi="Arial" w:cs="Arial"/>
                <w:b/>
              </w:rPr>
            </w:pPr>
            <w:r w:rsidRPr="00851210">
              <w:rPr>
                <w:rFonts w:ascii="Arial" w:hAnsi="Arial" w:cs="Arial"/>
                <w:b/>
                <w:color w:val="000000"/>
                <w:sz w:val="22"/>
                <w:szCs w:val="22"/>
              </w:rPr>
              <w:t>Index</w:t>
            </w:r>
          </w:p>
        </w:tc>
        <w:tc>
          <w:tcPr>
            <w:tcW w:w="1559" w:type="dxa"/>
            <w:vAlign w:val="center"/>
          </w:tcPr>
          <w:p w:rsidR="007E62F2" w:rsidRPr="00851210" w:rsidRDefault="002D36D9">
            <w:pPr>
              <w:pStyle w:val="a9"/>
              <w:jc w:val="center"/>
              <w:rPr>
                <w:rFonts w:ascii="Arial" w:hAnsi="Arial" w:cs="Arial"/>
                <w:b/>
              </w:rPr>
            </w:pPr>
            <w:r w:rsidRPr="00851210">
              <w:rPr>
                <w:rFonts w:ascii="Arial" w:hAnsi="Arial" w:cs="Arial"/>
                <w:b/>
                <w:color w:val="000000"/>
                <w:sz w:val="22"/>
                <w:szCs w:val="22"/>
              </w:rPr>
              <w:t>Name</w:t>
            </w:r>
          </w:p>
        </w:tc>
      </w:tr>
      <w:tr w:rsidR="003140D2" w:rsidRPr="00851210" w:rsidTr="00A7366C">
        <w:tc>
          <w:tcPr>
            <w:tcW w:w="817"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0</w:t>
            </w:r>
          </w:p>
        </w:tc>
        <w:tc>
          <w:tcPr>
            <w:tcW w:w="1134" w:type="dxa"/>
            <w:vAlign w:val="center"/>
          </w:tcPr>
          <w:p w:rsidR="007E62F2" w:rsidRPr="00851210" w:rsidRDefault="006C6F5C">
            <w:pPr>
              <w:pStyle w:val="a9"/>
              <w:jc w:val="center"/>
              <w:rPr>
                <w:rFonts w:ascii="Arial" w:hAnsi="Arial" w:cs="Arial"/>
              </w:rPr>
            </w:pPr>
            <w:r w:rsidRPr="00851210">
              <w:rPr>
                <w:rFonts w:ascii="Arial" w:hAnsi="Arial" w:cs="Arial"/>
                <w:color w:val="000000"/>
                <w:sz w:val="22"/>
                <w:szCs w:val="22"/>
              </w:rPr>
              <w:t>StairUp</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1</w:t>
            </w:r>
            <w:r w:rsidR="00835A76" w:rsidRPr="00851210">
              <w:rPr>
                <w:rFonts w:ascii="Arial" w:hAnsi="Arial" w:cs="Arial"/>
                <w:color w:val="000000"/>
                <w:sz w:val="22"/>
                <w:szCs w:val="22"/>
              </w:rPr>
              <w:t>2</w:t>
            </w:r>
          </w:p>
        </w:tc>
        <w:tc>
          <w:tcPr>
            <w:tcW w:w="1417" w:type="dxa"/>
            <w:vAlign w:val="center"/>
          </w:tcPr>
          <w:p w:rsidR="007E62F2" w:rsidRPr="00851210" w:rsidRDefault="00A95102">
            <w:pPr>
              <w:pStyle w:val="a9"/>
              <w:jc w:val="center"/>
              <w:rPr>
                <w:rFonts w:ascii="Arial" w:hAnsi="Arial" w:cs="Arial"/>
              </w:rPr>
            </w:pPr>
            <w:r w:rsidRPr="00851210">
              <w:rPr>
                <w:rFonts w:ascii="Arial" w:hAnsi="Arial" w:cs="Arial"/>
                <w:color w:val="000000"/>
                <w:sz w:val="22"/>
                <w:szCs w:val="22"/>
              </w:rPr>
              <w:t>Sqrt</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2</w:t>
            </w:r>
            <w:r w:rsidR="00D00AF8" w:rsidRPr="00851210">
              <w:rPr>
                <w:rFonts w:ascii="Arial" w:hAnsi="Arial" w:cs="Arial"/>
                <w:color w:val="000000"/>
                <w:sz w:val="22"/>
                <w:szCs w:val="22"/>
              </w:rPr>
              <w:t>4</w:t>
            </w:r>
          </w:p>
        </w:tc>
        <w:tc>
          <w:tcPr>
            <w:tcW w:w="1417" w:type="dxa"/>
            <w:vAlign w:val="center"/>
          </w:tcPr>
          <w:p w:rsidR="007E62F2" w:rsidRPr="00851210" w:rsidRDefault="00DF68F1">
            <w:pPr>
              <w:pStyle w:val="a9"/>
              <w:jc w:val="center"/>
              <w:rPr>
                <w:rFonts w:ascii="Arial" w:hAnsi="Arial" w:cs="Arial"/>
              </w:rPr>
            </w:pPr>
            <w:r w:rsidRPr="00851210">
              <w:rPr>
                <w:rFonts w:ascii="Arial" w:hAnsi="Arial" w:cs="Arial"/>
                <w:color w:val="000000"/>
                <w:sz w:val="22"/>
                <w:szCs w:val="22"/>
              </w:rPr>
              <w:t>Cardiac</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3</w:t>
            </w:r>
            <w:r w:rsidR="00D2145A" w:rsidRPr="00851210">
              <w:rPr>
                <w:rFonts w:ascii="Arial" w:hAnsi="Arial" w:cs="Arial"/>
                <w:color w:val="000000"/>
                <w:sz w:val="22"/>
                <w:szCs w:val="22"/>
              </w:rPr>
              <w:t>6</w:t>
            </w:r>
          </w:p>
        </w:tc>
        <w:tc>
          <w:tcPr>
            <w:tcW w:w="1559" w:type="dxa"/>
            <w:vAlign w:val="center"/>
          </w:tcPr>
          <w:p w:rsidR="007E62F2" w:rsidRPr="00851210" w:rsidRDefault="003123C6">
            <w:pPr>
              <w:pStyle w:val="a9"/>
              <w:jc w:val="center"/>
              <w:rPr>
                <w:rFonts w:ascii="Arial" w:hAnsi="Arial" w:cs="Arial"/>
              </w:rPr>
            </w:pPr>
            <w:r w:rsidRPr="00851210">
              <w:rPr>
                <w:rFonts w:ascii="Arial" w:hAnsi="Arial" w:cs="Arial"/>
              </w:rPr>
              <w:t>Bartlett</w:t>
            </w:r>
          </w:p>
        </w:tc>
      </w:tr>
      <w:tr w:rsidR="003140D2" w:rsidRPr="00851210" w:rsidTr="00A7366C">
        <w:tc>
          <w:tcPr>
            <w:tcW w:w="817"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1</w:t>
            </w:r>
          </w:p>
        </w:tc>
        <w:tc>
          <w:tcPr>
            <w:tcW w:w="1134" w:type="dxa"/>
            <w:vAlign w:val="center"/>
          </w:tcPr>
          <w:p w:rsidR="007E62F2" w:rsidRPr="00851210" w:rsidRDefault="00CF3655">
            <w:pPr>
              <w:pStyle w:val="a9"/>
              <w:jc w:val="center"/>
              <w:rPr>
                <w:rFonts w:ascii="Arial" w:hAnsi="Arial" w:cs="Arial"/>
              </w:rPr>
            </w:pPr>
            <w:r w:rsidRPr="00851210">
              <w:rPr>
                <w:rFonts w:ascii="Arial" w:hAnsi="Arial" w:cs="Arial"/>
                <w:color w:val="000000"/>
                <w:sz w:val="22"/>
                <w:szCs w:val="22"/>
              </w:rPr>
              <w:t>StairDn</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1</w:t>
            </w:r>
            <w:r w:rsidR="00835A76" w:rsidRPr="00851210">
              <w:rPr>
                <w:rFonts w:ascii="Arial" w:hAnsi="Arial" w:cs="Arial"/>
                <w:color w:val="000000"/>
                <w:sz w:val="22"/>
                <w:szCs w:val="22"/>
              </w:rPr>
              <w:t>3</w:t>
            </w:r>
          </w:p>
        </w:tc>
        <w:tc>
          <w:tcPr>
            <w:tcW w:w="1417" w:type="dxa"/>
            <w:vAlign w:val="center"/>
          </w:tcPr>
          <w:p w:rsidR="007E62F2" w:rsidRPr="00851210" w:rsidRDefault="002D447D">
            <w:pPr>
              <w:pStyle w:val="a9"/>
              <w:jc w:val="center"/>
              <w:rPr>
                <w:rFonts w:ascii="Arial" w:hAnsi="Arial" w:cs="Arial"/>
              </w:rPr>
            </w:pPr>
            <w:r w:rsidRPr="00851210">
              <w:rPr>
                <w:rFonts w:ascii="Arial" w:hAnsi="Arial" w:cs="Arial"/>
                <w:color w:val="000000"/>
                <w:sz w:val="22"/>
                <w:szCs w:val="22"/>
              </w:rPr>
              <w:t>Root3</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2</w:t>
            </w:r>
            <w:r w:rsidR="00D00AF8" w:rsidRPr="00851210">
              <w:rPr>
                <w:rFonts w:ascii="Arial" w:hAnsi="Arial" w:cs="Arial"/>
                <w:color w:val="000000"/>
                <w:sz w:val="22"/>
                <w:szCs w:val="22"/>
              </w:rPr>
              <w:t>5</w:t>
            </w:r>
          </w:p>
        </w:tc>
        <w:tc>
          <w:tcPr>
            <w:tcW w:w="1417" w:type="dxa"/>
            <w:vAlign w:val="center"/>
          </w:tcPr>
          <w:p w:rsidR="007E62F2" w:rsidRPr="00851210" w:rsidRDefault="00DF68F1" w:rsidP="001B0064">
            <w:pPr>
              <w:pStyle w:val="a9"/>
              <w:jc w:val="center"/>
              <w:rPr>
                <w:rFonts w:ascii="Arial" w:hAnsi="Arial" w:cs="Arial"/>
              </w:rPr>
            </w:pPr>
            <w:r w:rsidRPr="00851210">
              <w:rPr>
                <w:rFonts w:ascii="Arial" w:hAnsi="Arial" w:cs="Arial"/>
                <w:color w:val="000000"/>
                <w:sz w:val="22"/>
                <w:szCs w:val="22"/>
              </w:rPr>
              <w:t>Quake</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3</w:t>
            </w:r>
            <w:r w:rsidR="00D2145A" w:rsidRPr="00851210">
              <w:rPr>
                <w:rFonts w:ascii="Arial" w:hAnsi="Arial" w:cs="Arial"/>
                <w:color w:val="000000"/>
                <w:sz w:val="22"/>
                <w:szCs w:val="22"/>
              </w:rPr>
              <w:t>7</w:t>
            </w:r>
          </w:p>
        </w:tc>
        <w:tc>
          <w:tcPr>
            <w:tcW w:w="1559" w:type="dxa"/>
            <w:vAlign w:val="center"/>
          </w:tcPr>
          <w:p w:rsidR="007E62F2" w:rsidRPr="00851210" w:rsidRDefault="00366C90">
            <w:pPr>
              <w:pStyle w:val="a9"/>
              <w:jc w:val="center"/>
              <w:rPr>
                <w:rFonts w:ascii="Arial" w:hAnsi="Arial" w:cs="Arial"/>
              </w:rPr>
            </w:pPr>
            <w:r w:rsidRPr="00851210">
              <w:rPr>
                <w:rFonts w:ascii="Arial" w:hAnsi="Arial" w:cs="Arial"/>
              </w:rPr>
              <w:t>Tan</w:t>
            </w:r>
          </w:p>
        </w:tc>
      </w:tr>
      <w:tr w:rsidR="003140D2" w:rsidRPr="00851210" w:rsidTr="00A7366C">
        <w:tc>
          <w:tcPr>
            <w:tcW w:w="817"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2</w:t>
            </w:r>
          </w:p>
        </w:tc>
        <w:tc>
          <w:tcPr>
            <w:tcW w:w="1134" w:type="dxa"/>
            <w:vAlign w:val="center"/>
          </w:tcPr>
          <w:p w:rsidR="00A41E23" w:rsidRPr="00851210" w:rsidRDefault="009452A2" w:rsidP="00A41E23">
            <w:pPr>
              <w:pStyle w:val="a9"/>
              <w:jc w:val="center"/>
              <w:rPr>
                <w:rFonts w:ascii="Arial" w:hAnsi="Arial" w:cs="Arial"/>
              </w:rPr>
            </w:pPr>
            <w:r w:rsidRPr="00851210">
              <w:rPr>
                <w:rFonts w:ascii="Arial" w:hAnsi="Arial" w:cs="Arial"/>
                <w:color w:val="000000"/>
                <w:sz w:val="22"/>
                <w:szCs w:val="22"/>
              </w:rPr>
              <w:t>Stairud</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1</w:t>
            </w:r>
            <w:r w:rsidR="00835A76" w:rsidRPr="00851210">
              <w:rPr>
                <w:rFonts w:ascii="Arial" w:hAnsi="Arial" w:cs="Arial"/>
                <w:color w:val="000000"/>
                <w:sz w:val="22"/>
                <w:szCs w:val="22"/>
              </w:rPr>
              <w:t>4</w:t>
            </w:r>
          </w:p>
        </w:tc>
        <w:tc>
          <w:tcPr>
            <w:tcW w:w="1417" w:type="dxa"/>
            <w:vAlign w:val="center"/>
          </w:tcPr>
          <w:p w:rsidR="007E62F2" w:rsidRPr="00851210" w:rsidRDefault="0028679F">
            <w:pPr>
              <w:pStyle w:val="a9"/>
              <w:jc w:val="center"/>
              <w:rPr>
                <w:rFonts w:ascii="Arial" w:hAnsi="Arial" w:cs="Arial"/>
              </w:rPr>
            </w:pPr>
            <w:r w:rsidRPr="00851210">
              <w:rPr>
                <w:rFonts w:ascii="Arial" w:hAnsi="Arial" w:cs="Arial"/>
                <w:color w:val="000000"/>
                <w:sz w:val="22"/>
                <w:szCs w:val="22"/>
              </w:rPr>
              <w:t>X^2</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2</w:t>
            </w:r>
            <w:r w:rsidR="00D00AF8" w:rsidRPr="00851210">
              <w:rPr>
                <w:rFonts w:ascii="Arial" w:hAnsi="Arial" w:cs="Arial"/>
                <w:color w:val="000000"/>
                <w:sz w:val="22"/>
                <w:szCs w:val="22"/>
              </w:rPr>
              <w:t>6</w:t>
            </w:r>
          </w:p>
        </w:tc>
        <w:tc>
          <w:tcPr>
            <w:tcW w:w="1417" w:type="dxa"/>
            <w:vAlign w:val="center"/>
          </w:tcPr>
          <w:p w:rsidR="007E62F2" w:rsidRPr="00851210" w:rsidRDefault="00DF68F1">
            <w:pPr>
              <w:pStyle w:val="a9"/>
              <w:jc w:val="center"/>
              <w:rPr>
                <w:rFonts w:ascii="Arial" w:hAnsi="Arial" w:cs="Arial"/>
              </w:rPr>
            </w:pPr>
            <w:r w:rsidRPr="00851210">
              <w:rPr>
                <w:rFonts w:ascii="Arial" w:hAnsi="Arial" w:cs="Arial"/>
                <w:color w:val="000000"/>
                <w:sz w:val="22"/>
                <w:szCs w:val="22"/>
              </w:rPr>
              <w:t>Chirp</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3</w:t>
            </w:r>
            <w:r w:rsidR="00D2145A" w:rsidRPr="00851210">
              <w:rPr>
                <w:rFonts w:ascii="Arial" w:hAnsi="Arial" w:cs="Arial"/>
                <w:color w:val="000000"/>
                <w:sz w:val="22"/>
                <w:szCs w:val="22"/>
              </w:rPr>
              <w:t>8</w:t>
            </w:r>
          </w:p>
        </w:tc>
        <w:tc>
          <w:tcPr>
            <w:tcW w:w="1559" w:type="dxa"/>
            <w:vAlign w:val="center"/>
          </w:tcPr>
          <w:p w:rsidR="007E62F2" w:rsidRPr="00851210" w:rsidRDefault="004E572F">
            <w:pPr>
              <w:pStyle w:val="a9"/>
              <w:jc w:val="center"/>
              <w:rPr>
                <w:rFonts w:ascii="Arial" w:hAnsi="Arial" w:cs="Arial"/>
              </w:rPr>
            </w:pPr>
            <w:r w:rsidRPr="00851210">
              <w:rPr>
                <w:rFonts w:ascii="Arial" w:hAnsi="Arial" w:cs="Arial"/>
              </w:rPr>
              <w:t>Cot</w:t>
            </w:r>
          </w:p>
        </w:tc>
      </w:tr>
      <w:tr w:rsidR="003140D2" w:rsidRPr="00851210" w:rsidTr="00A7366C">
        <w:tc>
          <w:tcPr>
            <w:tcW w:w="817"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3</w:t>
            </w:r>
          </w:p>
        </w:tc>
        <w:tc>
          <w:tcPr>
            <w:tcW w:w="1134" w:type="dxa"/>
            <w:vAlign w:val="center"/>
          </w:tcPr>
          <w:p w:rsidR="007E62F2" w:rsidRPr="00851210" w:rsidRDefault="00D41C2E">
            <w:pPr>
              <w:pStyle w:val="a9"/>
              <w:jc w:val="center"/>
              <w:rPr>
                <w:rFonts w:ascii="Arial" w:hAnsi="Arial" w:cs="Arial"/>
              </w:rPr>
            </w:pPr>
            <w:r w:rsidRPr="00851210">
              <w:rPr>
                <w:rFonts w:ascii="Arial" w:hAnsi="Arial" w:cs="Arial"/>
                <w:color w:val="000000"/>
                <w:sz w:val="22"/>
                <w:szCs w:val="22"/>
              </w:rPr>
              <w:t>Ppulse</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1</w:t>
            </w:r>
            <w:r w:rsidR="00835A76" w:rsidRPr="00851210">
              <w:rPr>
                <w:rFonts w:ascii="Arial" w:hAnsi="Arial" w:cs="Arial"/>
                <w:color w:val="000000"/>
                <w:sz w:val="22"/>
                <w:szCs w:val="22"/>
              </w:rPr>
              <w:t>5</w:t>
            </w:r>
          </w:p>
        </w:tc>
        <w:tc>
          <w:tcPr>
            <w:tcW w:w="1417" w:type="dxa"/>
            <w:vAlign w:val="center"/>
          </w:tcPr>
          <w:p w:rsidR="007E62F2" w:rsidRPr="00851210" w:rsidRDefault="00B17094">
            <w:pPr>
              <w:pStyle w:val="a9"/>
              <w:jc w:val="center"/>
              <w:rPr>
                <w:rFonts w:ascii="Arial" w:hAnsi="Arial" w:cs="Arial"/>
              </w:rPr>
            </w:pPr>
            <w:r w:rsidRPr="00851210">
              <w:rPr>
                <w:rFonts w:ascii="Arial" w:hAnsi="Arial" w:cs="Arial"/>
                <w:color w:val="000000"/>
                <w:sz w:val="22"/>
                <w:szCs w:val="22"/>
              </w:rPr>
              <w:t>X^3</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2</w:t>
            </w:r>
            <w:r w:rsidR="00D00AF8" w:rsidRPr="00851210">
              <w:rPr>
                <w:rFonts w:ascii="Arial" w:hAnsi="Arial" w:cs="Arial"/>
                <w:color w:val="000000"/>
                <w:sz w:val="22"/>
                <w:szCs w:val="22"/>
              </w:rPr>
              <w:t>7</w:t>
            </w:r>
          </w:p>
        </w:tc>
        <w:tc>
          <w:tcPr>
            <w:tcW w:w="1417" w:type="dxa"/>
            <w:vAlign w:val="center"/>
          </w:tcPr>
          <w:p w:rsidR="007E62F2" w:rsidRPr="00851210" w:rsidRDefault="00EB21D9">
            <w:pPr>
              <w:pStyle w:val="a9"/>
              <w:jc w:val="center"/>
              <w:rPr>
                <w:rFonts w:ascii="Arial" w:hAnsi="Arial" w:cs="Arial"/>
              </w:rPr>
            </w:pPr>
            <w:r w:rsidRPr="00851210">
              <w:rPr>
                <w:rFonts w:ascii="Arial" w:hAnsi="Arial" w:cs="Arial"/>
                <w:color w:val="000000"/>
                <w:sz w:val="22"/>
                <w:szCs w:val="22"/>
              </w:rPr>
              <w:t>Twotone</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3</w:t>
            </w:r>
            <w:r w:rsidR="00D2145A" w:rsidRPr="00851210">
              <w:rPr>
                <w:rFonts w:ascii="Arial" w:hAnsi="Arial" w:cs="Arial"/>
                <w:color w:val="000000"/>
                <w:sz w:val="22"/>
                <w:szCs w:val="22"/>
              </w:rPr>
              <w:t>9</w:t>
            </w:r>
          </w:p>
        </w:tc>
        <w:tc>
          <w:tcPr>
            <w:tcW w:w="1559" w:type="dxa"/>
            <w:vAlign w:val="center"/>
          </w:tcPr>
          <w:p w:rsidR="007E62F2" w:rsidRPr="00851210" w:rsidRDefault="0000712C">
            <w:pPr>
              <w:pStyle w:val="a9"/>
              <w:jc w:val="center"/>
              <w:rPr>
                <w:rFonts w:ascii="Arial" w:hAnsi="Arial" w:cs="Arial"/>
              </w:rPr>
            </w:pPr>
            <w:r w:rsidRPr="00851210">
              <w:rPr>
                <w:rFonts w:ascii="Arial" w:hAnsi="Arial" w:cs="Arial"/>
              </w:rPr>
              <w:t>Sec</w:t>
            </w:r>
          </w:p>
        </w:tc>
      </w:tr>
      <w:tr w:rsidR="003140D2" w:rsidRPr="00851210" w:rsidTr="00A7366C">
        <w:tc>
          <w:tcPr>
            <w:tcW w:w="817"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4</w:t>
            </w:r>
          </w:p>
        </w:tc>
        <w:tc>
          <w:tcPr>
            <w:tcW w:w="1134" w:type="dxa"/>
            <w:vAlign w:val="center"/>
          </w:tcPr>
          <w:p w:rsidR="007E62F2" w:rsidRPr="00851210" w:rsidRDefault="00294DB3">
            <w:pPr>
              <w:pStyle w:val="a9"/>
              <w:jc w:val="center"/>
              <w:rPr>
                <w:rFonts w:ascii="Arial" w:hAnsi="Arial" w:cs="Arial"/>
              </w:rPr>
            </w:pPr>
            <w:r w:rsidRPr="00851210">
              <w:rPr>
                <w:rFonts w:ascii="Arial" w:hAnsi="Arial" w:cs="Arial"/>
                <w:color w:val="000000"/>
                <w:sz w:val="22"/>
                <w:szCs w:val="22"/>
              </w:rPr>
              <w:t>Npulse</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1</w:t>
            </w:r>
            <w:r w:rsidR="00835A76" w:rsidRPr="00851210">
              <w:rPr>
                <w:rFonts w:ascii="Arial" w:hAnsi="Arial" w:cs="Arial"/>
                <w:color w:val="000000"/>
                <w:sz w:val="22"/>
                <w:szCs w:val="22"/>
              </w:rPr>
              <w:t>6</w:t>
            </w:r>
          </w:p>
        </w:tc>
        <w:tc>
          <w:tcPr>
            <w:tcW w:w="1417" w:type="dxa"/>
            <w:vAlign w:val="center"/>
          </w:tcPr>
          <w:p w:rsidR="007E62F2" w:rsidRPr="00851210" w:rsidRDefault="00013F0E">
            <w:pPr>
              <w:pStyle w:val="a9"/>
              <w:jc w:val="center"/>
              <w:rPr>
                <w:rFonts w:ascii="Arial" w:hAnsi="Arial" w:cs="Arial"/>
              </w:rPr>
            </w:pPr>
            <w:r w:rsidRPr="00851210">
              <w:rPr>
                <w:rFonts w:ascii="Arial" w:hAnsi="Arial" w:cs="Arial"/>
                <w:color w:val="000000"/>
                <w:sz w:val="22"/>
                <w:szCs w:val="22"/>
              </w:rPr>
              <w:t>Sinc</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2</w:t>
            </w:r>
            <w:r w:rsidR="00D00AF8" w:rsidRPr="00851210">
              <w:rPr>
                <w:rFonts w:ascii="Arial" w:hAnsi="Arial" w:cs="Arial"/>
                <w:color w:val="000000"/>
                <w:sz w:val="22"/>
                <w:szCs w:val="22"/>
              </w:rPr>
              <w:t>8</w:t>
            </w:r>
          </w:p>
        </w:tc>
        <w:tc>
          <w:tcPr>
            <w:tcW w:w="1417" w:type="dxa"/>
            <w:vAlign w:val="center"/>
          </w:tcPr>
          <w:p w:rsidR="007E62F2" w:rsidRPr="00851210" w:rsidRDefault="00EB21D9">
            <w:pPr>
              <w:pStyle w:val="a9"/>
              <w:jc w:val="center"/>
              <w:rPr>
                <w:rFonts w:ascii="Arial" w:hAnsi="Arial" w:cs="Arial"/>
              </w:rPr>
            </w:pPr>
            <w:r w:rsidRPr="00851210">
              <w:rPr>
                <w:rFonts w:ascii="Arial" w:hAnsi="Arial" w:cs="Arial"/>
                <w:color w:val="000000"/>
                <w:sz w:val="22"/>
                <w:szCs w:val="22"/>
              </w:rPr>
              <w:t>Snr</w:t>
            </w:r>
          </w:p>
        </w:tc>
        <w:tc>
          <w:tcPr>
            <w:tcW w:w="851" w:type="dxa"/>
            <w:vAlign w:val="center"/>
          </w:tcPr>
          <w:p w:rsidR="007E62F2" w:rsidRPr="00851210" w:rsidRDefault="00D2145A">
            <w:pPr>
              <w:pStyle w:val="a9"/>
              <w:jc w:val="center"/>
              <w:rPr>
                <w:rFonts w:ascii="Arial" w:hAnsi="Arial" w:cs="Arial"/>
              </w:rPr>
            </w:pPr>
            <w:r w:rsidRPr="00851210">
              <w:rPr>
                <w:rFonts w:ascii="Arial" w:hAnsi="Arial" w:cs="Arial"/>
                <w:color w:val="000000"/>
                <w:sz w:val="22"/>
                <w:szCs w:val="22"/>
              </w:rPr>
              <w:t>40</w:t>
            </w:r>
          </w:p>
        </w:tc>
        <w:tc>
          <w:tcPr>
            <w:tcW w:w="1559" w:type="dxa"/>
            <w:vAlign w:val="center"/>
          </w:tcPr>
          <w:p w:rsidR="007E62F2" w:rsidRPr="00851210" w:rsidRDefault="00DE5927" w:rsidP="003C0C86">
            <w:pPr>
              <w:pStyle w:val="a9"/>
              <w:jc w:val="center"/>
              <w:rPr>
                <w:rFonts w:ascii="Arial" w:hAnsi="Arial" w:cs="Arial"/>
              </w:rPr>
            </w:pPr>
            <w:r w:rsidRPr="00851210">
              <w:rPr>
                <w:rFonts w:ascii="Arial" w:hAnsi="Arial" w:cs="Arial"/>
              </w:rPr>
              <w:t>Csc</w:t>
            </w:r>
          </w:p>
        </w:tc>
      </w:tr>
      <w:tr w:rsidR="003140D2" w:rsidRPr="00851210" w:rsidTr="00A7366C">
        <w:tc>
          <w:tcPr>
            <w:tcW w:w="817"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5</w:t>
            </w:r>
          </w:p>
        </w:tc>
        <w:tc>
          <w:tcPr>
            <w:tcW w:w="1134" w:type="dxa"/>
            <w:vAlign w:val="center"/>
          </w:tcPr>
          <w:p w:rsidR="007E62F2" w:rsidRPr="00851210" w:rsidRDefault="002406A8">
            <w:pPr>
              <w:pStyle w:val="a9"/>
              <w:jc w:val="center"/>
              <w:rPr>
                <w:rFonts w:ascii="Arial" w:hAnsi="Arial" w:cs="Arial"/>
              </w:rPr>
            </w:pPr>
            <w:r w:rsidRPr="00851210">
              <w:rPr>
                <w:rFonts w:ascii="Arial" w:hAnsi="Arial" w:cs="Arial"/>
                <w:color w:val="000000"/>
                <w:sz w:val="22"/>
                <w:szCs w:val="22"/>
              </w:rPr>
              <w:t>Trapezia</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1</w:t>
            </w:r>
            <w:r w:rsidR="00835A76" w:rsidRPr="00851210">
              <w:rPr>
                <w:rFonts w:ascii="Arial" w:hAnsi="Arial" w:cs="Arial"/>
                <w:color w:val="000000"/>
                <w:sz w:val="22"/>
                <w:szCs w:val="22"/>
              </w:rPr>
              <w:t>7</w:t>
            </w:r>
          </w:p>
        </w:tc>
        <w:tc>
          <w:tcPr>
            <w:tcW w:w="1417" w:type="dxa"/>
            <w:vAlign w:val="center"/>
          </w:tcPr>
          <w:p w:rsidR="007E62F2" w:rsidRPr="00851210" w:rsidRDefault="009373C4">
            <w:pPr>
              <w:pStyle w:val="a9"/>
              <w:jc w:val="center"/>
              <w:rPr>
                <w:rFonts w:ascii="Arial" w:hAnsi="Arial" w:cs="Arial"/>
              </w:rPr>
            </w:pPr>
            <w:r w:rsidRPr="00851210">
              <w:rPr>
                <w:rFonts w:ascii="Arial" w:hAnsi="Arial" w:cs="Arial"/>
                <w:color w:val="000000"/>
                <w:sz w:val="22"/>
                <w:szCs w:val="22"/>
              </w:rPr>
              <w:t>Gaussian</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2</w:t>
            </w:r>
            <w:r w:rsidR="00D00AF8" w:rsidRPr="00851210">
              <w:rPr>
                <w:rFonts w:ascii="Arial" w:hAnsi="Arial" w:cs="Arial"/>
                <w:color w:val="000000"/>
                <w:sz w:val="22"/>
                <w:szCs w:val="22"/>
              </w:rPr>
              <w:t>9</w:t>
            </w:r>
          </w:p>
        </w:tc>
        <w:tc>
          <w:tcPr>
            <w:tcW w:w="1417" w:type="dxa"/>
            <w:vAlign w:val="center"/>
          </w:tcPr>
          <w:p w:rsidR="007E62F2" w:rsidRPr="00851210" w:rsidRDefault="00CD7DD7">
            <w:pPr>
              <w:pStyle w:val="a9"/>
              <w:jc w:val="center"/>
              <w:rPr>
                <w:rFonts w:ascii="Arial" w:hAnsi="Arial" w:cs="Arial"/>
              </w:rPr>
            </w:pPr>
            <w:r w:rsidRPr="00851210">
              <w:rPr>
                <w:rFonts w:ascii="Arial" w:hAnsi="Arial" w:cs="Arial"/>
                <w:color w:val="000000"/>
                <w:sz w:val="22"/>
                <w:szCs w:val="22"/>
              </w:rPr>
              <w:t>Hamming</w:t>
            </w:r>
          </w:p>
        </w:tc>
        <w:tc>
          <w:tcPr>
            <w:tcW w:w="851" w:type="dxa"/>
            <w:vAlign w:val="center"/>
          </w:tcPr>
          <w:p w:rsidR="007E62F2" w:rsidRPr="00851210" w:rsidRDefault="00D2145A">
            <w:pPr>
              <w:pStyle w:val="a9"/>
              <w:jc w:val="center"/>
              <w:rPr>
                <w:rFonts w:ascii="Arial" w:hAnsi="Arial" w:cs="Arial"/>
              </w:rPr>
            </w:pPr>
            <w:r w:rsidRPr="00851210">
              <w:rPr>
                <w:rFonts w:ascii="Arial" w:hAnsi="Arial" w:cs="Arial"/>
                <w:color w:val="000000"/>
                <w:sz w:val="22"/>
                <w:szCs w:val="22"/>
              </w:rPr>
              <w:t>41</w:t>
            </w:r>
          </w:p>
        </w:tc>
        <w:tc>
          <w:tcPr>
            <w:tcW w:w="1559" w:type="dxa"/>
            <w:vAlign w:val="center"/>
          </w:tcPr>
          <w:p w:rsidR="007E62F2" w:rsidRPr="00851210" w:rsidRDefault="00552EED">
            <w:pPr>
              <w:pStyle w:val="a9"/>
              <w:jc w:val="center"/>
              <w:rPr>
                <w:rFonts w:ascii="Arial" w:hAnsi="Arial" w:cs="Arial"/>
              </w:rPr>
            </w:pPr>
            <w:r w:rsidRPr="00851210">
              <w:rPr>
                <w:rFonts w:ascii="Arial" w:hAnsi="Arial" w:cs="Arial"/>
              </w:rPr>
              <w:t>Asin</w:t>
            </w:r>
          </w:p>
        </w:tc>
      </w:tr>
      <w:tr w:rsidR="003140D2" w:rsidRPr="00851210" w:rsidTr="00A7366C">
        <w:tc>
          <w:tcPr>
            <w:tcW w:w="817"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6</w:t>
            </w:r>
          </w:p>
        </w:tc>
        <w:tc>
          <w:tcPr>
            <w:tcW w:w="1134" w:type="dxa"/>
            <w:vAlign w:val="center"/>
          </w:tcPr>
          <w:p w:rsidR="007E62F2" w:rsidRPr="00851210" w:rsidRDefault="00D26D8F">
            <w:pPr>
              <w:pStyle w:val="a9"/>
              <w:jc w:val="center"/>
              <w:rPr>
                <w:rFonts w:ascii="Arial" w:hAnsi="Arial" w:cs="Arial"/>
              </w:rPr>
            </w:pPr>
            <w:r w:rsidRPr="00851210">
              <w:rPr>
                <w:rFonts w:ascii="Arial" w:hAnsi="Arial" w:cs="Arial"/>
                <w:color w:val="000000"/>
                <w:sz w:val="22"/>
                <w:szCs w:val="22"/>
              </w:rPr>
              <w:t>Upramp</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1</w:t>
            </w:r>
            <w:r w:rsidR="00835A76" w:rsidRPr="00851210">
              <w:rPr>
                <w:rFonts w:ascii="Arial" w:hAnsi="Arial" w:cs="Arial"/>
                <w:color w:val="000000"/>
                <w:sz w:val="22"/>
                <w:szCs w:val="22"/>
              </w:rPr>
              <w:t>8</w:t>
            </w:r>
          </w:p>
        </w:tc>
        <w:tc>
          <w:tcPr>
            <w:tcW w:w="1417" w:type="dxa"/>
            <w:vAlign w:val="center"/>
          </w:tcPr>
          <w:p w:rsidR="007E62F2" w:rsidRPr="00851210" w:rsidRDefault="00713F60">
            <w:pPr>
              <w:pStyle w:val="a9"/>
              <w:jc w:val="center"/>
              <w:rPr>
                <w:rFonts w:ascii="Arial" w:hAnsi="Arial" w:cs="Arial"/>
              </w:rPr>
            </w:pPr>
            <w:r w:rsidRPr="00851210">
              <w:rPr>
                <w:rFonts w:ascii="Arial" w:hAnsi="Arial" w:cs="Arial"/>
                <w:color w:val="000000"/>
                <w:sz w:val="22"/>
                <w:szCs w:val="22"/>
              </w:rPr>
              <w:t>Dlorentz</w:t>
            </w:r>
          </w:p>
        </w:tc>
        <w:tc>
          <w:tcPr>
            <w:tcW w:w="851" w:type="dxa"/>
            <w:vAlign w:val="center"/>
          </w:tcPr>
          <w:p w:rsidR="007E62F2" w:rsidRPr="00851210" w:rsidRDefault="00D00AF8">
            <w:pPr>
              <w:pStyle w:val="a9"/>
              <w:jc w:val="center"/>
              <w:rPr>
                <w:rFonts w:ascii="Arial" w:hAnsi="Arial" w:cs="Arial"/>
              </w:rPr>
            </w:pPr>
            <w:r w:rsidRPr="00851210">
              <w:rPr>
                <w:rFonts w:ascii="Arial" w:hAnsi="Arial" w:cs="Arial"/>
                <w:color w:val="000000"/>
                <w:sz w:val="22"/>
                <w:szCs w:val="22"/>
              </w:rPr>
              <w:t>30</w:t>
            </w:r>
          </w:p>
        </w:tc>
        <w:tc>
          <w:tcPr>
            <w:tcW w:w="1417" w:type="dxa"/>
            <w:vAlign w:val="center"/>
          </w:tcPr>
          <w:p w:rsidR="007E62F2" w:rsidRPr="00851210" w:rsidRDefault="00CD7DD7">
            <w:pPr>
              <w:pStyle w:val="a9"/>
              <w:jc w:val="center"/>
              <w:rPr>
                <w:rFonts w:ascii="Arial" w:hAnsi="Arial" w:cs="Arial"/>
              </w:rPr>
            </w:pPr>
            <w:r w:rsidRPr="00851210">
              <w:rPr>
                <w:rFonts w:ascii="Arial" w:hAnsi="Arial" w:cs="Arial"/>
                <w:color w:val="000000"/>
                <w:sz w:val="22"/>
                <w:szCs w:val="22"/>
              </w:rPr>
              <w:t>Hanning</w:t>
            </w:r>
          </w:p>
        </w:tc>
        <w:tc>
          <w:tcPr>
            <w:tcW w:w="851" w:type="dxa"/>
            <w:vAlign w:val="center"/>
          </w:tcPr>
          <w:p w:rsidR="007E62F2" w:rsidRPr="00851210" w:rsidRDefault="00D2145A" w:rsidP="00B7456D">
            <w:pPr>
              <w:pStyle w:val="a9"/>
              <w:jc w:val="center"/>
              <w:rPr>
                <w:rFonts w:ascii="Arial" w:hAnsi="Arial" w:cs="Arial"/>
              </w:rPr>
            </w:pPr>
            <w:r w:rsidRPr="00851210">
              <w:rPr>
                <w:rFonts w:ascii="Arial" w:hAnsi="Arial" w:cs="Arial"/>
                <w:color w:val="000000"/>
                <w:sz w:val="22"/>
                <w:szCs w:val="22"/>
              </w:rPr>
              <w:t>42</w:t>
            </w:r>
          </w:p>
        </w:tc>
        <w:tc>
          <w:tcPr>
            <w:tcW w:w="1559" w:type="dxa"/>
            <w:vAlign w:val="center"/>
          </w:tcPr>
          <w:p w:rsidR="007E62F2" w:rsidRPr="00851210" w:rsidRDefault="00D64628">
            <w:pPr>
              <w:pStyle w:val="a9"/>
              <w:jc w:val="center"/>
              <w:rPr>
                <w:rFonts w:ascii="Arial" w:hAnsi="Arial" w:cs="Arial"/>
              </w:rPr>
            </w:pPr>
            <w:r w:rsidRPr="00851210">
              <w:rPr>
                <w:rFonts w:ascii="Arial" w:hAnsi="Arial" w:cs="Arial"/>
              </w:rPr>
              <w:t>Acos</w:t>
            </w:r>
          </w:p>
        </w:tc>
      </w:tr>
      <w:tr w:rsidR="003140D2" w:rsidRPr="00851210" w:rsidTr="00A7366C">
        <w:tc>
          <w:tcPr>
            <w:tcW w:w="817" w:type="dxa"/>
            <w:vAlign w:val="center"/>
          </w:tcPr>
          <w:p w:rsidR="007E62F2" w:rsidRPr="00851210" w:rsidRDefault="0095032C">
            <w:pPr>
              <w:pStyle w:val="a9"/>
              <w:jc w:val="center"/>
              <w:rPr>
                <w:rFonts w:ascii="Arial" w:hAnsi="Arial" w:cs="Arial"/>
                <w:color w:val="000000"/>
                <w:sz w:val="22"/>
                <w:szCs w:val="22"/>
              </w:rPr>
            </w:pPr>
            <w:r w:rsidRPr="00851210">
              <w:rPr>
                <w:rFonts w:ascii="Arial" w:hAnsi="Arial" w:cs="Arial"/>
                <w:color w:val="000000"/>
                <w:sz w:val="22"/>
                <w:szCs w:val="22"/>
              </w:rPr>
              <w:t>7</w:t>
            </w:r>
          </w:p>
        </w:tc>
        <w:tc>
          <w:tcPr>
            <w:tcW w:w="1134" w:type="dxa"/>
            <w:vAlign w:val="center"/>
          </w:tcPr>
          <w:p w:rsidR="007E62F2" w:rsidRPr="00851210" w:rsidRDefault="000B0279">
            <w:pPr>
              <w:pStyle w:val="a9"/>
              <w:jc w:val="center"/>
              <w:rPr>
                <w:rFonts w:ascii="Arial" w:hAnsi="Arial" w:cs="Arial"/>
              </w:rPr>
            </w:pPr>
            <w:r w:rsidRPr="00851210">
              <w:rPr>
                <w:rFonts w:ascii="Arial" w:hAnsi="Arial" w:cs="Arial"/>
                <w:color w:val="000000"/>
                <w:sz w:val="22"/>
                <w:szCs w:val="22"/>
              </w:rPr>
              <w:t>Dnramp</w:t>
            </w:r>
          </w:p>
        </w:tc>
        <w:tc>
          <w:tcPr>
            <w:tcW w:w="851"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1</w:t>
            </w:r>
            <w:r w:rsidR="000B1A21" w:rsidRPr="00851210">
              <w:rPr>
                <w:rFonts w:ascii="Arial" w:hAnsi="Arial" w:cs="Arial"/>
                <w:color w:val="000000"/>
                <w:sz w:val="22"/>
                <w:szCs w:val="22"/>
              </w:rPr>
              <w:t>9</w:t>
            </w:r>
          </w:p>
        </w:tc>
        <w:tc>
          <w:tcPr>
            <w:tcW w:w="1417" w:type="dxa"/>
            <w:vAlign w:val="center"/>
          </w:tcPr>
          <w:p w:rsidR="007E62F2" w:rsidRPr="00851210" w:rsidRDefault="00F22FA6">
            <w:pPr>
              <w:pStyle w:val="a9"/>
              <w:jc w:val="center"/>
              <w:rPr>
                <w:rFonts w:ascii="Arial" w:hAnsi="Arial" w:cs="Arial"/>
              </w:rPr>
            </w:pPr>
            <w:r w:rsidRPr="00851210">
              <w:rPr>
                <w:rFonts w:ascii="Arial" w:hAnsi="Arial" w:cs="Arial"/>
                <w:color w:val="000000"/>
                <w:sz w:val="22"/>
                <w:szCs w:val="22"/>
              </w:rPr>
              <w:t>Haversine</w:t>
            </w:r>
          </w:p>
        </w:tc>
        <w:tc>
          <w:tcPr>
            <w:tcW w:w="851" w:type="dxa"/>
            <w:vAlign w:val="center"/>
          </w:tcPr>
          <w:p w:rsidR="007E62F2" w:rsidRPr="00851210" w:rsidRDefault="00D00AF8">
            <w:pPr>
              <w:pStyle w:val="a9"/>
              <w:jc w:val="center"/>
              <w:rPr>
                <w:rFonts w:ascii="Arial" w:hAnsi="Arial" w:cs="Arial"/>
              </w:rPr>
            </w:pPr>
            <w:r w:rsidRPr="00851210">
              <w:rPr>
                <w:rFonts w:ascii="Arial" w:hAnsi="Arial" w:cs="Arial"/>
                <w:color w:val="000000"/>
                <w:sz w:val="22"/>
                <w:szCs w:val="22"/>
              </w:rPr>
              <w:t>31</w:t>
            </w:r>
          </w:p>
        </w:tc>
        <w:tc>
          <w:tcPr>
            <w:tcW w:w="1417" w:type="dxa"/>
            <w:vAlign w:val="center"/>
          </w:tcPr>
          <w:p w:rsidR="007E62F2" w:rsidRPr="00851210" w:rsidRDefault="00CD7DD7">
            <w:pPr>
              <w:pStyle w:val="a9"/>
              <w:jc w:val="center"/>
              <w:rPr>
                <w:rFonts w:ascii="Arial" w:hAnsi="Arial" w:cs="Arial"/>
              </w:rPr>
            </w:pPr>
            <w:r w:rsidRPr="00851210">
              <w:rPr>
                <w:rFonts w:ascii="Arial" w:hAnsi="Arial" w:cs="Arial"/>
              </w:rPr>
              <w:t>Kaiser</w:t>
            </w:r>
          </w:p>
        </w:tc>
        <w:tc>
          <w:tcPr>
            <w:tcW w:w="851" w:type="dxa"/>
            <w:vAlign w:val="center"/>
          </w:tcPr>
          <w:p w:rsidR="007E62F2" w:rsidRPr="00851210" w:rsidRDefault="00D2145A">
            <w:pPr>
              <w:pStyle w:val="a9"/>
              <w:jc w:val="center"/>
              <w:rPr>
                <w:rFonts w:ascii="Arial" w:hAnsi="Arial" w:cs="Arial"/>
              </w:rPr>
            </w:pPr>
            <w:r w:rsidRPr="00851210">
              <w:rPr>
                <w:rFonts w:ascii="Arial" w:hAnsi="Arial" w:cs="Arial"/>
                <w:color w:val="000000"/>
                <w:sz w:val="22"/>
                <w:szCs w:val="22"/>
              </w:rPr>
              <w:t>43</w:t>
            </w:r>
          </w:p>
        </w:tc>
        <w:tc>
          <w:tcPr>
            <w:tcW w:w="1559" w:type="dxa"/>
            <w:vAlign w:val="center"/>
          </w:tcPr>
          <w:p w:rsidR="007E62F2" w:rsidRPr="00851210" w:rsidRDefault="003D0A85">
            <w:pPr>
              <w:pStyle w:val="a9"/>
              <w:jc w:val="center"/>
              <w:rPr>
                <w:rFonts w:ascii="Arial" w:hAnsi="Arial" w:cs="Arial"/>
              </w:rPr>
            </w:pPr>
            <w:r w:rsidRPr="00851210">
              <w:rPr>
                <w:rFonts w:ascii="Arial" w:hAnsi="Arial" w:cs="Arial"/>
              </w:rPr>
              <w:t>Atan</w:t>
            </w:r>
          </w:p>
        </w:tc>
      </w:tr>
      <w:tr w:rsidR="003140D2" w:rsidRPr="00851210" w:rsidTr="00A7366C">
        <w:tc>
          <w:tcPr>
            <w:tcW w:w="817" w:type="dxa"/>
            <w:vAlign w:val="center"/>
          </w:tcPr>
          <w:p w:rsidR="007E62F2" w:rsidRPr="00851210" w:rsidRDefault="0095032C">
            <w:pPr>
              <w:pStyle w:val="a9"/>
              <w:jc w:val="center"/>
              <w:rPr>
                <w:rFonts w:ascii="Arial" w:hAnsi="Arial" w:cs="Arial"/>
                <w:color w:val="000000"/>
                <w:sz w:val="22"/>
                <w:szCs w:val="22"/>
              </w:rPr>
            </w:pPr>
            <w:r w:rsidRPr="00851210">
              <w:rPr>
                <w:rFonts w:ascii="Arial" w:hAnsi="Arial" w:cs="Arial"/>
                <w:color w:val="000000"/>
                <w:sz w:val="22"/>
                <w:szCs w:val="22"/>
              </w:rPr>
              <w:t>8</w:t>
            </w:r>
          </w:p>
        </w:tc>
        <w:tc>
          <w:tcPr>
            <w:tcW w:w="1134" w:type="dxa"/>
            <w:vAlign w:val="center"/>
          </w:tcPr>
          <w:p w:rsidR="007E62F2" w:rsidRPr="00851210" w:rsidRDefault="00E40057">
            <w:pPr>
              <w:pStyle w:val="a9"/>
              <w:jc w:val="center"/>
              <w:rPr>
                <w:rFonts w:ascii="Arial" w:hAnsi="Arial" w:cs="Arial"/>
              </w:rPr>
            </w:pPr>
            <w:r w:rsidRPr="00851210">
              <w:rPr>
                <w:rFonts w:ascii="Arial" w:hAnsi="Arial" w:cs="Arial"/>
                <w:color w:val="000000"/>
                <w:sz w:val="22"/>
                <w:szCs w:val="22"/>
              </w:rPr>
              <w:t>Exp_fall</w:t>
            </w:r>
          </w:p>
        </w:tc>
        <w:tc>
          <w:tcPr>
            <w:tcW w:w="851" w:type="dxa"/>
            <w:vAlign w:val="center"/>
          </w:tcPr>
          <w:p w:rsidR="007E62F2" w:rsidRPr="00851210" w:rsidRDefault="000B1A21">
            <w:pPr>
              <w:pStyle w:val="a9"/>
              <w:jc w:val="center"/>
              <w:rPr>
                <w:rFonts w:ascii="Arial" w:hAnsi="Arial" w:cs="Arial"/>
              </w:rPr>
            </w:pPr>
            <w:r w:rsidRPr="00851210">
              <w:rPr>
                <w:rFonts w:ascii="Arial" w:hAnsi="Arial" w:cs="Arial"/>
                <w:color w:val="000000"/>
                <w:sz w:val="22"/>
                <w:szCs w:val="22"/>
              </w:rPr>
              <w:t>20</w:t>
            </w:r>
          </w:p>
        </w:tc>
        <w:tc>
          <w:tcPr>
            <w:tcW w:w="1417" w:type="dxa"/>
            <w:vAlign w:val="center"/>
          </w:tcPr>
          <w:p w:rsidR="007E62F2" w:rsidRPr="00851210" w:rsidRDefault="00C66C51">
            <w:pPr>
              <w:pStyle w:val="a9"/>
              <w:jc w:val="center"/>
              <w:rPr>
                <w:rFonts w:ascii="Arial" w:hAnsi="Arial" w:cs="Arial"/>
              </w:rPr>
            </w:pPr>
            <w:r w:rsidRPr="00851210">
              <w:rPr>
                <w:rFonts w:ascii="Arial" w:hAnsi="Arial" w:cs="Arial"/>
                <w:color w:val="000000"/>
                <w:sz w:val="22"/>
                <w:szCs w:val="22"/>
              </w:rPr>
              <w:t>Lorentz</w:t>
            </w:r>
          </w:p>
        </w:tc>
        <w:tc>
          <w:tcPr>
            <w:tcW w:w="851" w:type="dxa"/>
            <w:vAlign w:val="center"/>
          </w:tcPr>
          <w:p w:rsidR="007E62F2" w:rsidRPr="00851210" w:rsidRDefault="00D00AF8">
            <w:pPr>
              <w:pStyle w:val="a9"/>
              <w:jc w:val="center"/>
              <w:rPr>
                <w:rFonts w:ascii="Arial" w:hAnsi="Arial" w:cs="Arial"/>
              </w:rPr>
            </w:pPr>
            <w:r w:rsidRPr="00851210">
              <w:rPr>
                <w:rFonts w:ascii="Arial" w:hAnsi="Arial" w:cs="Arial"/>
                <w:color w:val="000000"/>
                <w:sz w:val="22"/>
                <w:szCs w:val="22"/>
              </w:rPr>
              <w:t>32</w:t>
            </w:r>
          </w:p>
        </w:tc>
        <w:tc>
          <w:tcPr>
            <w:tcW w:w="1417" w:type="dxa"/>
            <w:vAlign w:val="center"/>
          </w:tcPr>
          <w:p w:rsidR="007E62F2" w:rsidRPr="00851210" w:rsidRDefault="00886B08">
            <w:pPr>
              <w:pStyle w:val="a9"/>
              <w:jc w:val="center"/>
              <w:rPr>
                <w:rFonts w:ascii="Arial" w:hAnsi="Arial" w:cs="Arial"/>
              </w:rPr>
            </w:pPr>
            <w:r w:rsidRPr="00851210">
              <w:rPr>
                <w:rFonts w:ascii="Arial" w:hAnsi="Arial" w:cs="Arial"/>
              </w:rPr>
              <w:t>Blackman</w:t>
            </w:r>
          </w:p>
        </w:tc>
        <w:tc>
          <w:tcPr>
            <w:tcW w:w="851" w:type="dxa"/>
            <w:vAlign w:val="center"/>
          </w:tcPr>
          <w:p w:rsidR="007E62F2" w:rsidRPr="00851210" w:rsidRDefault="00D2145A">
            <w:pPr>
              <w:pStyle w:val="a9"/>
              <w:jc w:val="center"/>
              <w:rPr>
                <w:rFonts w:ascii="Arial" w:hAnsi="Arial" w:cs="Arial"/>
              </w:rPr>
            </w:pPr>
            <w:r w:rsidRPr="00851210">
              <w:rPr>
                <w:rFonts w:ascii="Arial" w:hAnsi="Arial" w:cs="Arial"/>
              </w:rPr>
              <w:t>44</w:t>
            </w:r>
          </w:p>
        </w:tc>
        <w:tc>
          <w:tcPr>
            <w:tcW w:w="1559" w:type="dxa"/>
            <w:vAlign w:val="center"/>
          </w:tcPr>
          <w:p w:rsidR="007E62F2" w:rsidRPr="00851210" w:rsidRDefault="003D0A85">
            <w:pPr>
              <w:pStyle w:val="a9"/>
              <w:jc w:val="center"/>
              <w:rPr>
                <w:rFonts w:ascii="Arial" w:hAnsi="Arial" w:cs="Arial"/>
              </w:rPr>
            </w:pPr>
            <w:r w:rsidRPr="00851210">
              <w:rPr>
                <w:rFonts w:ascii="Arial" w:hAnsi="Arial" w:cs="Arial"/>
              </w:rPr>
              <w:t>Acot</w:t>
            </w:r>
          </w:p>
        </w:tc>
      </w:tr>
      <w:tr w:rsidR="003140D2" w:rsidRPr="00851210" w:rsidTr="00A7366C">
        <w:tc>
          <w:tcPr>
            <w:tcW w:w="817" w:type="dxa"/>
            <w:vAlign w:val="center"/>
          </w:tcPr>
          <w:p w:rsidR="007E62F2" w:rsidRPr="00851210" w:rsidRDefault="0095032C">
            <w:pPr>
              <w:pStyle w:val="a9"/>
              <w:jc w:val="center"/>
              <w:rPr>
                <w:rFonts w:ascii="Arial" w:hAnsi="Arial" w:cs="Arial"/>
              </w:rPr>
            </w:pPr>
            <w:r w:rsidRPr="00851210">
              <w:rPr>
                <w:rFonts w:ascii="Arial" w:hAnsi="Arial" w:cs="Arial"/>
                <w:color w:val="000000"/>
                <w:sz w:val="22"/>
                <w:szCs w:val="22"/>
              </w:rPr>
              <w:t>9</w:t>
            </w:r>
          </w:p>
        </w:tc>
        <w:tc>
          <w:tcPr>
            <w:tcW w:w="1134" w:type="dxa"/>
            <w:vAlign w:val="center"/>
          </w:tcPr>
          <w:p w:rsidR="007E62F2" w:rsidRPr="00851210" w:rsidRDefault="0041526D">
            <w:pPr>
              <w:pStyle w:val="a9"/>
              <w:jc w:val="center"/>
              <w:rPr>
                <w:rFonts w:ascii="Arial" w:hAnsi="Arial" w:cs="Arial"/>
              </w:rPr>
            </w:pPr>
            <w:r w:rsidRPr="00851210">
              <w:rPr>
                <w:rFonts w:ascii="Arial" w:hAnsi="Arial" w:cs="Arial"/>
                <w:color w:val="000000"/>
                <w:sz w:val="22"/>
                <w:szCs w:val="22"/>
              </w:rPr>
              <w:t>Exp_rise</w:t>
            </w:r>
          </w:p>
        </w:tc>
        <w:tc>
          <w:tcPr>
            <w:tcW w:w="851" w:type="dxa"/>
            <w:vAlign w:val="center"/>
          </w:tcPr>
          <w:p w:rsidR="007E62F2" w:rsidRPr="00851210" w:rsidRDefault="000B1A21">
            <w:pPr>
              <w:pStyle w:val="a9"/>
              <w:jc w:val="center"/>
              <w:rPr>
                <w:rFonts w:ascii="Arial" w:hAnsi="Arial" w:cs="Arial"/>
              </w:rPr>
            </w:pPr>
            <w:r w:rsidRPr="00851210">
              <w:rPr>
                <w:rFonts w:ascii="Arial" w:hAnsi="Arial" w:cs="Arial"/>
                <w:color w:val="000000"/>
                <w:sz w:val="22"/>
                <w:szCs w:val="22"/>
              </w:rPr>
              <w:t>21</w:t>
            </w:r>
          </w:p>
        </w:tc>
        <w:tc>
          <w:tcPr>
            <w:tcW w:w="1417" w:type="dxa"/>
            <w:vAlign w:val="center"/>
          </w:tcPr>
          <w:p w:rsidR="007E62F2" w:rsidRPr="00851210" w:rsidRDefault="00A77849">
            <w:pPr>
              <w:pStyle w:val="a9"/>
              <w:jc w:val="center"/>
              <w:rPr>
                <w:rFonts w:ascii="Arial" w:hAnsi="Arial" w:cs="Arial"/>
              </w:rPr>
            </w:pPr>
            <w:r w:rsidRPr="00851210">
              <w:rPr>
                <w:rFonts w:ascii="Arial" w:hAnsi="Arial" w:cs="Arial"/>
                <w:color w:val="000000"/>
                <w:sz w:val="22"/>
                <w:szCs w:val="22"/>
              </w:rPr>
              <w:t>Gauspuls</w:t>
            </w:r>
          </w:p>
        </w:tc>
        <w:tc>
          <w:tcPr>
            <w:tcW w:w="851" w:type="dxa"/>
            <w:vAlign w:val="center"/>
          </w:tcPr>
          <w:p w:rsidR="007E62F2" w:rsidRPr="00851210" w:rsidRDefault="00D00AF8">
            <w:pPr>
              <w:pStyle w:val="a9"/>
              <w:jc w:val="center"/>
              <w:rPr>
                <w:rFonts w:ascii="Arial" w:hAnsi="Arial" w:cs="Arial"/>
              </w:rPr>
            </w:pPr>
            <w:r w:rsidRPr="00851210">
              <w:rPr>
                <w:rFonts w:ascii="Arial" w:hAnsi="Arial" w:cs="Arial"/>
                <w:color w:val="000000"/>
                <w:sz w:val="22"/>
                <w:szCs w:val="22"/>
              </w:rPr>
              <w:t>33</w:t>
            </w:r>
          </w:p>
        </w:tc>
        <w:tc>
          <w:tcPr>
            <w:tcW w:w="1417" w:type="dxa"/>
            <w:vAlign w:val="center"/>
          </w:tcPr>
          <w:p w:rsidR="007E62F2" w:rsidRPr="00851210" w:rsidRDefault="001C6653">
            <w:pPr>
              <w:pStyle w:val="a9"/>
              <w:jc w:val="center"/>
              <w:rPr>
                <w:rFonts w:ascii="Arial" w:hAnsi="Arial" w:cs="Arial"/>
              </w:rPr>
            </w:pPr>
            <w:r w:rsidRPr="00851210">
              <w:rPr>
                <w:rFonts w:ascii="Arial" w:hAnsi="Arial" w:cs="Arial"/>
              </w:rPr>
              <w:t>Gausswin</w:t>
            </w:r>
          </w:p>
        </w:tc>
        <w:tc>
          <w:tcPr>
            <w:tcW w:w="851" w:type="dxa"/>
            <w:vAlign w:val="center"/>
          </w:tcPr>
          <w:p w:rsidR="007E62F2" w:rsidRPr="00851210" w:rsidRDefault="007E62F2">
            <w:pPr>
              <w:pStyle w:val="a9"/>
              <w:jc w:val="center"/>
              <w:rPr>
                <w:rFonts w:ascii="Arial" w:hAnsi="Arial" w:cs="Arial"/>
              </w:rPr>
            </w:pPr>
          </w:p>
        </w:tc>
        <w:tc>
          <w:tcPr>
            <w:tcW w:w="1559" w:type="dxa"/>
            <w:vAlign w:val="center"/>
          </w:tcPr>
          <w:p w:rsidR="007E62F2" w:rsidRPr="00851210" w:rsidRDefault="007E62F2">
            <w:pPr>
              <w:pStyle w:val="a9"/>
              <w:jc w:val="center"/>
              <w:rPr>
                <w:rFonts w:ascii="Arial" w:hAnsi="Arial" w:cs="Arial"/>
              </w:rPr>
            </w:pPr>
          </w:p>
        </w:tc>
      </w:tr>
      <w:tr w:rsidR="00774ABE" w:rsidRPr="00851210" w:rsidTr="00A7366C">
        <w:tc>
          <w:tcPr>
            <w:tcW w:w="817" w:type="dxa"/>
            <w:vAlign w:val="center"/>
          </w:tcPr>
          <w:p w:rsidR="00774ABE" w:rsidRPr="00851210" w:rsidRDefault="00774ABE">
            <w:pPr>
              <w:pStyle w:val="a9"/>
              <w:jc w:val="center"/>
              <w:rPr>
                <w:rFonts w:ascii="Arial" w:hAnsi="Arial" w:cs="Arial"/>
                <w:color w:val="000000"/>
                <w:sz w:val="22"/>
                <w:szCs w:val="22"/>
              </w:rPr>
            </w:pPr>
            <w:r w:rsidRPr="00851210">
              <w:rPr>
                <w:rFonts w:ascii="Arial" w:hAnsi="Arial" w:cs="Arial"/>
                <w:color w:val="000000"/>
                <w:sz w:val="22"/>
                <w:szCs w:val="22"/>
              </w:rPr>
              <w:t>10</w:t>
            </w:r>
          </w:p>
        </w:tc>
        <w:tc>
          <w:tcPr>
            <w:tcW w:w="1134" w:type="dxa"/>
            <w:vAlign w:val="center"/>
          </w:tcPr>
          <w:p w:rsidR="00774ABE" w:rsidRPr="00851210" w:rsidRDefault="00C64B33">
            <w:pPr>
              <w:pStyle w:val="a9"/>
              <w:jc w:val="center"/>
              <w:rPr>
                <w:rFonts w:ascii="Arial" w:hAnsi="Arial" w:cs="Arial"/>
                <w:color w:val="000000"/>
                <w:sz w:val="22"/>
                <w:szCs w:val="22"/>
              </w:rPr>
            </w:pPr>
            <w:r w:rsidRPr="00851210">
              <w:rPr>
                <w:rFonts w:ascii="Arial" w:hAnsi="Arial" w:cs="Arial"/>
                <w:color w:val="000000"/>
                <w:sz w:val="22"/>
                <w:szCs w:val="22"/>
              </w:rPr>
              <w:t>Logfall</w:t>
            </w:r>
          </w:p>
        </w:tc>
        <w:tc>
          <w:tcPr>
            <w:tcW w:w="851" w:type="dxa"/>
            <w:vAlign w:val="center"/>
          </w:tcPr>
          <w:p w:rsidR="00774ABE" w:rsidRPr="00851210" w:rsidRDefault="000B1A21">
            <w:pPr>
              <w:pStyle w:val="a9"/>
              <w:jc w:val="center"/>
              <w:rPr>
                <w:rFonts w:ascii="Arial" w:hAnsi="Arial" w:cs="Arial"/>
                <w:color w:val="000000"/>
                <w:sz w:val="22"/>
                <w:szCs w:val="22"/>
              </w:rPr>
            </w:pPr>
            <w:r w:rsidRPr="00851210">
              <w:rPr>
                <w:rFonts w:ascii="Arial" w:hAnsi="Arial" w:cs="Arial"/>
                <w:color w:val="000000"/>
                <w:sz w:val="22"/>
                <w:szCs w:val="22"/>
              </w:rPr>
              <w:t>22</w:t>
            </w:r>
          </w:p>
        </w:tc>
        <w:tc>
          <w:tcPr>
            <w:tcW w:w="1417" w:type="dxa"/>
            <w:vAlign w:val="center"/>
          </w:tcPr>
          <w:p w:rsidR="00774ABE" w:rsidRPr="00851210" w:rsidRDefault="003E5EA9">
            <w:pPr>
              <w:pStyle w:val="a9"/>
              <w:jc w:val="center"/>
              <w:rPr>
                <w:rFonts w:ascii="Arial" w:hAnsi="Arial" w:cs="Arial"/>
                <w:color w:val="000000"/>
                <w:sz w:val="22"/>
                <w:szCs w:val="22"/>
              </w:rPr>
            </w:pPr>
            <w:r w:rsidRPr="00851210">
              <w:rPr>
                <w:rFonts w:ascii="Arial" w:hAnsi="Arial" w:cs="Arial"/>
                <w:color w:val="000000"/>
                <w:sz w:val="22"/>
                <w:szCs w:val="22"/>
              </w:rPr>
              <w:t>Gmonopuls</w:t>
            </w:r>
          </w:p>
        </w:tc>
        <w:tc>
          <w:tcPr>
            <w:tcW w:w="851" w:type="dxa"/>
            <w:vAlign w:val="center"/>
          </w:tcPr>
          <w:p w:rsidR="00774ABE" w:rsidRPr="00851210" w:rsidRDefault="00D00AF8">
            <w:pPr>
              <w:pStyle w:val="a9"/>
              <w:jc w:val="center"/>
              <w:rPr>
                <w:rFonts w:ascii="Arial" w:hAnsi="Arial" w:cs="Arial"/>
                <w:color w:val="000000"/>
                <w:sz w:val="22"/>
                <w:szCs w:val="22"/>
              </w:rPr>
            </w:pPr>
            <w:r w:rsidRPr="00851210">
              <w:rPr>
                <w:rFonts w:ascii="Arial" w:hAnsi="Arial" w:cs="Arial"/>
                <w:color w:val="000000"/>
                <w:sz w:val="22"/>
                <w:szCs w:val="22"/>
              </w:rPr>
              <w:t>34</w:t>
            </w:r>
          </w:p>
        </w:tc>
        <w:tc>
          <w:tcPr>
            <w:tcW w:w="1417" w:type="dxa"/>
            <w:vAlign w:val="center"/>
          </w:tcPr>
          <w:p w:rsidR="00774ABE" w:rsidRPr="00851210" w:rsidRDefault="0096220D">
            <w:pPr>
              <w:pStyle w:val="a9"/>
              <w:jc w:val="center"/>
              <w:rPr>
                <w:rFonts w:ascii="Arial" w:hAnsi="Arial" w:cs="Arial"/>
                <w:color w:val="000000"/>
                <w:sz w:val="22"/>
                <w:szCs w:val="22"/>
              </w:rPr>
            </w:pPr>
            <w:r w:rsidRPr="00851210">
              <w:rPr>
                <w:rFonts w:ascii="Arial" w:hAnsi="Arial" w:cs="Arial"/>
              </w:rPr>
              <w:t>Triang</w:t>
            </w:r>
          </w:p>
        </w:tc>
        <w:tc>
          <w:tcPr>
            <w:tcW w:w="851" w:type="dxa"/>
            <w:vAlign w:val="center"/>
          </w:tcPr>
          <w:p w:rsidR="00774ABE" w:rsidRPr="00851210" w:rsidRDefault="002A7A5C" w:rsidP="00D2145A">
            <w:pPr>
              <w:pStyle w:val="a9"/>
              <w:ind w:firstLineChars="100" w:firstLine="210"/>
              <w:rPr>
                <w:rFonts w:ascii="Arial" w:hAnsi="Arial" w:cs="Arial"/>
              </w:rPr>
            </w:pPr>
            <w:r w:rsidRPr="00851210">
              <w:rPr>
                <w:rFonts w:ascii="Arial" w:hAnsi="Arial" w:cs="Arial"/>
              </w:rPr>
              <w:t xml:space="preserve"> </w:t>
            </w:r>
          </w:p>
        </w:tc>
        <w:tc>
          <w:tcPr>
            <w:tcW w:w="1559" w:type="dxa"/>
            <w:vAlign w:val="center"/>
          </w:tcPr>
          <w:p w:rsidR="00774ABE" w:rsidRPr="00851210" w:rsidRDefault="00774ABE">
            <w:pPr>
              <w:pStyle w:val="a9"/>
              <w:jc w:val="center"/>
              <w:rPr>
                <w:rFonts w:ascii="Arial" w:hAnsi="Arial" w:cs="Arial"/>
              </w:rPr>
            </w:pPr>
          </w:p>
        </w:tc>
      </w:tr>
      <w:tr w:rsidR="00774ABE" w:rsidRPr="00851210" w:rsidTr="00A7366C">
        <w:tc>
          <w:tcPr>
            <w:tcW w:w="817" w:type="dxa"/>
            <w:vAlign w:val="center"/>
          </w:tcPr>
          <w:p w:rsidR="00774ABE" w:rsidRPr="00851210" w:rsidRDefault="00774ABE">
            <w:pPr>
              <w:pStyle w:val="a9"/>
              <w:jc w:val="center"/>
              <w:rPr>
                <w:rFonts w:ascii="Arial" w:hAnsi="Arial" w:cs="Arial"/>
                <w:color w:val="000000"/>
                <w:sz w:val="22"/>
                <w:szCs w:val="22"/>
              </w:rPr>
            </w:pPr>
            <w:r w:rsidRPr="00851210">
              <w:rPr>
                <w:rFonts w:ascii="Arial" w:hAnsi="Arial" w:cs="Arial"/>
                <w:color w:val="000000"/>
                <w:sz w:val="22"/>
                <w:szCs w:val="22"/>
              </w:rPr>
              <w:t>11</w:t>
            </w:r>
          </w:p>
        </w:tc>
        <w:tc>
          <w:tcPr>
            <w:tcW w:w="1134" w:type="dxa"/>
            <w:vAlign w:val="center"/>
          </w:tcPr>
          <w:p w:rsidR="00774ABE" w:rsidRPr="00851210" w:rsidRDefault="00BC0BCE">
            <w:pPr>
              <w:pStyle w:val="a9"/>
              <w:jc w:val="center"/>
              <w:rPr>
                <w:rFonts w:ascii="Arial" w:hAnsi="Arial" w:cs="Arial"/>
                <w:color w:val="000000"/>
                <w:sz w:val="22"/>
                <w:szCs w:val="22"/>
              </w:rPr>
            </w:pPr>
            <w:r w:rsidRPr="00851210">
              <w:rPr>
                <w:rFonts w:ascii="Arial" w:hAnsi="Arial" w:cs="Arial"/>
                <w:color w:val="000000"/>
                <w:sz w:val="22"/>
                <w:szCs w:val="22"/>
              </w:rPr>
              <w:t>Logrise</w:t>
            </w:r>
          </w:p>
        </w:tc>
        <w:tc>
          <w:tcPr>
            <w:tcW w:w="851" w:type="dxa"/>
            <w:vAlign w:val="center"/>
          </w:tcPr>
          <w:p w:rsidR="00774ABE" w:rsidRPr="00851210" w:rsidRDefault="000B0F23">
            <w:pPr>
              <w:pStyle w:val="a9"/>
              <w:jc w:val="center"/>
              <w:rPr>
                <w:rFonts w:ascii="Arial" w:hAnsi="Arial" w:cs="Arial"/>
                <w:color w:val="000000"/>
                <w:sz w:val="22"/>
                <w:szCs w:val="22"/>
              </w:rPr>
            </w:pPr>
            <w:r w:rsidRPr="00851210">
              <w:rPr>
                <w:rFonts w:ascii="Arial" w:hAnsi="Arial" w:cs="Arial"/>
                <w:color w:val="000000"/>
                <w:sz w:val="22"/>
                <w:szCs w:val="22"/>
              </w:rPr>
              <w:t>23</w:t>
            </w:r>
          </w:p>
        </w:tc>
        <w:tc>
          <w:tcPr>
            <w:tcW w:w="1417" w:type="dxa"/>
            <w:vAlign w:val="center"/>
          </w:tcPr>
          <w:p w:rsidR="00774ABE" w:rsidRPr="00851210" w:rsidRDefault="00DF68F1">
            <w:pPr>
              <w:pStyle w:val="a9"/>
              <w:jc w:val="center"/>
              <w:rPr>
                <w:rFonts w:ascii="Arial" w:hAnsi="Arial" w:cs="Arial"/>
                <w:color w:val="000000"/>
                <w:sz w:val="22"/>
                <w:szCs w:val="22"/>
              </w:rPr>
            </w:pPr>
            <w:r w:rsidRPr="00851210">
              <w:rPr>
                <w:rFonts w:ascii="Arial" w:hAnsi="Arial" w:cs="Arial"/>
                <w:color w:val="000000"/>
                <w:sz w:val="22"/>
                <w:szCs w:val="22"/>
              </w:rPr>
              <w:t>Tripuls</w:t>
            </w:r>
          </w:p>
        </w:tc>
        <w:tc>
          <w:tcPr>
            <w:tcW w:w="851" w:type="dxa"/>
            <w:vAlign w:val="center"/>
          </w:tcPr>
          <w:p w:rsidR="00774ABE" w:rsidRPr="00851210" w:rsidRDefault="00D00AF8">
            <w:pPr>
              <w:pStyle w:val="a9"/>
              <w:jc w:val="center"/>
              <w:rPr>
                <w:rFonts w:ascii="Arial" w:hAnsi="Arial" w:cs="Arial"/>
                <w:color w:val="000000"/>
                <w:sz w:val="22"/>
                <w:szCs w:val="22"/>
              </w:rPr>
            </w:pPr>
            <w:r w:rsidRPr="00851210">
              <w:rPr>
                <w:rFonts w:ascii="Arial" w:hAnsi="Arial" w:cs="Arial"/>
                <w:color w:val="000000"/>
                <w:sz w:val="22"/>
                <w:szCs w:val="22"/>
              </w:rPr>
              <w:t>35</w:t>
            </w:r>
          </w:p>
        </w:tc>
        <w:tc>
          <w:tcPr>
            <w:tcW w:w="1417" w:type="dxa"/>
            <w:vAlign w:val="center"/>
          </w:tcPr>
          <w:p w:rsidR="00774ABE" w:rsidRPr="00851210" w:rsidRDefault="00EA1868">
            <w:pPr>
              <w:pStyle w:val="a9"/>
              <w:jc w:val="center"/>
              <w:rPr>
                <w:rFonts w:ascii="Arial" w:hAnsi="Arial" w:cs="Arial"/>
                <w:color w:val="000000"/>
                <w:sz w:val="22"/>
                <w:szCs w:val="22"/>
              </w:rPr>
            </w:pPr>
            <w:r w:rsidRPr="00851210">
              <w:rPr>
                <w:rFonts w:ascii="Arial" w:hAnsi="Arial" w:cs="Arial"/>
              </w:rPr>
              <w:t>Harris</w:t>
            </w:r>
          </w:p>
        </w:tc>
        <w:tc>
          <w:tcPr>
            <w:tcW w:w="851" w:type="dxa"/>
            <w:vAlign w:val="center"/>
          </w:tcPr>
          <w:p w:rsidR="00774ABE" w:rsidRPr="00851210" w:rsidRDefault="00774ABE">
            <w:pPr>
              <w:pStyle w:val="a9"/>
              <w:jc w:val="center"/>
              <w:rPr>
                <w:rFonts w:ascii="Arial" w:hAnsi="Arial" w:cs="Arial"/>
              </w:rPr>
            </w:pPr>
          </w:p>
        </w:tc>
        <w:tc>
          <w:tcPr>
            <w:tcW w:w="1559" w:type="dxa"/>
            <w:vAlign w:val="center"/>
          </w:tcPr>
          <w:p w:rsidR="00774ABE" w:rsidRPr="00851210" w:rsidRDefault="00774ABE">
            <w:pPr>
              <w:pStyle w:val="a9"/>
              <w:jc w:val="center"/>
              <w:rPr>
                <w:rFonts w:ascii="Arial" w:hAnsi="Arial" w:cs="Arial"/>
              </w:rPr>
            </w:pPr>
          </w:p>
        </w:tc>
      </w:tr>
    </w:tbl>
    <w:p w:rsidR="007B2315" w:rsidRPr="00851210" w:rsidDel="007A0267" w:rsidRDefault="00467D5D" w:rsidP="004876BA">
      <w:pPr>
        <w:pStyle w:val="a9"/>
        <w:rPr>
          <w:del w:id="184" w:author="RD-TE-袁蓉" w:date="2015-07-07T10:30:00Z"/>
          <w:rFonts w:ascii="Arial" w:hAnsi="Arial" w:cs="Arial"/>
        </w:rPr>
      </w:pPr>
      <w:r w:rsidRPr="00851210">
        <w:rPr>
          <w:rFonts w:ascii="Arial" w:hAnsi="Arial" w:cs="Arial"/>
        </w:rPr>
        <w:t>About the table: This table is just an example, the index may depend on the model, you</w:t>
      </w:r>
      <w:ins w:id="185" w:author="RD-TE-袁蓉" w:date="2015-07-07T10:30:00Z">
        <w:r w:rsidR="007A0267" w:rsidRPr="00851210">
          <w:rPr>
            <w:rFonts w:ascii="Arial" w:hAnsi="Arial" w:cs="Arial"/>
          </w:rPr>
          <w:t xml:space="preserve"> </w:t>
        </w:r>
      </w:ins>
    </w:p>
    <w:p w:rsidR="00180871" w:rsidRPr="00851210" w:rsidRDefault="00056BFE" w:rsidP="004876BA">
      <w:pPr>
        <w:pStyle w:val="a9"/>
        <w:rPr>
          <w:rFonts w:ascii="Arial" w:hAnsi="Arial" w:cs="Arial"/>
        </w:rPr>
      </w:pPr>
      <w:r w:rsidRPr="00851210">
        <w:rPr>
          <w:rFonts w:ascii="Arial" w:hAnsi="Arial" w:cs="Arial"/>
        </w:rPr>
        <w:t>can execute “STL?” command to get them accurately.</w:t>
      </w:r>
    </w:p>
    <w:p w:rsidR="001B7BC3" w:rsidRPr="00851210" w:rsidRDefault="001B7BC3" w:rsidP="004876BA">
      <w:pPr>
        <w:pStyle w:val="a9"/>
        <w:rPr>
          <w:rFonts w:ascii="Arial" w:hAnsi="Arial" w:cs="Arial"/>
        </w:rPr>
      </w:pPr>
    </w:p>
    <w:p w:rsidR="00565C97" w:rsidRPr="00851210" w:rsidRDefault="00565C97" w:rsidP="004876BA">
      <w:pPr>
        <w:pStyle w:val="a9"/>
        <w:rPr>
          <w:rFonts w:ascii="Arial" w:hAnsi="Arial" w:cs="Arial"/>
        </w:rPr>
      </w:pPr>
      <w:r w:rsidRPr="00851210">
        <w:rPr>
          <w:rFonts w:ascii="Arial" w:hAnsi="Arial" w:cs="Arial"/>
        </w:rPr>
        <w:t>Notes:</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25"/>
        <w:gridCol w:w="1365"/>
        <w:gridCol w:w="1139"/>
        <w:gridCol w:w="2305"/>
        <w:gridCol w:w="1797"/>
      </w:tblGrid>
      <w:tr w:rsidR="00B76764" w:rsidRPr="00851210" w:rsidTr="003D12FF">
        <w:trPr>
          <w:trHeight w:val="285"/>
        </w:trPr>
        <w:tc>
          <w:tcPr>
            <w:tcW w:w="2325" w:type="dxa"/>
            <w:shd w:val="clear" w:color="auto" w:fill="auto"/>
            <w:noWrap/>
            <w:vAlign w:val="center"/>
          </w:tcPr>
          <w:p w:rsidR="00B76764" w:rsidRPr="00851210" w:rsidRDefault="00B76764" w:rsidP="00ED0E32">
            <w:pPr>
              <w:pStyle w:val="a9"/>
              <w:rPr>
                <w:rFonts w:ascii="Arial" w:hAnsi="Arial" w:cs="Arial"/>
              </w:rPr>
            </w:pPr>
            <w:r w:rsidRPr="00851210">
              <w:rPr>
                <w:rFonts w:ascii="Arial" w:hAnsi="Arial" w:cs="Arial"/>
              </w:rPr>
              <w:t>Parameter/command</w:t>
            </w:r>
          </w:p>
        </w:tc>
        <w:tc>
          <w:tcPr>
            <w:tcW w:w="1365" w:type="dxa"/>
            <w:vAlign w:val="center"/>
          </w:tcPr>
          <w:p w:rsidR="00B76764" w:rsidRPr="00851210" w:rsidRDefault="00B76764" w:rsidP="00ED0E32">
            <w:pPr>
              <w:pStyle w:val="a9"/>
              <w:rPr>
                <w:rFonts w:ascii="Arial" w:hAnsi="Arial" w:cs="Arial"/>
              </w:rPr>
            </w:pPr>
            <w:r w:rsidRPr="00851210">
              <w:rPr>
                <w:rFonts w:ascii="Arial" w:hAnsi="Arial" w:cs="Arial"/>
              </w:rPr>
              <w:t>SDG800</w:t>
            </w:r>
          </w:p>
        </w:tc>
        <w:tc>
          <w:tcPr>
            <w:tcW w:w="1139" w:type="dxa"/>
            <w:vAlign w:val="center"/>
          </w:tcPr>
          <w:p w:rsidR="00B76764" w:rsidRPr="00851210" w:rsidRDefault="00B76764" w:rsidP="00ED0E32">
            <w:pPr>
              <w:pStyle w:val="a9"/>
              <w:rPr>
                <w:rFonts w:ascii="Arial" w:hAnsi="Arial" w:cs="Arial"/>
              </w:rPr>
            </w:pPr>
            <w:r w:rsidRPr="00851210">
              <w:rPr>
                <w:rFonts w:ascii="Arial" w:hAnsi="Arial" w:cs="Arial"/>
              </w:rPr>
              <w:t>SDG1000</w:t>
            </w:r>
          </w:p>
        </w:tc>
        <w:tc>
          <w:tcPr>
            <w:tcW w:w="2305" w:type="dxa"/>
            <w:shd w:val="clear" w:color="auto" w:fill="auto"/>
            <w:noWrap/>
            <w:vAlign w:val="center"/>
          </w:tcPr>
          <w:p w:rsidR="00B76764" w:rsidRPr="00851210" w:rsidRDefault="00B76764" w:rsidP="00ED0E32">
            <w:pPr>
              <w:pStyle w:val="a9"/>
              <w:rPr>
                <w:rFonts w:ascii="Arial" w:hAnsi="Arial" w:cs="Arial"/>
              </w:rPr>
            </w:pPr>
            <w:r w:rsidRPr="00851210">
              <w:rPr>
                <w:rFonts w:ascii="Arial" w:hAnsi="Arial" w:cs="Arial"/>
              </w:rPr>
              <w:t>SDG2000X</w:t>
            </w:r>
          </w:p>
        </w:tc>
        <w:tc>
          <w:tcPr>
            <w:tcW w:w="1797" w:type="dxa"/>
            <w:shd w:val="clear" w:color="auto" w:fill="auto"/>
            <w:vAlign w:val="center"/>
          </w:tcPr>
          <w:p w:rsidR="00B76764" w:rsidRPr="00851210" w:rsidRDefault="00B76764" w:rsidP="00ED0E32">
            <w:pPr>
              <w:pStyle w:val="a9"/>
              <w:rPr>
                <w:rFonts w:ascii="Arial" w:hAnsi="Arial" w:cs="Arial"/>
              </w:rPr>
            </w:pPr>
            <w:r w:rsidRPr="00851210">
              <w:rPr>
                <w:rFonts w:ascii="Arial" w:hAnsi="Arial" w:cs="Arial"/>
              </w:rPr>
              <w:t>SDG5000</w:t>
            </w:r>
          </w:p>
        </w:tc>
      </w:tr>
      <w:tr w:rsidR="00461190" w:rsidRPr="00851210" w:rsidTr="003D12FF">
        <w:trPr>
          <w:trHeight w:val="285"/>
        </w:trPr>
        <w:tc>
          <w:tcPr>
            <w:tcW w:w="2325" w:type="dxa"/>
            <w:shd w:val="clear" w:color="auto" w:fill="auto"/>
            <w:noWrap/>
            <w:vAlign w:val="center"/>
          </w:tcPr>
          <w:p w:rsidR="00461190" w:rsidRPr="00851210" w:rsidRDefault="00461190" w:rsidP="00ED0E32">
            <w:pPr>
              <w:pStyle w:val="a9"/>
              <w:rPr>
                <w:rFonts w:ascii="Arial" w:hAnsi="Arial" w:cs="Arial"/>
              </w:rPr>
            </w:pPr>
            <w:r w:rsidRPr="00851210">
              <w:rPr>
                <w:rFonts w:ascii="Arial" w:hAnsi="Arial" w:cs="Arial"/>
              </w:rPr>
              <w:t>&lt;channel&gt;</w:t>
            </w:r>
          </w:p>
        </w:tc>
        <w:tc>
          <w:tcPr>
            <w:tcW w:w="1365" w:type="dxa"/>
            <w:vAlign w:val="center"/>
          </w:tcPr>
          <w:p w:rsidR="00461190" w:rsidRPr="00851210" w:rsidRDefault="00461190" w:rsidP="00ED0E32">
            <w:pPr>
              <w:pStyle w:val="a9"/>
              <w:rPr>
                <w:rFonts w:ascii="Arial" w:hAnsi="Arial" w:cs="Arial"/>
              </w:rPr>
            </w:pPr>
            <w:r w:rsidRPr="00851210">
              <w:rPr>
                <w:rFonts w:ascii="Arial" w:hAnsi="Arial" w:cs="Arial"/>
              </w:rPr>
              <w:t>no</w:t>
            </w:r>
            <w:r w:rsidR="003C0835" w:rsidRPr="00851210">
              <w:rPr>
                <w:rFonts w:ascii="Arial" w:hAnsi="Arial" w:cs="Arial"/>
              </w:rPr>
              <w:t>(single channel)</w:t>
            </w:r>
          </w:p>
        </w:tc>
        <w:tc>
          <w:tcPr>
            <w:tcW w:w="1139" w:type="dxa"/>
            <w:vAlign w:val="center"/>
          </w:tcPr>
          <w:p w:rsidR="00461190" w:rsidRPr="00851210" w:rsidRDefault="006D4E0A" w:rsidP="00ED0E32">
            <w:pPr>
              <w:pStyle w:val="a9"/>
              <w:rPr>
                <w:rFonts w:ascii="Arial" w:hAnsi="Arial" w:cs="Arial"/>
              </w:rPr>
            </w:pPr>
            <w:r w:rsidRPr="00851210">
              <w:rPr>
                <w:rFonts w:ascii="Arial" w:hAnsi="Arial" w:cs="Arial"/>
              </w:rPr>
              <w:t>yes</w:t>
            </w:r>
          </w:p>
        </w:tc>
        <w:tc>
          <w:tcPr>
            <w:tcW w:w="2305" w:type="dxa"/>
            <w:shd w:val="clear" w:color="auto" w:fill="auto"/>
            <w:noWrap/>
            <w:vAlign w:val="center"/>
          </w:tcPr>
          <w:p w:rsidR="00461190" w:rsidRPr="00851210" w:rsidRDefault="006D4E0A" w:rsidP="00ED0E32">
            <w:pPr>
              <w:pStyle w:val="a9"/>
              <w:rPr>
                <w:rFonts w:ascii="Arial" w:hAnsi="Arial" w:cs="Arial"/>
              </w:rPr>
            </w:pPr>
            <w:r w:rsidRPr="00851210">
              <w:rPr>
                <w:rFonts w:ascii="Arial" w:hAnsi="Arial" w:cs="Arial"/>
              </w:rPr>
              <w:t>yes</w:t>
            </w:r>
          </w:p>
        </w:tc>
        <w:tc>
          <w:tcPr>
            <w:tcW w:w="1797" w:type="dxa"/>
            <w:shd w:val="clear" w:color="auto" w:fill="auto"/>
            <w:vAlign w:val="center"/>
          </w:tcPr>
          <w:p w:rsidR="00461190" w:rsidRPr="00851210" w:rsidRDefault="00FF13F9" w:rsidP="00ED0E32">
            <w:pPr>
              <w:pStyle w:val="a9"/>
              <w:rPr>
                <w:rFonts w:ascii="Arial" w:hAnsi="Arial" w:cs="Arial"/>
              </w:rPr>
            </w:pPr>
            <w:r w:rsidRPr="00851210">
              <w:rPr>
                <w:rFonts w:ascii="Arial" w:hAnsi="Arial" w:cs="Arial"/>
              </w:rPr>
              <w:t>yes</w:t>
            </w:r>
          </w:p>
        </w:tc>
      </w:tr>
      <w:tr w:rsidR="00B76764" w:rsidRPr="00851210" w:rsidTr="003D12FF">
        <w:trPr>
          <w:trHeight w:val="285"/>
        </w:trPr>
        <w:tc>
          <w:tcPr>
            <w:tcW w:w="2325" w:type="dxa"/>
            <w:shd w:val="clear" w:color="auto" w:fill="auto"/>
            <w:noWrap/>
            <w:vAlign w:val="center"/>
          </w:tcPr>
          <w:p w:rsidR="00B76764" w:rsidRPr="00851210" w:rsidRDefault="00BA38CF" w:rsidP="0009470D">
            <w:pPr>
              <w:pStyle w:val="a9"/>
              <w:rPr>
                <w:rFonts w:ascii="Arial" w:hAnsi="Arial" w:cs="Arial"/>
              </w:rPr>
            </w:pPr>
            <w:r w:rsidRPr="00851210">
              <w:rPr>
                <w:rFonts w:ascii="Arial" w:hAnsi="Arial" w:cs="Arial"/>
              </w:rPr>
              <w:t xml:space="preserve">INDEX </w:t>
            </w:r>
          </w:p>
        </w:tc>
        <w:tc>
          <w:tcPr>
            <w:tcW w:w="1365" w:type="dxa"/>
            <w:vAlign w:val="center"/>
          </w:tcPr>
          <w:p w:rsidR="00B76764" w:rsidRPr="00851210" w:rsidRDefault="005F36B5" w:rsidP="00ED0E32">
            <w:pPr>
              <w:pStyle w:val="a9"/>
              <w:rPr>
                <w:rFonts w:ascii="Arial" w:hAnsi="Arial" w:cs="Arial"/>
              </w:rPr>
            </w:pPr>
            <w:r w:rsidRPr="00851210">
              <w:rPr>
                <w:rFonts w:ascii="Arial" w:hAnsi="Arial" w:cs="Arial"/>
              </w:rPr>
              <w:t>yes</w:t>
            </w:r>
          </w:p>
        </w:tc>
        <w:tc>
          <w:tcPr>
            <w:tcW w:w="1139" w:type="dxa"/>
            <w:vAlign w:val="center"/>
          </w:tcPr>
          <w:p w:rsidR="00B76764" w:rsidRPr="00851210" w:rsidRDefault="005F36B5" w:rsidP="00ED0E32">
            <w:pPr>
              <w:pStyle w:val="a9"/>
              <w:rPr>
                <w:rFonts w:ascii="Arial" w:hAnsi="Arial" w:cs="Arial"/>
              </w:rPr>
            </w:pPr>
            <w:r w:rsidRPr="00851210">
              <w:rPr>
                <w:rFonts w:ascii="Arial" w:hAnsi="Arial" w:cs="Arial"/>
              </w:rPr>
              <w:t>yes</w:t>
            </w:r>
          </w:p>
        </w:tc>
        <w:tc>
          <w:tcPr>
            <w:tcW w:w="2305" w:type="dxa"/>
            <w:shd w:val="clear" w:color="auto" w:fill="auto"/>
            <w:noWrap/>
            <w:vAlign w:val="center"/>
          </w:tcPr>
          <w:p w:rsidR="00B76764" w:rsidRPr="00851210" w:rsidRDefault="00B76764" w:rsidP="00ED0E32">
            <w:pPr>
              <w:pStyle w:val="a9"/>
              <w:rPr>
                <w:rFonts w:ascii="Arial" w:hAnsi="Arial" w:cs="Arial"/>
              </w:rPr>
            </w:pPr>
            <w:r w:rsidRPr="00851210">
              <w:rPr>
                <w:rFonts w:ascii="Arial" w:hAnsi="Arial" w:cs="Arial"/>
              </w:rPr>
              <w:t>yes</w:t>
            </w:r>
            <w:r w:rsidR="00DA0308" w:rsidRPr="00851210">
              <w:rPr>
                <w:rFonts w:ascii="Arial" w:hAnsi="Arial" w:cs="Arial"/>
              </w:rPr>
              <w:t>(only built-in</w:t>
            </w:r>
            <w:r w:rsidR="007827C3" w:rsidRPr="00851210">
              <w:rPr>
                <w:rFonts w:ascii="Arial" w:hAnsi="Arial" w:cs="Arial"/>
              </w:rPr>
              <w:t xml:space="preserve"> </w:t>
            </w:r>
            <w:r w:rsidR="00FA5956" w:rsidRPr="00851210">
              <w:rPr>
                <w:rFonts w:ascii="Arial" w:hAnsi="Arial" w:cs="Arial"/>
              </w:rPr>
              <w:t>wave</w:t>
            </w:r>
            <w:r w:rsidR="00DA0308" w:rsidRPr="00851210">
              <w:rPr>
                <w:rFonts w:ascii="Arial" w:hAnsi="Arial" w:cs="Arial"/>
              </w:rPr>
              <w:t>)</w:t>
            </w:r>
          </w:p>
        </w:tc>
        <w:tc>
          <w:tcPr>
            <w:tcW w:w="1797" w:type="dxa"/>
            <w:shd w:val="clear" w:color="auto" w:fill="auto"/>
            <w:vAlign w:val="center"/>
          </w:tcPr>
          <w:p w:rsidR="00B76764" w:rsidRPr="00851210" w:rsidRDefault="005F36B5" w:rsidP="00ED0E32">
            <w:pPr>
              <w:pStyle w:val="a9"/>
              <w:rPr>
                <w:rFonts w:ascii="Arial" w:hAnsi="Arial" w:cs="Arial"/>
              </w:rPr>
            </w:pPr>
            <w:r w:rsidRPr="00851210">
              <w:rPr>
                <w:rFonts w:ascii="Arial" w:hAnsi="Arial" w:cs="Arial"/>
              </w:rPr>
              <w:t>yes</w:t>
            </w:r>
          </w:p>
        </w:tc>
      </w:tr>
      <w:tr w:rsidR="00B76764" w:rsidRPr="00851210" w:rsidTr="003D12FF">
        <w:trPr>
          <w:trHeight w:val="285"/>
        </w:trPr>
        <w:tc>
          <w:tcPr>
            <w:tcW w:w="2325" w:type="dxa"/>
            <w:shd w:val="clear" w:color="auto" w:fill="auto"/>
            <w:noWrap/>
            <w:vAlign w:val="center"/>
          </w:tcPr>
          <w:p w:rsidR="00B76764" w:rsidRPr="00851210" w:rsidRDefault="00B23BE0" w:rsidP="0009470D">
            <w:pPr>
              <w:pStyle w:val="a9"/>
              <w:rPr>
                <w:rFonts w:ascii="Arial" w:hAnsi="Arial" w:cs="Arial"/>
              </w:rPr>
            </w:pPr>
            <w:r w:rsidRPr="00851210">
              <w:rPr>
                <w:rFonts w:ascii="Arial" w:hAnsi="Arial" w:cs="Arial"/>
              </w:rPr>
              <w:lastRenderedPageBreak/>
              <w:t>NAME</w:t>
            </w:r>
          </w:p>
        </w:tc>
        <w:tc>
          <w:tcPr>
            <w:tcW w:w="1365" w:type="dxa"/>
            <w:vAlign w:val="center"/>
          </w:tcPr>
          <w:p w:rsidR="00B76764" w:rsidRPr="00851210" w:rsidRDefault="005F36B5" w:rsidP="00ED0E32">
            <w:pPr>
              <w:pStyle w:val="a9"/>
              <w:rPr>
                <w:rFonts w:ascii="Arial" w:hAnsi="Arial" w:cs="Arial"/>
              </w:rPr>
            </w:pPr>
            <w:r w:rsidRPr="00851210">
              <w:rPr>
                <w:rFonts w:ascii="Arial" w:hAnsi="Arial" w:cs="Arial"/>
              </w:rPr>
              <w:t>yes</w:t>
            </w:r>
          </w:p>
        </w:tc>
        <w:tc>
          <w:tcPr>
            <w:tcW w:w="1139" w:type="dxa"/>
            <w:vAlign w:val="center"/>
          </w:tcPr>
          <w:p w:rsidR="00B76764" w:rsidRPr="00851210" w:rsidRDefault="005F36B5" w:rsidP="00ED0E32">
            <w:pPr>
              <w:pStyle w:val="a9"/>
              <w:rPr>
                <w:rFonts w:ascii="Arial" w:hAnsi="Arial" w:cs="Arial"/>
                <w:color w:val="FF0000"/>
              </w:rPr>
            </w:pPr>
            <w:r w:rsidRPr="00851210">
              <w:rPr>
                <w:rFonts w:ascii="Arial" w:hAnsi="Arial" w:cs="Arial"/>
              </w:rPr>
              <w:t>yes</w:t>
            </w:r>
          </w:p>
        </w:tc>
        <w:tc>
          <w:tcPr>
            <w:tcW w:w="2305" w:type="dxa"/>
            <w:shd w:val="clear" w:color="auto" w:fill="auto"/>
            <w:noWrap/>
            <w:vAlign w:val="center"/>
          </w:tcPr>
          <w:p w:rsidR="00B76764" w:rsidRPr="00851210" w:rsidRDefault="00B76764" w:rsidP="00ED0E32">
            <w:pPr>
              <w:pStyle w:val="a9"/>
              <w:rPr>
                <w:rFonts w:ascii="Arial" w:hAnsi="Arial" w:cs="Arial"/>
              </w:rPr>
            </w:pPr>
            <w:r w:rsidRPr="00851210">
              <w:rPr>
                <w:rFonts w:ascii="Arial" w:hAnsi="Arial" w:cs="Arial"/>
              </w:rPr>
              <w:t>yes</w:t>
            </w:r>
            <w:r w:rsidR="007827C3" w:rsidRPr="00851210">
              <w:rPr>
                <w:rFonts w:ascii="Arial" w:hAnsi="Arial" w:cs="Arial"/>
              </w:rPr>
              <w:t>(user defi</w:t>
            </w:r>
            <w:r w:rsidR="003D39DE" w:rsidRPr="00851210">
              <w:rPr>
                <w:rFonts w:ascii="Arial" w:hAnsi="Arial" w:cs="Arial"/>
              </w:rPr>
              <w:t>ne</w:t>
            </w:r>
            <w:r w:rsidR="007827C3" w:rsidRPr="00851210">
              <w:rPr>
                <w:rFonts w:ascii="Arial" w:hAnsi="Arial" w:cs="Arial"/>
              </w:rPr>
              <w:t xml:space="preserve"> wave)</w:t>
            </w:r>
          </w:p>
        </w:tc>
        <w:tc>
          <w:tcPr>
            <w:tcW w:w="1797" w:type="dxa"/>
            <w:shd w:val="clear" w:color="auto" w:fill="auto"/>
            <w:vAlign w:val="center"/>
          </w:tcPr>
          <w:p w:rsidR="00B76764" w:rsidRPr="00851210" w:rsidRDefault="005F36B5" w:rsidP="00ED0E32">
            <w:pPr>
              <w:pStyle w:val="a9"/>
              <w:rPr>
                <w:rFonts w:ascii="Arial" w:hAnsi="Arial" w:cs="Arial"/>
              </w:rPr>
            </w:pPr>
            <w:r w:rsidRPr="00851210">
              <w:rPr>
                <w:rFonts w:ascii="Arial" w:hAnsi="Arial" w:cs="Arial"/>
              </w:rPr>
              <w:t>yes</w:t>
            </w:r>
          </w:p>
        </w:tc>
      </w:tr>
    </w:tbl>
    <w:p w:rsidR="004876BA" w:rsidRPr="00851210" w:rsidRDefault="003B3F52" w:rsidP="004876BA">
      <w:pPr>
        <w:pStyle w:val="21"/>
        <w:rPr>
          <w:rFonts w:cs="Arial"/>
        </w:rPr>
      </w:pPr>
      <w:bookmarkStart w:id="186" w:name="_Coupling_Command"/>
      <w:bookmarkStart w:id="187" w:name="_Phase_Command"/>
      <w:bookmarkStart w:id="188" w:name="_Sync_Command"/>
      <w:bookmarkStart w:id="189" w:name="_Sync_Comand"/>
      <w:bookmarkStart w:id="190" w:name="_Toc314320164"/>
      <w:bookmarkStart w:id="191" w:name="_Toc353436019"/>
      <w:bookmarkStart w:id="192" w:name="_Toc354040529"/>
      <w:bookmarkStart w:id="193" w:name="_Toc422919370"/>
      <w:bookmarkEnd w:id="186"/>
      <w:bookmarkEnd w:id="187"/>
      <w:bookmarkEnd w:id="188"/>
      <w:bookmarkEnd w:id="189"/>
      <w:r w:rsidRPr="00851210">
        <w:rPr>
          <w:rFonts w:cs="Arial"/>
        </w:rPr>
        <w:t xml:space="preserve">Sync </w:t>
      </w:r>
      <w:bookmarkEnd w:id="190"/>
      <w:bookmarkEnd w:id="191"/>
      <w:bookmarkEnd w:id="192"/>
      <w:r w:rsidRPr="00851210">
        <w:rPr>
          <w:rFonts w:cs="Arial"/>
        </w:rPr>
        <w:t>Command</w:t>
      </w:r>
      <w:bookmarkEnd w:id="193"/>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311217" w:rsidRPr="00851210" w:rsidTr="00BF50B6">
        <w:tc>
          <w:tcPr>
            <w:tcW w:w="2660" w:type="dxa"/>
          </w:tcPr>
          <w:p w:rsidR="00311217" w:rsidRPr="00851210" w:rsidRDefault="00311217" w:rsidP="007E62F2">
            <w:pPr>
              <w:pStyle w:val="a9"/>
              <w:rPr>
                <w:rFonts w:ascii="Arial" w:hAnsi="Arial" w:cs="Arial"/>
                <w:b/>
              </w:rPr>
            </w:pPr>
            <w:r w:rsidRPr="00851210">
              <w:rPr>
                <w:rFonts w:ascii="Arial" w:hAnsi="Arial" w:cs="Arial"/>
                <w:b/>
              </w:rPr>
              <w:t>DESCRIPTION</w:t>
            </w:r>
          </w:p>
        </w:tc>
        <w:tc>
          <w:tcPr>
            <w:tcW w:w="6237" w:type="dxa"/>
          </w:tcPr>
          <w:p w:rsidR="00CD5BB9" w:rsidRPr="00851210" w:rsidRDefault="00F033E5" w:rsidP="00163753">
            <w:pPr>
              <w:pStyle w:val="a9"/>
              <w:rPr>
                <w:rFonts w:ascii="Arial" w:hAnsi="Arial" w:cs="Arial"/>
              </w:rPr>
            </w:pPr>
            <w:r w:rsidRPr="00851210">
              <w:rPr>
                <w:rFonts w:ascii="Arial" w:hAnsi="Arial" w:cs="Arial"/>
              </w:rPr>
              <w:t>Set</w:t>
            </w:r>
            <w:r w:rsidR="00B93466" w:rsidRPr="00851210">
              <w:rPr>
                <w:rFonts w:ascii="Arial" w:hAnsi="Arial" w:cs="Arial"/>
              </w:rPr>
              <w:t>s</w:t>
            </w:r>
            <w:r w:rsidRPr="00851210">
              <w:rPr>
                <w:rFonts w:ascii="Arial" w:hAnsi="Arial" w:cs="Arial"/>
              </w:rPr>
              <w:t xml:space="preserve"> </w:t>
            </w:r>
            <w:r w:rsidR="00163753" w:rsidRPr="00851210">
              <w:rPr>
                <w:rFonts w:ascii="Arial" w:hAnsi="Arial" w:cs="Arial"/>
              </w:rPr>
              <w:t>synchronization signal.</w:t>
            </w:r>
          </w:p>
        </w:tc>
      </w:tr>
      <w:tr w:rsidR="00311217" w:rsidRPr="00851210" w:rsidTr="00BF50B6">
        <w:tc>
          <w:tcPr>
            <w:tcW w:w="2660" w:type="dxa"/>
          </w:tcPr>
          <w:p w:rsidR="00311217" w:rsidRPr="00851210" w:rsidRDefault="00311217" w:rsidP="007E62F2">
            <w:pPr>
              <w:pStyle w:val="a9"/>
              <w:rPr>
                <w:rFonts w:ascii="Arial" w:hAnsi="Arial" w:cs="Arial"/>
                <w:b/>
              </w:rPr>
            </w:pPr>
            <w:r w:rsidRPr="00851210">
              <w:rPr>
                <w:rFonts w:ascii="Arial" w:hAnsi="Arial" w:cs="Arial"/>
                <w:b/>
              </w:rPr>
              <w:t xml:space="preserve">COMMAND SYNTAX  </w:t>
            </w:r>
          </w:p>
        </w:tc>
        <w:tc>
          <w:tcPr>
            <w:tcW w:w="6237" w:type="dxa"/>
          </w:tcPr>
          <w:p w:rsidR="00311217" w:rsidRPr="00851210" w:rsidRDefault="00311217" w:rsidP="00311217">
            <w:pPr>
              <w:pStyle w:val="a9"/>
              <w:rPr>
                <w:rFonts w:ascii="Arial" w:hAnsi="Arial" w:cs="Arial"/>
              </w:rPr>
            </w:pPr>
            <w:r w:rsidRPr="00851210">
              <w:rPr>
                <w:rFonts w:ascii="Arial" w:hAnsi="Arial" w:cs="Arial"/>
              </w:rPr>
              <w:t>&lt;channel&gt;: SYNC &lt;parameter&gt;</w:t>
            </w:r>
          </w:p>
          <w:p w:rsidR="00311217" w:rsidRPr="00851210" w:rsidRDefault="00311217" w:rsidP="00311217">
            <w:pPr>
              <w:pStyle w:val="a9"/>
              <w:rPr>
                <w:rFonts w:ascii="Arial" w:hAnsi="Arial" w:cs="Arial"/>
              </w:rPr>
            </w:pPr>
            <w:r w:rsidRPr="00851210">
              <w:rPr>
                <w:rFonts w:ascii="Arial" w:hAnsi="Arial" w:cs="Arial"/>
              </w:rPr>
              <w:t>&lt;channel&gt;:={C1,</w:t>
            </w:r>
            <w:r w:rsidR="00CB47FD" w:rsidRPr="00851210">
              <w:rPr>
                <w:rFonts w:ascii="Arial" w:hAnsi="Arial" w:cs="Arial"/>
              </w:rPr>
              <w:t xml:space="preserve"> </w:t>
            </w:r>
            <w:r w:rsidRPr="00851210">
              <w:rPr>
                <w:rFonts w:ascii="Arial" w:hAnsi="Arial" w:cs="Arial"/>
              </w:rPr>
              <w:t>C2}</w:t>
            </w:r>
          </w:p>
          <w:p w:rsidR="00311217" w:rsidRPr="00851210" w:rsidRDefault="00311217" w:rsidP="00311217">
            <w:pPr>
              <w:pStyle w:val="a9"/>
              <w:rPr>
                <w:rFonts w:ascii="Arial" w:hAnsi="Arial" w:cs="Arial"/>
              </w:rPr>
            </w:pPr>
            <w:r w:rsidRPr="00851210">
              <w:rPr>
                <w:rFonts w:ascii="Arial" w:hAnsi="Arial" w:cs="Arial"/>
              </w:rPr>
              <w:t>&lt;parameter&gt;:= {ON,</w:t>
            </w:r>
            <w:r w:rsidR="00CB47FD" w:rsidRPr="00851210">
              <w:rPr>
                <w:rFonts w:ascii="Arial" w:hAnsi="Arial" w:cs="Arial"/>
              </w:rPr>
              <w:t xml:space="preserve"> </w:t>
            </w:r>
            <w:r w:rsidRPr="00851210">
              <w:rPr>
                <w:rFonts w:ascii="Arial" w:hAnsi="Arial" w:cs="Arial"/>
              </w:rPr>
              <w:t>OFF}</w:t>
            </w:r>
          </w:p>
          <w:p w:rsidR="00311217" w:rsidRPr="00851210" w:rsidRDefault="00311217" w:rsidP="007E62F2">
            <w:pPr>
              <w:pStyle w:val="a9"/>
              <w:rPr>
                <w:rFonts w:ascii="Arial" w:hAnsi="Arial" w:cs="Arial"/>
              </w:rPr>
            </w:pPr>
          </w:p>
        </w:tc>
      </w:tr>
      <w:tr w:rsidR="00311217" w:rsidRPr="00851210" w:rsidTr="00BF50B6">
        <w:tc>
          <w:tcPr>
            <w:tcW w:w="2660" w:type="dxa"/>
          </w:tcPr>
          <w:p w:rsidR="00311217" w:rsidRPr="00851210" w:rsidRDefault="00311217" w:rsidP="007E62F2">
            <w:pPr>
              <w:pStyle w:val="a9"/>
              <w:rPr>
                <w:rFonts w:ascii="Arial" w:hAnsi="Arial" w:cs="Arial"/>
                <w:b/>
              </w:rPr>
            </w:pPr>
            <w:r w:rsidRPr="00851210">
              <w:rPr>
                <w:rFonts w:ascii="Arial" w:hAnsi="Arial" w:cs="Arial"/>
                <w:b/>
              </w:rPr>
              <w:t>QUERY SYNTAX</w:t>
            </w:r>
          </w:p>
        </w:tc>
        <w:tc>
          <w:tcPr>
            <w:tcW w:w="6237" w:type="dxa"/>
          </w:tcPr>
          <w:p w:rsidR="00DE79F6" w:rsidRPr="00851210" w:rsidRDefault="00DE79F6" w:rsidP="007E62F2">
            <w:pPr>
              <w:pStyle w:val="a9"/>
              <w:rPr>
                <w:rFonts w:ascii="Arial" w:hAnsi="Arial" w:cs="Arial"/>
              </w:rPr>
            </w:pPr>
            <w:r w:rsidRPr="00851210">
              <w:rPr>
                <w:rFonts w:ascii="Arial" w:hAnsi="Arial" w:cs="Arial"/>
              </w:rPr>
              <w:t>&lt;channel&gt;</w:t>
            </w:r>
            <w:r w:rsidR="001927AB" w:rsidRPr="00851210">
              <w:rPr>
                <w:rFonts w:ascii="Arial" w:hAnsi="Arial" w:cs="Arial"/>
              </w:rPr>
              <w:t>: SYNC</w:t>
            </w:r>
            <w:r w:rsidRPr="00851210">
              <w:rPr>
                <w:rFonts w:ascii="Arial" w:hAnsi="Arial" w:cs="Arial"/>
              </w:rPr>
              <w:t>?</w:t>
            </w:r>
          </w:p>
          <w:p w:rsidR="00311217" w:rsidRPr="00851210" w:rsidRDefault="00311217" w:rsidP="007E62F2">
            <w:pPr>
              <w:pStyle w:val="a9"/>
              <w:rPr>
                <w:rFonts w:ascii="Arial" w:hAnsi="Arial" w:cs="Arial"/>
              </w:rPr>
            </w:pPr>
            <w:r w:rsidRPr="00851210">
              <w:rPr>
                <w:rFonts w:ascii="Arial" w:hAnsi="Arial" w:cs="Arial"/>
              </w:rPr>
              <w:t>&lt;channel&gt;:={C1, C2}</w:t>
            </w:r>
          </w:p>
          <w:p w:rsidR="00311217" w:rsidRPr="00851210" w:rsidRDefault="00311217" w:rsidP="007E62F2">
            <w:pPr>
              <w:pStyle w:val="a9"/>
              <w:rPr>
                <w:rFonts w:ascii="Arial" w:hAnsi="Arial" w:cs="Arial"/>
              </w:rPr>
            </w:pPr>
          </w:p>
        </w:tc>
      </w:tr>
      <w:tr w:rsidR="00311217" w:rsidRPr="00851210" w:rsidTr="00BF50B6">
        <w:tc>
          <w:tcPr>
            <w:tcW w:w="2660" w:type="dxa"/>
          </w:tcPr>
          <w:p w:rsidR="00311217" w:rsidRPr="00851210" w:rsidRDefault="00311217" w:rsidP="007E62F2">
            <w:pPr>
              <w:pStyle w:val="a9"/>
              <w:rPr>
                <w:rFonts w:ascii="Arial" w:hAnsi="Arial" w:cs="Arial"/>
                <w:b/>
              </w:rPr>
            </w:pPr>
            <w:r w:rsidRPr="00851210">
              <w:rPr>
                <w:rFonts w:ascii="Arial" w:hAnsi="Arial" w:cs="Arial"/>
                <w:b/>
              </w:rPr>
              <w:t>RESPONSE FORMAT</w:t>
            </w:r>
          </w:p>
        </w:tc>
        <w:tc>
          <w:tcPr>
            <w:tcW w:w="6237" w:type="dxa"/>
          </w:tcPr>
          <w:p w:rsidR="00311217" w:rsidRPr="00851210" w:rsidRDefault="00DE79F6" w:rsidP="007E62F2">
            <w:pPr>
              <w:pStyle w:val="a9"/>
              <w:rPr>
                <w:ins w:id="194" w:author="Jason.Xia" w:date="2014-11-07T11:26:00Z"/>
                <w:rFonts w:ascii="Arial" w:hAnsi="Arial" w:cs="Arial"/>
              </w:rPr>
            </w:pPr>
            <w:r w:rsidRPr="00851210">
              <w:rPr>
                <w:rFonts w:ascii="Arial" w:hAnsi="Arial" w:cs="Arial"/>
              </w:rPr>
              <w:t>&lt;channel&gt;:SYNC &lt;parameter&gt;</w:t>
            </w:r>
          </w:p>
          <w:p w:rsidR="00B357A0" w:rsidRPr="00851210" w:rsidRDefault="00B357A0" w:rsidP="007E62F2">
            <w:pPr>
              <w:pStyle w:val="a9"/>
              <w:rPr>
                <w:rFonts w:ascii="Arial" w:hAnsi="Arial" w:cs="Arial"/>
              </w:rPr>
            </w:pPr>
          </w:p>
        </w:tc>
      </w:tr>
      <w:tr w:rsidR="00311217" w:rsidRPr="00851210" w:rsidTr="00BF50B6">
        <w:tc>
          <w:tcPr>
            <w:tcW w:w="2660" w:type="dxa"/>
          </w:tcPr>
          <w:p w:rsidR="00311217" w:rsidRPr="00851210" w:rsidRDefault="00311217" w:rsidP="007E62F2">
            <w:pPr>
              <w:pStyle w:val="a9"/>
              <w:rPr>
                <w:rFonts w:ascii="Arial" w:hAnsi="Arial" w:cs="Arial"/>
                <w:b/>
              </w:rPr>
            </w:pPr>
            <w:r w:rsidRPr="00851210">
              <w:rPr>
                <w:rFonts w:ascii="Arial" w:hAnsi="Arial" w:cs="Arial"/>
                <w:b/>
              </w:rPr>
              <w:t>EXAMPLE</w:t>
            </w:r>
          </w:p>
        </w:tc>
        <w:tc>
          <w:tcPr>
            <w:tcW w:w="6237" w:type="dxa"/>
          </w:tcPr>
          <w:p w:rsidR="00DE79F6" w:rsidRPr="00851210" w:rsidRDefault="00F033E5" w:rsidP="00DE79F6">
            <w:pPr>
              <w:pStyle w:val="a9"/>
              <w:rPr>
                <w:rFonts w:ascii="Arial" w:hAnsi="Arial" w:cs="Arial"/>
              </w:rPr>
            </w:pPr>
            <w:r w:rsidRPr="00851210">
              <w:rPr>
                <w:rFonts w:ascii="Arial" w:hAnsi="Arial" w:cs="Arial"/>
              </w:rPr>
              <w:t>Turn on sync function of channel one.</w:t>
            </w:r>
          </w:p>
          <w:p w:rsidR="007E62F2" w:rsidRPr="00851210" w:rsidRDefault="00E46474">
            <w:pPr>
              <w:pStyle w:val="a9"/>
              <w:rPr>
                <w:rFonts w:ascii="Arial" w:hAnsi="Arial" w:cs="Arial"/>
              </w:rPr>
            </w:pPr>
            <w:r w:rsidRPr="00851210">
              <w:rPr>
                <w:rFonts w:ascii="Arial" w:hAnsi="Arial" w:cs="Arial"/>
              </w:rPr>
              <w:t>C1: SYNC</w:t>
            </w:r>
            <w:r w:rsidR="00DE79F6" w:rsidRPr="00851210">
              <w:rPr>
                <w:rFonts w:ascii="Arial" w:hAnsi="Arial" w:cs="Arial"/>
              </w:rPr>
              <w:t xml:space="preserve"> ON</w:t>
            </w:r>
          </w:p>
          <w:p w:rsidR="007E62F2" w:rsidRPr="00851210" w:rsidRDefault="007E62F2">
            <w:pPr>
              <w:pStyle w:val="a9"/>
              <w:rPr>
                <w:rFonts w:ascii="Arial" w:hAnsi="Arial" w:cs="Arial"/>
              </w:rPr>
            </w:pPr>
          </w:p>
          <w:p w:rsidR="00DE79F6" w:rsidRPr="00851210" w:rsidRDefault="00DE79F6" w:rsidP="00DE79F6">
            <w:pPr>
              <w:pStyle w:val="a9"/>
              <w:rPr>
                <w:rFonts w:ascii="Arial" w:hAnsi="Arial" w:cs="Arial"/>
              </w:rPr>
            </w:pPr>
            <w:r w:rsidRPr="00851210">
              <w:rPr>
                <w:rFonts w:ascii="Arial" w:hAnsi="Arial" w:cs="Arial"/>
              </w:rPr>
              <w:t>Read</w:t>
            </w:r>
            <w:r w:rsidR="00025B3F" w:rsidRPr="00851210">
              <w:rPr>
                <w:rFonts w:ascii="Arial" w:hAnsi="Arial" w:cs="Arial"/>
              </w:rPr>
              <w:t xml:space="preserve"> state of </w:t>
            </w:r>
            <w:r w:rsidRPr="00851210">
              <w:rPr>
                <w:rFonts w:ascii="Arial" w:hAnsi="Arial" w:cs="Arial"/>
              </w:rPr>
              <w:t>channel one sync.</w:t>
            </w:r>
          </w:p>
          <w:p w:rsidR="007E62F2" w:rsidRPr="00851210" w:rsidRDefault="00DE79F6">
            <w:pPr>
              <w:pStyle w:val="a9"/>
              <w:rPr>
                <w:rFonts w:ascii="Arial" w:hAnsi="Arial" w:cs="Arial"/>
              </w:rPr>
            </w:pPr>
            <w:r w:rsidRPr="00851210">
              <w:rPr>
                <w:rFonts w:ascii="Arial" w:hAnsi="Arial" w:cs="Arial"/>
              </w:rPr>
              <w:t>C1</w:t>
            </w:r>
            <w:r w:rsidR="00F64BB4" w:rsidRPr="00851210">
              <w:rPr>
                <w:rFonts w:ascii="Arial" w:hAnsi="Arial" w:cs="Arial"/>
              </w:rPr>
              <w:t>: SYNC</w:t>
            </w:r>
            <w:r w:rsidRPr="00851210">
              <w:rPr>
                <w:rFonts w:ascii="Arial" w:hAnsi="Arial" w:cs="Arial"/>
              </w:rPr>
              <w:t>?</w:t>
            </w:r>
          </w:p>
          <w:p w:rsidR="007E62F2" w:rsidRPr="00851210" w:rsidRDefault="00BF50B6">
            <w:pPr>
              <w:pStyle w:val="a9"/>
              <w:rPr>
                <w:rFonts w:ascii="Arial" w:hAnsi="Arial" w:cs="Arial"/>
              </w:rPr>
            </w:pPr>
            <w:r w:rsidRPr="00851210">
              <w:rPr>
                <w:rFonts w:ascii="Arial" w:hAnsi="Arial" w:cs="Arial"/>
              </w:rPr>
              <w:t>Return</w:t>
            </w:r>
            <w:r w:rsidR="00DE79F6" w:rsidRPr="00851210">
              <w:rPr>
                <w:rFonts w:ascii="Arial" w:hAnsi="Arial" w:cs="Arial"/>
              </w:rPr>
              <w:t>:</w:t>
            </w:r>
          </w:p>
          <w:p w:rsidR="00311217" w:rsidRPr="00851210" w:rsidRDefault="00501F77" w:rsidP="007E62F2">
            <w:pPr>
              <w:pStyle w:val="a9"/>
              <w:rPr>
                <w:ins w:id="195" w:author="123" w:date="2015-06-26T10:51:00Z"/>
                <w:rFonts w:ascii="Arial" w:hAnsi="Arial" w:cs="Arial"/>
              </w:rPr>
            </w:pPr>
            <w:r w:rsidRPr="00851210">
              <w:rPr>
                <w:rFonts w:ascii="Arial" w:hAnsi="Arial" w:cs="Arial"/>
              </w:rPr>
              <w:t>C1: SYNC</w:t>
            </w:r>
            <w:r w:rsidR="00DE79F6" w:rsidRPr="00851210">
              <w:rPr>
                <w:rFonts w:ascii="Arial" w:hAnsi="Arial" w:cs="Arial"/>
              </w:rPr>
              <w:t xml:space="preserve"> OFF</w:t>
            </w:r>
          </w:p>
          <w:p w:rsidR="00CB7534" w:rsidRPr="00851210" w:rsidRDefault="00CB7534" w:rsidP="007E62F2">
            <w:pPr>
              <w:pStyle w:val="a9"/>
              <w:rPr>
                <w:rFonts w:ascii="Arial" w:hAnsi="Arial" w:cs="Arial"/>
              </w:rPr>
            </w:pPr>
          </w:p>
        </w:tc>
      </w:tr>
    </w:tbl>
    <w:p w:rsidR="00673569" w:rsidRPr="00851210" w:rsidRDefault="0017504F" w:rsidP="001B1A82">
      <w:pPr>
        <w:pStyle w:val="a9"/>
        <w:rPr>
          <w:rFonts w:ascii="Arial" w:hAnsi="Arial" w:cs="Arial"/>
        </w:rPr>
      </w:pPr>
      <w:r w:rsidRPr="00851210">
        <w:rPr>
          <w:rFonts w:ascii="Arial" w:hAnsi="Arial" w:cs="Arial"/>
        </w:rPr>
        <w:t>Note:</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4"/>
        <w:gridCol w:w="1417"/>
        <w:gridCol w:w="1418"/>
        <w:gridCol w:w="1418"/>
        <w:gridCol w:w="1304"/>
      </w:tblGrid>
      <w:tr w:rsidR="00BF07BB" w:rsidRPr="00851210" w:rsidTr="0046403E">
        <w:trPr>
          <w:trHeight w:val="285"/>
        </w:trPr>
        <w:tc>
          <w:tcPr>
            <w:tcW w:w="2704" w:type="dxa"/>
            <w:shd w:val="clear" w:color="auto" w:fill="auto"/>
            <w:noWrap/>
            <w:vAlign w:val="center"/>
          </w:tcPr>
          <w:p w:rsidR="00BF07BB" w:rsidRPr="00851210" w:rsidRDefault="00BF07BB" w:rsidP="0046403E">
            <w:pPr>
              <w:pStyle w:val="a9"/>
              <w:rPr>
                <w:rFonts w:ascii="Arial" w:hAnsi="Arial" w:cs="Arial"/>
              </w:rPr>
            </w:pPr>
            <w:r w:rsidRPr="00851210">
              <w:rPr>
                <w:rFonts w:ascii="Arial" w:hAnsi="Arial" w:cs="Arial"/>
              </w:rPr>
              <w:t>Parameter/command</w:t>
            </w:r>
          </w:p>
        </w:tc>
        <w:tc>
          <w:tcPr>
            <w:tcW w:w="1417" w:type="dxa"/>
            <w:vAlign w:val="center"/>
          </w:tcPr>
          <w:p w:rsidR="00BF07BB" w:rsidRPr="00851210" w:rsidRDefault="00BF07BB" w:rsidP="0046403E">
            <w:pPr>
              <w:pStyle w:val="a9"/>
              <w:rPr>
                <w:rFonts w:ascii="Arial" w:hAnsi="Arial" w:cs="Arial"/>
              </w:rPr>
            </w:pPr>
            <w:r w:rsidRPr="00851210">
              <w:rPr>
                <w:rFonts w:ascii="Arial" w:hAnsi="Arial" w:cs="Arial"/>
              </w:rPr>
              <w:t>SDG800</w:t>
            </w:r>
          </w:p>
        </w:tc>
        <w:tc>
          <w:tcPr>
            <w:tcW w:w="1418" w:type="dxa"/>
            <w:vAlign w:val="center"/>
          </w:tcPr>
          <w:p w:rsidR="00BF07BB" w:rsidRPr="00851210" w:rsidRDefault="00BF07BB" w:rsidP="0046403E">
            <w:pPr>
              <w:pStyle w:val="a9"/>
              <w:rPr>
                <w:rFonts w:ascii="Arial" w:hAnsi="Arial" w:cs="Arial"/>
              </w:rPr>
            </w:pPr>
            <w:r w:rsidRPr="00851210">
              <w:rPr>
                <w:rFonts w:ascii="Arial" w:hAnsi="Arial" w:cs="Arial"/>
              </w:rPr>
              <w:t>SDG1000</w:t>
            </w:r>
          </w:p>
        </w:tc>
        <w:tc>
          <w:tcPr>
            <w:tcW w:w="1418" w:type="dxa"/>
            <w:shd w:val="clear" w:color="auto" w:fill="auto"/>
            <w:noWrap/>
            <w:vAlign w:val="center"/>
          </w:tcPr>
          <w:p w:rsidR="00BF07BB" w:rsidRPr="00851210" w:rsidRDefault="00BF07BB" w:rsidP="0046403E">
            <w:pPr>
              <w:pStyle w:val="a9"/>
              <w:rPr>
                <w:rFonts w:ascii="Arial" w:hAnsi="Arial" w:cs="Arial"/>
              </w:rPr>
            </w:pPr>
            <w:r w:rsidRPr="00851210">
              <w:rPr>
                <w:rFonts w:ascii="Arial" w:hAnsi="Arial" w:cs="Arial"/>
              </w:rPr>
              <w:t>SDG2000X</w:t>
            </w:r>
          </w:p>
        </w:tc>
        <w:tc>
          <w:tcPr>
            <w:tcW w:w="1304" w:type="dxa"/>
            <w:shd w:val="clear" w:color="auto" w:fill="auto"/>
            <w:vAlign w:val="center"/>
          </w:tcPr>
          <w:p w:rsidR="00BF07BB" w:rsidRPr="00851210" w:rsidRDefault="00BF07BB" w:rsidP="0046403E">
            <w:pPr>
              <w:pStyle w:val="a9"/>
              <w:rPr>
                <w:rFonts w:ascii="Arial" w:hAnsi="Arial" w:cs="Arial"/>
              </w:rPr>
            </w:pPr>
            <w:r w:rsidRPr="00851210">
              <w:rPr>
                <w:rFonts w:ascii="Arial" w:hAnsi="Arial" w:cs="Arial"/>
              </w:rPr>
              <w:t>SDG5000</w:t>
            </w:r>
          </w:p>
        </w:tc>
      </w:tr>
      <w:tr w:rsidR="00BF07BB" w:rsidRPr="00851210" w:rsidTr="0046403E">
        <w:trPr>
          <w:trHeight w:val="285"/>
        </w:trPr>
        <w:tc>
          <w:tcPr>
            <w:tcW w:w="2704" w:type="dxa"/>
            <w:shd w:val="clear" w:color="auto" w:fill="auto"/>
            <w:noWrap/>
            <w:vAlign w:val="center"/>
          </w:tcPr>
          <w:p w:rsidR="00BF07BB" w:rsidRPr="00851210" w:rsidRDefault="006D55BD" w:rsidP="0046403E">
            <w:pPr>
              <w:pStyle w:val="a9"/>
              <w:rPr>
                <w:rFonts w:ascii="Arial" w:hAnsi="Arial" w:cs="Arial"/>
              </w:rPr>
            </w:pPr>
            <w:r w:rsidRPr="00851210">
              <w:rPr>
                <w:rFonts w:ascii="Arial" w:hAnsi="Arial" w:cs="Arial"/>
              </w:rPr>
              <w:t>SYNC</w:t>
            </w:r>
          </w:p>
        </w:tc>
        <w:tc>
          <w:tcPr>
            <w:tcW w:w="1417" w:type="dxa"/>
            <w:vAlign w:val="center"/>
          </w:tcPr>
          <w:p w:rsidR="00BF07BB" w:rsidRPr="00851210" w:rsidRDefault="00BF07BB" w:rsidP="0046403E">
            <w:pPr>
              <w:pStyle w:val="a9"/>
              <w:rPr>
                <w:rFonts w:ascii="Arial" w:hAnsi="Arial" w:cs="Arial"/>
              </w:rPr>
            </w:pPr>
            <w:r w:rsidRPr="00851210">
              <w:rPr>
                <w:rFonts w:ascii="Arial" w:hAnsi="Arial" w:cs="Arial"/>
              </w:rPr>
              <w:t>no</w:t>
            </w:r>
          </w:p>
        </w:tc>
        <w:tc>
          <w:tcPr>
            <w:tcW w:w="1418" w:type="dxa"/>
            <w:vAlign w:val="center"/>
          </w:tcPr>
          <w:p w:rsidR="00BF07BB" w:rsidRPr="00851210" w:rsidRDefault="00BF07BB" w:rsidP="0046403E">
            <w:pPr>
              <w:pStyle w:val="a9"/>
              <w:rPr>
                <w:rFonts w:ascii="Arial" w:hAnsi="Arial" w:cs="Arial"/>
              </w:rPr>
            </w:pPr>
            <w:r w:rsidRPr="00851210">
              <w:rPr>
                <w:rFonts w:ascii="Arial" w:hAnsi="Arial" w:cs="Arial"/>
              </w:rPr>
              <w:t>yes</w:t>
            </w:r>
          </w:p>
        </w:tc>
        <w:tc>
          <w:tcPr>
            <w:tcW w:w="1418" w:type="dxa"/>
            <w:shd w:val="clear" w:color="auto" w:fill="auto"/>
            <w:noWrap/>
            <w:vAlign w:val="center"/>
          </w:tcPr>
          <w:p w:rsidR="00BF07BB" w:rsidRPr="00851210" w:rsidRDefault="00D27DFB" w:rsidP="0046403E">
            <w:pPr>
              <w:pStyle w:val="a9"/>
              <w:rPr>
                <w:rFonts w:ascii="Arial" w:hAnsi="Arial" w:cs="Arial"/>
              </w:rPr>
            </w:pPr>
            <w:r w:rsidRPr="00851210">
              <w:rPr>
                <w:rFonts w:ascii="Arial" w:hAnsi="Arial" w:cs="Arial"/>
              </w:rPr>
              <w:t>yes</w:t>
            </w:r>
          </w:p>
        </w:tc>
        <w:tc>
          <w:tcPr>
            <w:tcW w:w="1304" w:type="dxa"/>
            <w:shd w:val="clear" w:color="auto" w:fill="auto"/>
            <w:vAlign w:val="center"/>
          </w:tcPr>
          <w:p w:rsidR="00BF07BB" w:rsidRPr="00851210" w:rsidRDefault="00D27DFB" w:rsidP="0046403E">
            <w:pPr>
              <w:pStyle w:val="a9"/>
              <w:rPr>
                <w:rFonts w:ascii="Arial" w:hAnsi="Arial" w:cs="Arial"/>
              </w:rPr>
            </w:pPr>
            <w:r w:rsidRPr="00851210">
              <w:rPr>
                <w:rFonts w:ascii="Arial" w:hAnsi="Arial" w:cs="Arial"/>
              </w:rPr>
              <w:t>yes</w:t>
            </w:r>
          </w:p>
        </w:tc>
      </w:tr>
    </w:tbl>
    <w:p w:rsidR="00BF07BB" w:rsidRPr="00851210" w:rsidRDefault="00BF07BB" w:rsidP="001B1A82">
      <w:pPr>
        <w:pStyle w:val="a9"/>
        <w:rPr>
          <w:rFonts w:ascii="Arial" w:hAnsi="Arial" w:cs="Arial"/>
        </w:rPr>
      </w:pPr>
    </w:p>
    <w:p w:rsidR="004876BA" w:rsidRPr="00851210" w:rsidRDefault="003B3F52" w:rsidP="004876BA">
      <w:pPr>
        <w:pStyle w:val="21"/>
        <w:rPr>
          <w:rFonts w:cs="Arial"/>
        </w:rPr>
      </w:pPr>
      <w:bookmarkStart w:id="196" w:name="_Number_Format_Comand"/>
      <w:bookmarkStart w:id="197" w:name="_Toc353436020"/>
      <w:bookmarkStart w:id="198" w:name="_Toc354040530"/>
      <w:bookmarkStart w:id="199" w:name="_Toc422919371"/>
      <w:bookmarkEnd w:id="196"/>
      <w:r w:rsidRPr="00851210">
        <w:rPr>
          <w:rFonts w:cs="Arial"/>
        </w:rPr>
        <w:t xml:space="preserve">Number Format </w:t>
      </w:r>
      <w:bookmarkEnd w:id="197"/>
      <w:bookmarkEnd w:id="198"/>
      <w:r w:rsidR="00754EE6" w:rsidRPr="00851210">
        <w:rPr>
          <w:rFonts w:cs="Arial"/>
        </w:rPr>
        <w:t>Commend</w:t>
      </w:r>
      <w:bookmarkEnd w:id="199"/>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9603AC" w:rsidRPr="00851210" w:rsidTr="00BF50B6">
        <w:tc>
          <w:tcPr>
            <w:tcW w:w="2660" w:type="dxa"/>
          </w:tcPr>
          <w:p w:rsidR="009603AC" w:rsidRPr="00851210" w:rsidRDefault="009603AC" w:rsidP="007E62F2">
            <w:pPr>
              <w:pStyle w:val="a9"/>
              <w:rPr>
                <w:rFonts w:ascii="Arial" w:hAnsi="Arial" w:cs="Arial"/>
                <w:b/>
              </w:rPr>
            </w:pPr>
            <w:r w:rsidRPr="00851210">
              <w:rPr>
                <w:rFonts w:ascii="Arial" w:hAnsi="Arial" w:cs="Arial"/>
                <w:b/>
              </w:rPr>
              <w:t>DESCRIPTION</w:t>
            </w:r>
          </w:p>
        </w:tc>
        <w:tc>
          <w:tcPr>
            <w:tcW w:w="6237" w:type="dxa"/>
          </w:tcPr>
          <w:p w:rsidR="009603AC" w:rsidRPr="00851210" w:rsidRDefault="009603AC" w:rsidP="007E62F2">
            <w:pPr>
              <w:pStyle w:val="a9"/>
              <w:rPr>
                <w:rFonts w:ascii="Arial" w:hAnsi="Arial" w:cs="Arial"/>
              </w:rPr>
            </w:pPr>
            <w:r w:rsidRPr="00851210">
              <w:rPr>
                <w:rFonts w:ascii="Arial" w:hAnsi="Arial" w:cs="Arial"/>
              </w:rPr>
              <w:t>Set</w:t>
            </w:r>
            <w:r w:rsidR="004C7944" w:rsidRPr="00851210">
              <w:rPr>
                <w:rFonts w:ascii="Arial" w:hAnsi="Arial" w:cs="Arial"/>
              </w:rPr>
              <w:t>s</w:t>
            </w:r>
            <w:r w:rsidRPr="00851210">
              <w:rPr>
                <w:rFonts w:ascii="Arial" w:hAnsi="Arial" w:cs="Arial"/>
              </w:rPr>
              <w:t xml:space="preserve"> </w:t>
            </w:r>
            <w:r w:rsidR="00B36465" w:rsidRPr="00851210">
              <w:rPr>
                <w:rFonts w:ascii="Arial" w:hAnsi="Arial" w:cs="Arial"/>
              </w:rPr>
              <w:t xml:space="preserve">or </w:t>
            </w:r>
            <w:r w:rsidR="00F81B76" w:rsidRPr="00851210">
              <w:rPr>
                <w:rFonts w:ascii="Arial" w:hAnsi="Arial" w:cs="Arial"/>
              </w:rPr>
              <w:t>gets number</w:t>
            </w:r>
            <w:r w:rsidR="00B36465" w:rsidRPr="00851210">
              <w:rPr>
                <w:rFonts w:ascii="Arial" w:hAnsi="Arial" w:cs="Arial"/>
              </w:rPr>
              <w:t xml:space="preserve"> </w:t>
            </w:r>
            <w:r w:rsidRPr="00851210">
              <w:rPr>
                <w:rFonts w:ascii="Arial" w:hAnsi="Arial" w:cs="Arial"/>
              </w:rPr>
              <w:t>format.</w:t>
            </w:r>
          </w:p>
          <w:p w:rsidR="00B357A0" w:rsidRPr="00851210" w:rsidRDefault="00B357A0" w:rsidP="00005695">
            <w:pPr>
              <w:pStyle w:val="a9"/>
              <w:rPr>
                <w:rFonts w:ascii="Arial" w:hAnsi="Arial" w:cs="Arial"/>
              </w:rPr>
            </w:pPr>
          </w:p>
        </w:tc>
      </w:tr>
      <w:tr w:rsidR="009603AC" w:rsidRPr="00851210" w:rsidTr="00BF50B6">
        <w:tc>
          <w:tcPr>
            <w:tcW w:w="2660" w:type="dxa"/>
          </w:tcPr>
          <w:p w:rsidR="009603AC" w:rsidRPr="00851210" w:rsidRDefault="009603AC" w:rsidP="007E62F2">
            <w:pPr>
              <w:pStyle w:val="a9"/>
              <w:rPr>
                <w:rFonts w:ascii="Arial" w:hAnsi="Arial" w:cs="Arial"/>
                <w:b/>
              </w:rPr>
            </w:pPr>
            <w:r w:rsidRPr="00851210">
              <w:rPr>
                <w:rFonts w:ascii="Arial" w:hAnsi="Arial" w:cs="Arial"/>
                <w:b/>
              </w:rPr>
              <w:t xml:space="preserve">COMMAND SYNTAX  </w:t>
            </w:r>
          </w:p>
        </w:tc>
        <w:tc>
          <w:tcPr>
            <w:tcW w:w="6237" w:type="dxa"/>
          </w:tcPr>
          <w:p w:rsidR="009603AC" w:rsidRPr="00851210" w:rsidRDefault="009603AC" w:rsidP="009603AC">
            <w:pPr>
              <w:pStyle w:val="a9"/>
              <w:jc w:val="left"/>
              <w:rPr>
                <w:rFonts w:ascii="Arial" w:hAnsi="Arial" w:cs="Arial"/>
              </w:rPr>
            </w:pPr>
            <w:r w:rsidRPr="00851210">
              <w:rPr>
                <w:rFonts w:ascii="Arial" w:hAnsi="Arial" w:cs="Arial"/>
              </w:rPr>
              <w:t>NBFM</w:t>
            </w:r>
            <w:r w:rsidR="00CA76F9" w:rsidRPr="00851210">
              <w:rPr>
                <w:rFonts w:ascii="Arial" w:hAnsi="Arial" w:cs="Arial"/>
              </w:rPr>
              <w:t>(NumBer</w:t>
            </w:r>
            <w:r w:rsidR="0029669A" w:rsidRPr="00851210">
              <w:rPr>
                <w:rFonts w:ascii="Arial" w:hAnsi="Arial" w:cs="Arial"/>
              </w:rPr>
              <w:t>_</w:t>
            </w:r>
            <w:r w:rsidR="00CA76F9" w:rsidRPr="00851210">
              <w:rPr>
                <w:rFonts w:ascii="Arial" w:hAnsi="Arial" w:cs="Arial"/>
              </w:rPr>
              <w:t>ForMat)</w:t>
            </w:r>
            <w:r w:rsidRPr="00851210">
              <w:rPr>
                <w:rFonts w:ascii="Arial" w:hAnsi="Arial" w:cs="Arial"/>
              </w:rPr>
              <w:t xml:space="preserve"> &lt;parameter&gt;</w:t>
            </w:r>
          </w:p>
          <w:p w:rsidR="009603AC" w:rsidRPr="00851210" w:rsidRDefault="009603AC" w:rsidP="009603AC">
            <w:pPr>
              <w:pStyle w:val="a9"/>
              <w:rPr>
                <w:rFonts w:ascii="Arial" w:hAnsi="Arial" w:cs="Arial"/>
              </w:rPr>
            </w:pPr>
            <w:r w:rsidRPr="00851210">
              <w:rPr>
                <w:rFonts w:ascii="Arial" w:hAnsi="Arial" w:cs="Arial"/>
              </w:rPr>
              <w:t>&lt;parameter</w:t>
            </w:r>
            <w:r w:rsidR="00F81B76" w:rsidRPr="00851210">
              <w:rPr>
                <w:rFonts w:ascii="Arial" w:hAnsi="Arial" w:cs="Arial"/>
              </w:rPr>
              <w:t>&gt; :</w:t>
            </w:r>
            <w:r w:rsidRPr="00851210">
              <w:rPr>
                <w:rFonts w:ascii="Arial" w:hAnsi="Arial" w:cs="Arial"/>
              </w:rPr>
              <w:t>={ a parameter from the table below.}</w:t>
            </w:r>
          </w:p>
          <w:tbl>
            <w:tblPr>
              <w:tblStyle w:val="a7"/>
              <w:tblW w:w="0" w:type="auto"/>
              <w:tblLook w:val="04A0"/>
            </w:tblPr>
            <w:tblGrid>
              <w:gridCol w:w="2002"/>
              <w:gridCol w:w="2002"/>
              <w:gridCol w:w="2002"/>
            </w:tblGrid>
            <w:tr w:rsidR="009603AC" w:rsidRPr="00851210" w:rsidTr="007E62F2">
              <w:tc>
                <w:tcPr>
                  <w:tcW w:w="2002" w:type="dxa"/>
                  <w:vAlign w:val="bottom"/>
                </w:tcPr>
                <w:p w:rsidR="009603AC" w:rsidRPr="00851210" w:rsidRDefault="002D36D9" w:rsidP="009603AC">
                  <w:pPr>
                    <w:pStyle w:val="a9"/>
                    <w:rPr>
                      <w:rFonts w:ascii="Arial" w:hAnsi="Arial" w:cs="Arial"/>
                      <w:b/>
                    </w:rPr>
                  </w:pPr>
                  <w:r w:rsidRPr="00851210">
                    <w:rPr>
                      <w:rFonts w:ascii="Arial" w:hAnsi="Arial" w:cs="Arial"/>
                      <w:b/>
                    </w:rPr>
                    <w:t>Parameters</w:t>
                  </w:r>
                </w:p>
              </w:tc>
              <w:tc>
                <w:tcPr>
                  <w:tcW w:w="2002" w:type="dxa"/>
                </w:tcPr>
                <w:p w:rsidR="009603AC" w:rsidRPr="00851210" w:rsidRDefault="002D36D9" w:rsidP="009603AC">
                  <w:pPr>
                    <w:pStyle w:val="a9"/>
                    <w:rPr>
                      <w:rFonts w:ascii="Arial" w:hAnsi="Arial" w:cs="Arial"/>
                      <w:b/>
                    </w:rPr>
                  </w:pPr>
                  <w:r w:rsidRPr="00851210">
                    <w:rPr>
                      <w:rFonts w:ascii="Arial" w:hAnsi="Arial" w:cs="Arial"/>
                      <w:b/>
                    </w:rPr>
                    <w:t>Value</w:t>
                  </w:r>
                </w:p>
              </w:tc>
              <w:tc>
                <w:tcPr>
                  <w:tcW w:w="2002" w:type="dxa"/>
                  <w:vAlign w:val="bottom"/>
                </w:tcPr>
                <w:p w:rsidR="009603AC" w:rsidRPr="00851210" w:rsidRDefault="002D36D9" w:rsidP="009603AC">
                  <w:pPr>
                    <w:pStyle w:val="a9"/>
                    <w:rPr>
                      <w:rFonts w:ascii="Arial" w:hAnsi="Arial" w:cs="Arial"/>
                      <w:b/>
                    </w:rPr>
                  </w:pPr>
                  <w:r w:rsidRPr="00851210">
                    <w:rPr>
                      <w:rFonts w:ascii="Arial" w:hAnsi="Arial" w:cs="Arial"/>
                      <w:b/>
                    </w:rPr>
                    <w:t>Description</w:t>
                  </w:r>
                </w:p>
              </w:tc>
            </w:tr>
            <w:tr w:rsidR="009603AC" w:rsidRPr="00851210" w:rsidTr="007E62F2">
              <w:tc>
                <w:tcPr>
                  <w:tcW w:w="2002" w:type="dxa"/>
                </w:tcPr>
                <w:p w:rsidR="009603AC" w:rsidRPr="00851210" w:rsidRDefault="009603AC" w:rsidP="009603AC">
                  <w:pPr>
                    <w:pStyle w:val="a9"/>
                    <w:rPr>
                      <w:rFonts w:ascii="Arial" w:hAnsi="Arial" w:cs="Arial"/>
                    </w:rPr>
                  </w:pPr>
                  <w:r w:rsidRPr="00851210">
                    <w:rPr>
                      <w:rFonts w:ascii="Arial" w:hAnsi="Arial" w:cs="Arial"/>
                    </w:rPr>
                    <w:t>PNT</w:t>
                  </w:r>
                </w:p>
              </w:tc>
              <w:tc>
                <w:tcPr>
                  <w:tcW w:w="2002" w:type="dxa"/>
                </w:tcPr>
                <w:p w:rsidR="009603AC" w:rsidRPr="00851210" w:rsidRDefault="009603AC" w:rsidP="009603AC">
                  <w:pPr>
                    <w:pStyle w:val="a9"/>
                    <w:rPr>
                      <w:rFonts w:ascii="Arial" w:hAnsi="Arial" w:cs="Arial"/>
                    </w:rPr>
                  </w:pPr>
                  <w:r w:rsidRPr="00851210">
                    <w:rPr>
                      <w:rFonts w:ascii="Arial" w:hAnsi="Arial" w:cs="Arial"/>
                    </w:rPr>
                    <w:t>&lt;pnt&gt;</w:t>
                  </w:r>
                </w:p>
              </w:tc>
              <w:tc>
                <w:tcPr>
                  <w:tcW w:w="2002" w:type="dxa"/>
                  <w:vAlign w:val="center"/>
                </w:tcPr>
                <w:p w:rsidR="009603AC" w:rsidRPr="00851210" w:rsidRDefault="009603AC" w:rsidP="009603AC">
                  <w:pPr>
                    <w:pStyle w:val="a9"/>
                    <w:rPr>
                      <w:rFonts w:ascii="Arial" w:hAnsi="Arial" w:cs="Arial"/>
                    </w:rPr>
                  </w:pPr>
                  <w:r w:rsidRPr="00851210">
                    <w:rPr>
                      <w:rFonts w:ascii="Arial" w:hAnsi="Arial" w:cs="Arial"/>
                    </w:rPr>
                    <w:t>Point format</w:t>
                  </w:r>
                </w:p>
              </w:tc>
            </w:tr>
            <w:tr w:rsidR="009603AC" w:rsidRPr="00851210" w:rsidTr="009603AC">
              <w:tc>
                <w:tcPr>
                  <w:tcW w:w="2002" w:type="dxa"/>
                </w:tcPr>
                <w:p w:rsidR="009603AC" w:rsidRPr="00851210" w:rsidRDefault="009603AC" w:rsidP="009603AC">
                  <w:pPr>
                    <w:pStyle w:val="a9"/>
                    <w:rPr>
                      <w:rFonts w:ascii="Arial" w:hAnsi="Arial" w:cs="Arial"/>
                    </w:rPr>
                  </w:pPr>
                  <w:r w:rsidRPr="00851210">
                    <w:rPr>
                      <w:rFonts w:ascii="Arial" w:hAnsi="Arial" w:cs="Arial"/>
                    </w:rPr>
                    <w:t>SEPT</w:t>
                  </w:r>
                </w:p>
              </w:tc>
              <w:tc>
                <w:tcPr>
                  <w:tcW w:w="2002" w:type="dxa"/>
                </w:tcPr>
                <w:p w:rsidR="009603AC" w:rsidRPr="00851210" w:rsidRDefault="009603AC" w:rsidP="009603AC">
                  <w:pPr>
                    <w:pStyle w:val="a9"/>
                    <w:rPr>
                      <w:rFonts w:ascii="Arial" w:hAnsi="Arial" w:cs="Arial"/>
                    </w:rPr>
                  </w:pPr>
                  <w:r w:rsidRPr="00851210">
                    <w:rPr>
                      <w:rFonts w:ascii="Arial" w:hAnsi="Arial" w:cs="Arial"/>
                    </w:rPr>
                    <w:t>&lt;sept&gt;</w:t>
                  </w:r>
                </w:p>
              </w:tc>
              <w:tc>
                <w:tcPr>
                  <w:tcW w:w="2002" w:type="dxa"/>
                </w:tcPr>
                <w:p w:rsidR="009603AC" w:rsidRPr="00851210" w:rsidRDefault="009603AC" w:rsidP="009603AC">
                  <w:pPr>
                    <w:pStyle w:val="a9"/>
                    <w:rPr>
                      <w:rFonts w:ascii="Arial" w:hAnsi="Arial" w:cs="Arial"/>
                    </w:rPr>
                  </w:pPr>
                  <w:r w:rsidRPr="00851210">
                    <w:rPr>
                      <w:rFonts w:ascii="Arial" w:hAnsi="Arial" w:cs="Arial"/>
                    </w:rPr>
                    <w:t>Separator format</w:t>
                  </w:r>
                </w:p>
              </w:tc>
            </w:tr>
          </w:tbl>
          <w:p w:rsidR="009603AC" w:rsidRPr="00851210" w:rsidRDefault="009603AC" w:rsidP="009603AC">
            <w:pPr>
              <w:pStyle w:val="a9"/>
              <w:rPr>
                <w:rFonts w:ascii="Arial" w:hAnsi="Arial" w:cs="Arial"/>
              </w:rPr>
            </w:pPr>
            <w:r w:rsidRPr="00851210">
              <w:rPr>
                <w:rFonts w:ascii="Arial" w:hAnsi="Arial" w:cs="Arial"/>
              </w:rPr>
              <w:t xml:space="preserve">Where:          </w:t>
            </w:r>
          </w:p>
          <w:p w:rsidR="009603AC" w:rsidRPr="00851210" w:rsidRDefault="009603AC" w:rsidP="009603AC">
            <w:pPr>
              <w:pStyle w:val="a9"/>
              <w:rPr>
                <w:rFonts w:ascii="Arial" w:hAnsi="Arial" w:cs="Arial"/>
              </w:rPr>
            </w:pPr>
            <w:r w:rsidRPr="00851210">
              <w:rPr>
                <w:rFonts w:ascii="Arial" w:hAnsi="Arial" w:cs="Arial"/>
              </w:rPr>
              <w:t>&lt;pnt</w:t>
            </w:r>
            <w:r w:rsidR="00315E05" w:rsidRPr="00851210">
              <w:rPr>
                <w:rFonts w:ascii="Arial" w:hAnsi="Arial" w:cs="Arial"/>
              </w:rPr>
              <w:t>&gt;:= {Dot</w:t>
            </w:r>
            <w:r w:rsidRPr="00851210">
              <w:rPr>
                <w:rFonts w:ascii="Arial" w:hAnsi="Arial" w:cs="Arial"/>
              </w:rPr>
              <w:t>,</w:t>
            </w:r>
            <w:bookmarkStart w:id="200" w:name="OLE_LINK3"/>
            <w:bookmarkStart w:id="201" w:name="OLE_LINK4"/>
            <w:r w:rsidR="0046632A" w:rsidRPr="00851210">
              <w:rPr>
                <w:rFonts w:ascii="Arial" w:hAnsi="Arial" w:cs="Arial"/>
              </w:rPr>
              <w:t xml:space="preserve"> </w:t>
            </w:r>
            <w:r w:rsidRPr="00851210">
              <w:rPr>
                <w:rFonts w:ascii="Arial" w:hAnsi="Arial" w:cs="Arial"/>
              </w:rPr>
              <w:t>Comma</w:t>
            </w:r>
            <w:bookmarkEnd w:id="200"/>
            <w:bookmarkEnd w:id="201"/>
            <w:r w:rsidRPr="00851210">
              <w:rPr>
                <w:rFonts w:ascii="Arial" w:hAnsi="Arial" w:cs="Arial"/>
              </w:rPr>
              <w:t>}.</w:t>
            </w:r>
          </w:p>
          <w:p w:rsidR="009603AC" w:rsidRPr="00851210" w:rsidRDefault="009603AC" w:rsidP="009603AC">
            <w:pPr>
              <w:pStyle w:val="a9"/>
              <w:rPr>
                <w:rFonts w:ascii="Arial" w:hAnsi="Arial" w:cs="Arial"/>
              </w:rPr>
            </w:pPr>
            <w:r w:rsidRPr="00851210">
              <w:rPr>
                <w:rFonts w:ascii="Arial" w:hAnsi="Arial" w:cs="Arial"/>
              </w:rPr>
              <w:t>&lt;sept</w:t>
            </w:r>
            <w:r w:rsidR="0046632A" w:rsidRPr="00851210">
              <w:rPr>
                <w:rFonts w:ascii="Arial" w:hAnsi="Arial" w:cs="Arial"/>
              </w:rPr>
              <w:t>&gt; :</w:t>
            </w:r>
            <w:r w:rsidRPr="00851210">
              <w:rPr>
                <w:rFonts w:ascii="Arial" w:hAnsi="Arial" w:cs="Arial"/>
              </w:rPr>
              <w:t>=</w:t>
            </w:r>
            <w:r w:rsidR="0046632A" w:rsidRPr="00851210">
              <w:rPr>
                <w:rFonts w:ascii="Arial" w:hAnsi="Arial" w:cs="Arial"/>
              </w:rPr>
              <w:t>{ Space</w:t>
            </w:r>
            <w:r w:rsidR="00562EFD" w:rsidRPr="00851210">
              <w:rPr>
                <w:rFonts w:ascii="Arial" w:hAnsi="Arial" w:cs="Arial"/>
              </w:rPr>
              <w:t xml:space="preserve">, </w:t>
            </w:r>
            <w:r w:rsidR="00763BC0" w:rsidRPr="00851210">
              <w:rPr>
                <w:rFonts w:ascii="Arial" w:hAnsi="Arial" w:cs="Arial"/>
              </w:rPr>
              <w:t>Off, On</w:t>
            </w:r>
            <w:r w:rsidRPr="00851210">
              <w:rPr>
                <w:rFonts w:ascii="Arial" w:hAnsi="Arial" w:cs="Arial"/>
              </w:rPr>
              <w:t>}.</w:t>
            </w:r>
          </w:p>
          <w:p w:rsidR="009603AC" w:rsidRPr="00851210" w:rsidRDefault="009603AC" w:rsidP="009603AC">
            <w:pPr>
              <w:pStyle w:val="a9"/>
              <w:rPr>
                <w:rFonts w:ascii="Arial" w:hAnsi="Arial" w:cs="Arial"/>
              </w:rPr>
            </w:pPr>
          </w:p>
        </w:tc>
      </w:tr>
      <w:tr w:rsidR="009603AC" w:rsidRPr="00851210" w:rsidTr="00BF50B6">
        <w:tc>
          <w:tcPr>
            <w:tcW w:w="2660" w:type="dxa"/>
          </w:tcPr>
          <w:p w:rsidR="009603AC" w:rsidRPr="00851210" w:rsidRDefault="009603AC" w:rsidP="007E62F2">
            <w:pPr>
              <w:pStyle w:val="a9"/>
              <w:rPr>
                <w:rFonts w:ascii="Arial" w:hAnsi="Arial" w:cs="Arial"/>
                <w:b/>
              </w:rPr>
            </w:pPr>
            <w:r w:rsidRPr="00851210">
              <w:rPr>
                <w:rFonts w:ascii="Arial" w:hAnsi="Arial" w:cs="Arial"/>
                <w:b/>
              </w:rPr>
              <w:t>QUERY SYNTAX</w:t>
            </w:r>
          </w:p>
        </w:tc>
        <w:tc>
          <w:tcPr>
            <w:tcW w:w="6237" w:type="dxa"/>
          </w:tcPr>
          <w:p w:rsidR="009603AC" w:rsidRPr="00851210" w:rsidRDefault="0085420A" w:rsidP="007E62F2">
            <w:pPr>
              <w:pStyle w:val="a9"/>
              <w:rPr>
                <w:ins w:id="202" w:author="Jason.Xia" w:date="2014-11-07T11:26:00Z"/>
                <w:rFonts w:ascii="Arial" w:hAnsi="Arial" w:cs="Arial"/>
              </w:rPr>
            </w:pPr>
            <w:r w:rsidRPr="00851210">
              <w:rPr>
                <w:rFonts w:ascii="Arial" w:hAnsi="Arial" w:cs="Arial"/>
              </w:rPr>
              <w:t>NBFM (</w:t>
            </w:r>
            <w:r w:rsidR="00EF290F" w:rsidRPr="00851210">
              <w:rPr>
                <w:rFonts w:ascii="Arial" w:hAnsi="Arial" w:cs="Arial"/>
              </w:rPr>
              <w:t>NumBer_ForMat</w:t>
            </w:r>
            <w:r w:rsidR="00562EFD" w:rsidRPr="00851210">
              <w:rPr>
                <w:rFonts w:ascii="Arial" w:hAnsi="Arial" w:cs="Arial"/>
              </w:rPr>
              <w:t>)</w:t>
            </w:r>
            <w:r w:rsidR="009603AC" w:rsidRPr="00851210">
              <w:rPr>
                <w:rFonts w:ascii="Arial" w:hAnsi="Arial" w:cs="Arial"/>
              </w:rPr>
              <w:t>?</w:t>
            </w:r>
          </w:p>
          <w:p w:rsidR="00B357A0" w:rsidRPr="00851210" w:rsidRDefault="00B357A0" w:rsidP="007E62F2">
            <w:pPr>
              <w:pStyle w:val="a9"/>
              <w:rPr>
                <w:rFonts w:ascii="Arial" w:hAnsi="Arial" w:cs="Arial"/>
              </w:rPr>
            </w:pPr>
          </w:p>
        </w:tc>
      </w:tr>
      <w:tr w:rsidR="009603AC" w:rsidRPr="00851210" w:rsidTr="00BF50B6">
        <w:tc>
          <w:tcPr>
            <w:tcW w:w="2660" w:type="dxa"/>
          </w:tcPr>
          <w:p w:rsidR="009603AC" w:rsidRPr="00851210" w:rsidRDefault="009603AC" w:rsidP="007E62F2">
            <w:pPr>
              <w:pStyle w:val="a9"/>
              <w:rPr>
                <w:rFonts w:ascii="Arial" w:hAnsi="Arial" w:cs="Arial"/>
                <w:b/>
              </w:rPr>
            </w:pPr>
            <w:r w:rsidRPr="00851210">
              <w:rPr>
                <w:rFonts w:ascii="Arial" w:hAnsi="Arial" w:cs="Arial"/>
                <w:b/>
              </w:rPr>
              <w:lastRenderedPageBreak/>
              <w:t>RESPONSE FORMAT</w:t>
            </w:r>
          </w:p>
        </w:tc>
        <w:tc>
          <w:tcPr>
            <w:tcW w:w="6237" w:type="dxa"/>
          </w:tcPr>
          <w:p w:rsidR="009603AC" w:rsidRPr="00851210" w:rsidRDefault="009603AC" w:rsidP="007E62F2">
            <w:pPr>
              <w:pStyle w:val="a9"/>
              <w:rPr>
                <w:ins w:id="203" w:author="Jason.Xia" w:date="2014-11-07T11:26:00Z"/>
                <w:rFonts w:ascii="Arial" w:hAnsi="Arial" w:cs="Arial"/>
              </w:rPr>
            </w:pPr>
            <w:r w:rsidRPr="00851210">
              <w:rPr>
                <w:rFonts w:ascii="Arial" w:hAnsi="Arial" w:cs="Arial"/>
              </w:rPr>
              <w:t>NBFM &lt;parameter&gt;</w:t>
            </w:r>
          </w:p>
          <w:p w:rsidR="00B357A0" w:rsidRPr="00851210" w:rsidRDefault="00B357A0" w:rsidP="007E62F2">
            <w:pPr>
              <w:pStyle w:val="a9"/>
              <w:rPr>
                <w:rFonts w:ascii="Arial" w:hAnsi="Arial" w:cs="Arial"/>
              </w:rPr>
            </w:pPr>
          </w:p>
        </w:tc>
      </w:tr>
      <w:tr w:rsidR="009603AC" w:rsidRPr="00851210" w:rsidTr="00BF50B6">
        <w:tc>
          <w:tcPr>
            <w:tcW w:w="2660" w:type="dxa"/>
          </w:tcPr>
          <w:p w:rsidR="009603AC" w:rsidRPr="00851210" w:rsidRDefault="009603AC" w:rsidP="007E62F2">
            <w:pPr>
              <w:pStyle w:val="a9"/>
              <w:rPr>
                <w:rFonts w:ascii="Arial" w:hAnsi="Arial" w:cs="Arial"/>
                <w:b/>
              </w:rPr>
            </w:pPr>
            <w:r w:rsidRPr="00851210">
              <w:rPr>
                <w:rFonts w:ascii="Arial" w:hAnsi="Arial" w:cs="Arial"/>
                <w:b/>
              </w:rPr>
              <w:t>EXAMPLE</w:t>
            </w:r>
          </w:p>
        </w:tc>
        <w:tc>
          <w:tcPr>
            <w:tcW w:w="6237" w:type="dxa"/>
          </w:tcPr>
          <w:p w:rsidR="009603AC" w:rsidRPr="00851210" w:rsidRDefault="009603AC" w:rsidP="009603AC">
            <w:pPr>
              <w:pStyle w:val="a9"/>
              <w:rPr>
                <w:rFonts w:ascii="Arial" w:hAnsi="Arial" w:cs="Arial"/>
              </w:rPr>
            </w:pPr>
            <w:r w:rsidRPr="00851210">
              <w:rPr>
                <w:rFonts w:ascii="Arial" w:hAnsi="Arial" w:cs="Arial"/>
              </w:rPr>
              <w:t xml:space="preserve">Set </w:t>
            </w:r>
            <w:r w:rsidR="00790724" w:rsidRPr="00851210">
              <w:rPr>
                <w:rFonts w:ascii="Arial" w:hAnsi="Arial" w:cs="Arial"/>
              </w:rPr>
              <w:t xml:space="preserve">point </w:t>
            </w:r>
            <w:r w:rsidRPr="00851210">
              <w:rPr>
                <w:rFonts w:ascii="Arial" w:hAnsi="Arial" w:cs="Arial"/>
              </w:rPr>
              <w:t xml:space="preserve">format </w:t>
            </w:r>
            <w:r w:rsidR="00077E40" w:rsidRPr="00851210">
              <w:rPr>
                <w:rFonts w:ascii="Arial" w:hAnsi="Arial" w:cs="Arial"/>
              </w:rPr>
              <w:t>to DOT</w:t>
            </w:r>
            <w:r w:rsidR="00345EC0" w:rsidRPr="00851210">
              <w:rPr>
                <w:rFonts w:ascii="Arial" w:hAnsi="Arial" w:cs="Arial"/>
              </w:rPr>
              <w:t>.</w:t>
            </w:r>
          </w:p>
          <w:p w:rsidR="007E62F2" w:rsidRPr="00851210" w:rsidRDefault="009603AC">
            <w:pPr>
              <w:pStyle w:val="a9"/>
              <w:rPr>
                <w:rFonts w:ascii="Arial" w:hAnsi="Arial" w:cs="Arial"/>
              </w:rPr>
            </w:pPr>
            <w:r w:rsidRPr="00851210">
              <w:rPr>
                <w:rFonts w:ascii="Arial" w:hAnsi="Arial" w:cs="Arial"/>
              </w:rPr>
              <w:t>NBFM PNT,</w:t>
            </w:r>
            <w:r w:rsidR="00FB4727" w:rsidRPr="00851210">
              <w:rPr>
                <w:rFonts w:ascii="Arial" w:hAnsi="Arial" w:cs="Arial"/>
              </w:rPr>
              <w:t xml:space="preserve"> </w:t>
            </w:r>
            <w:r w:rsidRPr="00851210">
              <w:rPr>
                <w:rFonts w:ascii="Arial" w:hAnsi="Arial" w:cs="Arial"/>
              </w:rPr>
              <w:t>DOT</w:t>
            </w:r>
          </w:p>
          <w:p w:rsidR="009603AC" w:rsidRPr="00851210" w:rsidRDefault="009603AC" w:rsidP="009603AC">
            <w:pPr>
              <w:pStyle w:val="a9"/>
              <w:ind w:left="2100" w:firstLine="420"/>
              <w:rPr>
                <w:rFonts w:ascii="Arial" w:hAnsi="Arial" w:cs="Arial"/>
              </w:rPr>
            </w:pPr>
          </w:p>
          <w:p w:rsidR="009603AC" w:rsidRPr="00851210" w:rsidRDefault="009603AC" w:rsidP="009603AC">
            <w:pPr>
              <w:pStyle w:val="a9"/>
              <w:rPr>
                <w:rFonts w:ascii="Arial" w:hAnsi="Arial" w:cs="Arial"/>
              </w:rPr>
            </w:pPr>
            <w:r w:rsidRPr="00851210">
              <w:rPr>
                <w:rFonts w:ascii="Arial" w:hAnsi="Arial" w:cs="Arial"/>
              </w:rPr>
              <w:t xml:space="preserve">Set Separator format </w:t>
            </w:r>
            <w:r w:rsidR="004058ED" w:rsidRPr="00851210">
              <w:rPr>
                <w:rFonts w:ascii="Arial" w:hAnsi="Arial" w:cs="Arial"/>
              </w:rPr>
              <w:t>to</w:t>
            </w:r>
            <w:r w:rsidRPr="00851210">
              <w:rPr>
                <w:rFonts w:ascii="Arial" w:hAnsi="Arial" w:cs="Arial"/>
              </w:rPr>
              <w:t xml:space="preserve"> ON</w:t>
            </w:r>
            <w:r w:rsidR="00C02562" w:rsidRPr="00851210">
              <w:rPr>
                <w:rFonts w:ascii="Arial" w:hAnsi="Arial" w:cs="Arial"/>
              </w:rPr>
              <w:t>.</w:t>
            </w:r>
            <w:r w:rsidRPr="00851210">
              <w:rPr>
                <w:rFonts w:ascii="Arial" w:hAnsi="Arial" w:cs="Arial"/>
              </w:rPr>
              <w:t xml:space="preserve">      </w:t>
            </w:r>
          </w:p>
          <w:p w:rsidR="007E62F2" w:rsidRPr="00851210" w:rsidRDefault="009603AC">
            <w:pPr>
              <w:pStyle w:val="a9"/>
              <w:rPr>
                <w:rFonts w:ascii="Arial" w:hAnsi="Arial" w:cs="Arial"/>
              </w:rPr>
            </w:pPr>
            <w:r w:rsidRPr="00851210">
              <w:rPr>
                <w:rFonts w:ascii="Arial" w:hAnsi="Arial" w:cs="Arial"/>
              </w:rPr>
              <w:t>NBFM SEPT</w:t>
            </w:r>
            <w:r w:rsidR="005328D8" w:rsidRPr="00851210">
              <w:rPr>
                <w:rFonts w:ascii="Arial" w:hAnsi="Arial" w:cs="Arial"/>
              </w:rPr>
              <w:t>,</w:t>
            </w:r>
            <w:r w:rsidRPr="00851210">
              <w:rPr>
                <w:rFonts w:ascii="Arial" w:hAnsi="Arial" w:cs="Arial"/>
              </w:rPr>
              <w:t>ON</w:t>
            </w:r>
          </w:p>
          <w:p w:rsidR="009603AC" w:rsidRPr="00851210" w:rsidRDefault="009603AC" w:rsidP="009603AC">
            <w:pPr>
              <w:pStyle w:val="a9"/>
              <w:rPr>
                <w:rFonts w:ascii="Arial" w:hAnsi="Arial" w:cs="Arial"/>
              </w:rPr>
            </w:pPr>
          </w:p>
          <w:p w:rsidR="009603AC" w:rsidRPr="00851210" w:rsidRDefault="009603AC" w:rsidP="009603AC">
            <w:pPr>
              <w:pStyle w:val="a9"/>
              <w:rPr>
                <w:rFonts w:ascii="Arial" w:hAnsi="Arial" w:cs="Arial"/>
              </w:rPr>
            </w:pPr>
            <w:r w:rsidRPr="00851210">
              <w:rPr>
                <w:rFonts w:ascii="Arial" w:hAnsi="Arial" w:cs="Arial"/>
              </w:rPr>
              <w:t xml:space="preserve">Read </w:t>
            </w:r>
            <w:r w:rsidR="00B609DE" w:rsidRPr="00851210">
              <w:rPr>
                <w:rFonts w:ascii="Arial" w:hAnsi="Arial" w:cs="Arial"/>
              </w:rPr>
              <w:t>number</w:t>
            </w:r>
            <w:r w:rsidRPr="00851210">
              <w:rPr>
                <w:rFonts w:ascii="Arial" w:hAnsi="Arial" w:cs="Arial"/>
              </w:rPr>
              <w:t xml:space="preserve"> format</w:t>
            </w:r>
            <w:r w:rsidR="00C02562" w:rsidRPr="00851210">
              <w:rPr>
                <w:rFonts w:ascii="Arial" w:hAnsi="Arial" w:cs="Arial"/>
              </w:rPr>
              <w:t>.</w:t>
            </w:r>
          </w:p>
          <w:p w:rsidR="009603AC" w:rsidRPr="00851210" w:rsidRDefault="009603AC" w:rsidP="009603AC">
            <w:pPr>
              <w:pStyle w:val="a9"/>
              <w:rPr>
                <w:rFonts w:ascii="Arial" w:hAnsi="Arial" w:cs="Arial"/>
              </w:rPr>
            </w:pPr>
            <w:r w:rsidRPr="00851210">
              <w:rPr>
                <w:rFonts w:ascii="Arial" w:hAnsi="Arial" w:cs="Arial"/>
              </w:rPr>
              <w:t>NBFM?</w:t>
            </w:r>
          </w:p>
          <w:p w:rsidR="009603AC" w:rsidRPr="00851210" w:rsidRDefault="00BF50B6" w:rsidP="009603AC">
            <w:pPr>
              <w:pStyle w:val="a9"/>
              <w:rPr>
                <w:rFonts w:ascii="Arial" w:hAnsi="Arial" w:cs="Arial"/>
              </w:rPr>
            </w:pPr>
            <w:r w:rsidRPr="00851210">
              <w:rPr>
                <w:rFonts w:ascii="Arial" w:hAnsi="Arial" w:cs="Arial"/>
              </w:rPr>
              <w:t>Return</w:t>
            </w:r>
            <w:r w:rsidR="009603AC" w:rsidRPr="00851210">
              <w:rPr>
                <w:rFonts w:ascii="Arial" w:hAnsi="Arial" w:cs="Arial"/>
              </w:rPr>
              <w:t>:</w:t>
            </w:r>
          </w:p>
          <w:p w:rsidR="009603AC" w:rsidRPr="00851210" w:rsidRDefault="009603AC" w:rsidP="009603AC">
            <w:pPr>
              <w:pStyle w:val="a9"/>
              <w:rPr>
                <w:rFonts w:ascii="Arial" w:hAnsi="Arial" w:cs="Arial"/>
              </w:rPr>
            </w:pPr>
            <w:r w:rsidRPr="00851210">
              <w:rPr>
                <w:rFonts w:ascii="Arial" w:hAnsi="Arial" w:cs="Arial"/>
              </w:rPr>
              <w:t>NBFM PNT,</w:t>
            </w:r>
            <w:r w:rsidR="002A15F3" w:rsidRPr="00851210">
              <w:rPr>
                <w:rFonts w:ascii="Arial" w:hAnsi="Arial" w:cs="Arial"/>
              </w:rPr>
              <w:t xml:space="preserve"> </w:t>
            </w:r>
            <w:r w:rsidRPr="00851210">
              <w:rPr>
                <w:rFonts w:ascii="Arial" w:hAnsi="Arial" w:cs="Arial"/>
              </w:rPr>
              <w:t>DOT,</w:t>
            </w:r>
            <w:r w:rsidR="002A15F3" w:rsidRPr="00851210">
              <w:rPr>
                <w:rFonts w:ascii="Arial" w:hAnsi="Arial" w:cs="Arial"/>
              </w:rPr>
              <w:t xml:space="preserve"> </w:t>
            </w:r>
            <w:r w:rsidRPr="00851210">
              <w:rPr>
                <w:rFonts w:ascii="Arial" w:hAnsi="Arial" w:cs="Arial"/>
              </w:rPr>
              <w:t>SEPT,</w:t>
            </w:r>
            <w:r w:rsidR="0059750A" w:rsidRPr="00851210">
              <w:rPr>
                <w:rFonts w:ascii="Arial" w:hAnsi="Arial" w:cs="Arial"/>
              </w:rPr>
              <w:t xml:space="preserve"> </w:t>
            </w:r>
            <w:r w:rsidRPr="00851210">
              <w:rPr>
                <w:rFonts w:ascii="Arial" w:hAnsi="Arial" w:cs="Arial"/>
              </w:rPr>
              <w:t>ON</w:t>
            </w:r>
          </w:p>
        </w:tc>
      </w:tr>
    </w:tbl>
    <w:p w:rsidR="002F2002" w:rsidRPr="00851210" w:rsidRDefault="002F2002" w:rsidP="004876BA">
      <w:pPr>
        <w:pStyle w:val="a9"/>
        <w:rPr>
          <w:rFonts w:ascii="Arial" w:hAnsi="Arial" w:cs="Arial"/>
        </w:rPr>
      </w:pPr>
    </w:p>
    <w:p w:rsidR="004876BA" w:rsidRPr="00851210" w:rsidRDefault="003B3F52" w:rsidP="004876BA">
      <w:pPr>
        <w:pStyle w:val="21"/>
        <w:rPr>
          <w:rFonts w:cs="Arial"/>
        </w:rPr>
      </w:pPr>
      <w:bookmarkStart w:id="204" w:name="_Language_Command"/>
      <w:bookmarkStart w:id="205" w:name="_Toc353436021"/>
      <w:bookmarkStart w:id="206" w:name="_Toc354040531"/>
      <w:bookmarkStart w:id="207" w:name="_Toc422919372"/>
      <w:bookmarkEnd w:id="204"/>
      <w:r w:rsidRPr="00851210">
        <w:rPr>
          <w:rFonts w:cs="Arial"/>
        </w:rPr>
        <w:t xml:space="preserve">Language </w:t>
      </w:r>
      <w:bookmarkEnd w:id="205"/>
      <w:bookmarkEnd w:id="206"/>
      <w:r w:rsidR="00B357A0" w:rsidRPr="00851210">
        <w:rPr>
          <w:rFonts w:cs="Arial"/>
        </w:rPr>
        <w:t>Command</w:t>
      </w:r>
      <w:bookmarkEnd w:id="207"/>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874878" w:rsidRPr="00851210" w:rsidTr="00BF50B6">
        <w:tc>
          <w:tcPr>
            <w:tcW w:w="2660" w:type="dxa"/>
          </w:tcPr>
          <w:p w:rsidR="00874878" w:rsidRPr="00851210" w:rsidRDefault="00874878" w:rsidP="007E62F2">
            <w:pPr>
              <w:pStyle w:val="a9"/>
              <w:rPr>
                <w:rFonts w:ascii="Arial" w:hAnsi="Arial" w:cs="Arial"/>
                <w:b/>
              </w:rPr>
            </w:pPr>
            <w:r w:rsidRPr="00851210">
              <w:rPr>
                <w:rFonts w:ascii="Arial" w:hAnsi="Arial" w:cs="Arial"/>
                <w:b/>
              </w:rPr>
              <w:t>DESCRIPTION</w:t>
            </w:r>
          </w:p>
        </w:tc>
        <w:tc>
          <w:tcPr>
            <w:tcW w:w="6237" w:type="dxa"/>
          </w:tcPr>
          <w:p w:rsidR="00874878" w:rsidRPr="00851210" w:rsidRDefault="00874878" w:rsidP="007E62F2">
            <w:pPr>
              <w:pStyle w:val="a9"/>
              <w:rPr>
                <w:rFonts w:ascii="Arial" w:hAnsi="Arial" w:cs="Arial"/>
              </w:rPr>
            </w:pPr>
            <w:r w:rsidRPr="00851210">
              <w:rPr>
                <w:rFonts w:ascii="Arial" w:hAnsi="Arial" w:cs="Arial"/>
              </w:rPr>
              <w:t>Set</w:t>
            </w:r>
            <w:r w:rsidR="00833CFF" w:rsidRPr="00851210">
              <w:rPr>
                <w:rFonts w:ascii="Arial" w:hAnsi="Arial" w:cs="Arial"/>
              </w:rPr>
              <w:t>s</w:t>
            </w:r>
            <w:r w:rsidR="00345EC0" w:rsidRPr="00851210">
              <w:rPr>
                <w:rFonts w:ascii="Arial" w:hAnsi="Arial" w:cs="Arial"/>
              </w:rPr>
              <w:t xml:space="preserve"> or get</w:t>
            </w:r>
            <w:r w:rsidR="00833CFF" w:rsidRPr="00851210">
              <w:rPr>
                <w:rFonts w:ascii="Arial" w:hAnsi="Arial" w:cs="Arial"/>
              </w:rPr>
              <w:t>s</w:t>
            </w:r>
            <w:r w:rsidRPr="00851210">
              <w:rPr>
                <w:rFonts w:ascii="Arial" w:hAnsi="Arial" w:cs="Arial"/>
              </w:rPr>
              <w:t xml:space="preserve"> system language</w:t>
            </w:r>
            <w:r w:rsidR="003D0E5D" w:rsidRPr="00851210">
              <w:rPr>
                <w:rFonts w:ascii="Arial" w:hAnsi="Arial" w:cs="Arial"/>
              </w:rPr>
              <w:t>.</w:t>
            </w:r>
          </w:p>
          <w:p w:rsidR="00B357A0" w:rsidRPr="00851210" w:rsidRDefault="00B357A0" w:rsidP="007E62F2">
            <w:pPr>
              <w:pStyle w:val="a9"/>
              <w:rPr>
                <w:rFonts w:ascii="Arial" w:hAnsi="Arial" w:cs="Arial"/>
              </w:rPr>
            </w:pPr>
          </w:p>
        </w:tc>
      </w:tr>
      <w:tr w:rsidR="00874878" w:rsidRPr="00851210" w:rsidTr="00BF50B6">
        <w:tc>
          <w:tcPr>
            <w:tcW w:w="2660" w:type="dxa"/>
          </w:tcPr>
          <w:p w:rsidR="00874878" w:rsidRPr="00851210" w:rsidRDefault="00874878" w:rsidP="007E62F2">
            <w:pPr>
              <w:pStyle w:val="a9"/>
              <w:rPr>
                <w:rFonts w:ascii="Arial" w:hAnsi="Arial" w:cs="Arial"/>
                <w:b/>
              </w:rPr>
            </w:pPr>
            <w:r w:rsidRPr="00851210">
              <w:rPr>
                <w:rFonts w:ascii="Arial" w:hAnsi="Arial" w:cs="Arial"/>
                <w:b/>
              </w:rPr>
              <w:t xml:space="preserve">COMMAND SYNTAX  </w:t>
            </w:r>
          </w:p>
        </w:tc>
        <w:tc>
          <w:tcPr>
            <w:tcW w:w="6237" w:type="dxa"/>
          </w:tcPr>
          <w:p w:rsidR="00874878" w:rsidRPr="00851210" w:rsidRDefault="00874878" w:rsidP="00874878">
            <w:pPr>
              <w:rPr>
                <w:rFonts w:ascii="Arial" w:hAnsi="Arial" w:cs="Arial"/>
              </w:rPr>
            </w:pPr>
            <w:r w:rsidRPr="00851210">
              <w:rPr>
                <w:rFonts w:ascii="Arial" w:hAnsi="Arial" w:cs="Arial"/>
              </w:rPr>
              <w:t>LAGG</w:t>
            </w:r>
            <w:r w:rsidR="00F47B6D" w:rsidRPr="00851210">
              <w:rPr>
                <w:rFonts w:ascii="Arial" w:hAnsi="Arial" w:cs="Arial"/>
              </w:rPr>
              <w:t>(LAnGuaGe)</w:t>
            </w:r>
            <w:r w:rsidRPr="00851210">
              <w:rPr>
                <w:rFonts w:ascii="Arial" w:hAnsi="Arial" w:cs="Arial"/>
              </w:rPr>
              <w:t xml:space="preserve"> &lt;parameter&gt;</w:t>
            </w:r>
          </w:p>
          <w:p w:rsidR="00874878" w:rsidRPr="00851210" w:rsidRDefault="00874878" w:rsidP="00874878">
            <w:pPr>
              <w:pStyle w:val="a9"/>
              <w:rPr>
                <w:ins w:id="208" w:author="Jason.Xia" w:date="2014-11-07T11:26:00Z"/>
                <w:rFonts w:ascii="Arial" w:hAnsi="Arial" w:cs="Arial"/>
              </w:rPr>
            </w:pPr>
            <w:r w:rsidRPr="00851210">
              <w:rPr>
                <w:rFonts w:ascii="Arial" w:hAnsi="Arial" w:cs="Arial"/>
              </w:rPr>
              <w:t>&lt;parameter&gt;:={EN,</w:t>
            </w:r>
            <w:r w:rsidR="0093005A" w:rsidRPr="00851210">
              <w:rPr>
                <w:rFonts w:ascii="Arial" w:hAnsi="Arial" w:cs="Arial"/>
              </w:rPr>
              <w:t xml:space="preserve"> </w:t>
            </w:r>
            <w:r w:rsidRPr="00851210">
              <w:rPr>
                <w:rFonts w:ascii="Arial" w:hAnsi="Arial" w:cs="Arial"/>
              </w:rPr>
              <w:t>CH</w:t>
            </w:r>
            <w:r w:rsidR="002D4E3C" w:rsidRPr="00851210">
              <w:rPr>
                <w:rFonts w:ascii="Arial" w:hAnsi="Arial" w:cs="Arial"/>
              </w:rPr>
              <w:t>,</w:t>
            </w:r>
            <w:r w:rsidR="0093005A" w:rsidRPr="00851210">
              <w:rPr>
                <w:rFonts w:ascii="Arial" w:hAnsi="Arial" w:cs="Arial"/>
              </w:rPr>
              <w:t xml:space="preserve"> </w:t>
            </w:r>
            <w:r w:rsidR="00452D96" w:rsidRPr="00851210">
              <w:rPr>
                <w:rFonts w:ascii="Arial" w:hAnsi="Arial" w:cs="Arial"/>
              </w:rPr>
              <w:t>RU</w:t>
            </w:r>
            <w:r w:rsidRPr="00851210">
              <w:rPr>
                <w:rFonts w:ascii="Arial" w:hAnsi="Arial" w:cs="Arial"/>
              </w:rPr>
              <w:t>}</w:t>
            </w:r>
          </w:p>
          <w:p w:rsidR="00B357A0" w:rsidRPr="00851210" w:rsidRDefault="00B357A0" w:rsidP="00874878">
            <w:pPr>
              <w:pStyle w:val="a9"/>
              <w:rPr>
                <w:rFonts w:ascii="Arial" w:hAnsi="Arial" w:cs="Arial"/>
              </w:rPr>
            </w:pPr>
          </w:p>
        </w:tc>
      </w:tr>
      <w:tr w:rsidR="00874878" w:rsidRPr="00851210" w:rsidTr="00BF50B6">
        <w:tc>
          <w:tcPr>
            <w:tcW w:w="2660" w:type="dxa"/>
          </w:tcPr>
          <w:p w:rsidR="00874878" w:rsidRPr="00851210" w:rsidRDefault="00874878" w:rsidP="007E62F2">
            <w:pPr>
              <w:pStyle w:val="a9"/>
              <w:rPr>
                <w:rFonts w:ascii="Arial" w:hAnsi="Arial" w:cs="Arial"/>
                <w:b/>
              </w:rPr>
            </w:pPr>
            <w:r w:rsidRPr="00851210">
              <w:rPr>
                <w:rFonts w:ascii="Arial" w:hAnsi="Arial" w:cs="Arial"/>
                <w:b/>
              </w:rPr>
              <w:t>QUERY SYNTAX</w:t>
            </w:r>
          </w:p>
        </w:tc>
        <w:tc>
          <w:tcPr>
            <w:tcW w:w="6237" w:type="dxa"/>
          </w:tcPr>
          <w:p w:rsidR="00874878" w:rsidRPr="00851210" w:rsidRDefault="004B0E01" w:rsidP="007E62F2">
            <w:pPr>
              <w:pStyle w:val="a9"/>
              <w:rPr>
                <w:ins w:id="209" w:author="Jason.Xia" w:date="2014-11-07T11:26:00Z"/>
                <w:rFonts w:ascii="Arial" w:hAnsi="Arial" w:cs="Arial"/>
              </w:rPr>
            </w:pPr>
            <w:r w:rsidRPr="00851210">
              <w:rPr>
                <w:rFonts w:ascii="Arial" w:hAnsi="Arial" w:cs="Arial"/>
              </w:rPr>
              <w:t>LAGG (</w:t>
            </w:r>
            <w:r w:rsidR="00365523" w:rsidRPr="00851210">
              <w:rPr>
                <w:rFonts w:ascii="Arial" w:hAnsi="Arial" w:cs="Arial"/>
              </w:rPr>
              <w:t>LAnGuaGe)</w:t>
            </w:r>
            <w:r w:rsidR="00874878" w:rsidRPr="00851210">
              <w:rPr>
                <w:rFonts w:ascii="Arial" w:hAnsi="Arial" w:cs="Arial"/>
              </w:rPr>
              <w:t>?</w:t>
            </w:r>
          </w:p>
          <w:p w:rsidR="00B357A0" w:rsidRPr="00851210" w:rsidRDefault="00B357A0" w:rsidP="007E62F2">
            <w:pPr>
              <w:pStyle w:val="a9"/>
              <w:rPr>
                <w:rFonts w:ascii="Arial" w:hAnsi="Arial" w:cs="Arial"/>
              </w:rPr>
            </w:pPr>
          </w:p>
        </w:tc>
      </w:tr>
      <w:tr w:rsidR="00874878" w:rsidRPr="00851210" w:rsidTr="00BF50B6">
        <w:tc>
          <w:tcPr>
            <w:tcW w:w="2660" w:type="dxa"/>
          </w:tcPr>
          <w:p w:rsidR="00874878" w:rsidRPr="00851210" w:rsidRDefault="00874878" w:rsidP="007E62F2">
            <w:pPr>
              <w:pStyle w:val="a9"/>
              <w:rPr>
                <w:rFonts w:ascii="Arial" w:hAnsi="Arial" w:cs="Arial"/>
                <w:b/>
              </w:rPr>
            </w:pPr>
            <w:r w:rsidRPr="00851210">
              <w:rPr>
                <w:rFonts w:ascii="Arial" w:hAnsi="Arial" w:cs="Arial"/>
                <w:b/>
              </w:rPr>
              <w:t>RESPONSE FORMAT</w:t>
            </w:r>
          </w:p>
        </w:tc>
        <w:tc>
          <w:tcPr>
            <w:tcW w:w="6237" w:type="dxa"/>
          </w:tcPr>
          <w:p w:rsidR="00874878" w:rsidRPr="00851210" w:rsidRDefault="00874878" w:rsidP="007E62F2">
            <w:pPr>
              <w:pStyle w:val="a9"/>
              <w:rPr>
                <w:ins w:id="210" w:author="Jason.Xia" w:date="2014-11-07T11:26:00Z"/>
                <w:rFonts w:ascii="Arial" w:hAnsi="Arial" w:cs="Arial"/>
              </w:rPr>
            </w:pPr>
            <w:r w:rsidRPr="00851210">
              <w:rPr>
                <w:rFonts w:ascii="Arial" w:hAnsi="Arial" w:cs="Arial"/>
              </w:rPr>
              <w:t>LAGG &lt;parameter&gt;</w:t>
            </w:r>
          </w:p>
          <w:p w:rsidR="00B357A0" w:rsidRPr="00851210" w:rsidRDefault="00B357A0" w:rsidP="007E62F2">
            <w:pPr>
              <w:pStyle w:val="a9"/>
              <w:rPr>
                <w:rFonts w:ascii="Arial" w:hAnsi="Arial" w:cs="Arial"/>
              </w:rPr>
            </w:pPr>
          </w:p>
        </w:tc>
      </w:tr>
      <w:tr w:rsidR="00874878" w:rsidRPr="00851210" w:rsidTr="00BF50B6">
        <w:tc>
          <w:tcPr>
            <w:tcW w:w="2660" w:type="dxa"/>
          </w:tcPr>
          <w:p w:rsidR="00874878" w:rsidRPr="00851210" w:rsidRDefault="00874878" w:rsidP="007E62F2">
            <w:pPr>
              <w:pStyle w:val="a9"/>
              <w:rPr>
                <w:rFonts w:ascii="Arial" w:hAnsi="Arial" w:cs="Arial"/>
                <w:b/>
              </w:rPr>
            </w:pPr>
            <w:r w:rsidRPr="00851210">
              <w:rPr>
                <w:rFonts w:ascii="Arial" w:hAnsi="Arial" w:cs="Arial"/>
                <w:b/>
              </w:rPr>
              <w:t>EXAMPLE</w:t>
            </w:r>
          </w:p>
        </w:tc>
        <w:tc>
          <w:tcPr>
            <w:tcW w:w="6237" w:type="dxa"/>
          </w:tcPr>
          <w:p w:rsidR="00874878" w:rsidRPr="00851210" w:rsidRDefault="00874878" w:rsidP="00874878">
            <w:pPr>
              <w:pStyle w:val="a9"/>
              <w:rPr>
                <w:rFonts w:ascii="Arial" w:hAnsi="Arial" w:cs="Arial"/>
              </w:rPr>
            </w:pPr>
            <w:r w:rsidRPr="00851210">
              <w:rPr>
                <w:rFonts w:ascii="Arial" w:hAnsi="Arial" w:cs="Arial"/>
              </w:rPr>
              <w:t xml:space="preserve">Set language </w:t>
            </w:r>
            <w:r w:rsidR="00E942B9" w:rsidRPr="00851210">
              <w:rPr>
                <w:rFonts w:ascii="Arial" w:hAnsi="Arial" w:cs="Arial"/>
              </w:rPr>
              <w:t>to</w:t>
            </w:r>
            <w:r w:rsidRPr="00851210">
              <w:rPr>
                <w:rFonts w:ascii="Arial" w:hAnsi="Arial" w:cs="Arial"/>
              </w:rPr>
              <w:t xml:space="preserve"> English</w:t>
            </w:r>
            <w:ins w:id="211" w:author="RD-TE-袁蓉" w:date="2015-06-06T10:04:00Z">
              <w:r w:rsidR="00C02562" w:rsidRPr="00851210">
                <w:rPr>
                  <w:rFonts w:ascii="Arial" w:hAnsi="Arial" w:cs="Arial"/>
                </w:rPr>
                <w:t>.</w:t>
              </w:r>
            </w:ins>
          </w:p>
          <w:p w:rsidR="007E62F2" w:rsidRPr="00851210" w:rsidRDefault="00874878">
            <w:pPr>
              <w:pStyle w:val="a9"/>
              <w:rPr>
                <w:rFonts w:ascii="Arial" w:hAnsi="Arial" w:cs="Arial"/>
              </w:rPr>
            </w:pPr>
            <w:r w:rsidRPr="00851210">
              <w:rPr>
                <w:rFonts w:ascii="Arial" w:hAnsi="Arial" w:cs="Arial"/>
              </w:rPr>
              <w:t>LAGG EN</w:t>
            </w:r>
          </w:p>
          <w:p w:rsidR="007E62F2" w:rsidRPr="00851210" w:rsidRDefault="007E62F2">
            <w:pPr>
              <w:pStyle w:val="a9"/>
              <w:rPr>
                <w:rFonts w:ascii="Arial" w:hAnsi="Arial" w:cs="Arial"/>
              </w:rPr>
            </w:pPr>
          </w:p>
          <w:p w:rsidR="00874878" w:rsidRPr="00851210" w:rsidRDefault="00874878" w:rsidP="00874878">
            <w:pPr>
              <w:pStyle w:val="a9"/>
              <w:rPr>
                <w:rFonts w:ascii="Arial" w:hAnsi="Arial" w:cs="Arial"/>
              </w:rPr>
            </w:pPr>
            <w:r w:rsidRPr="00851210">
              <w:rPr>
                <w:rFonts w:ascii="Arial" w:hAnsi="Arial" w:cs="Arial"/>
              </w:rPr>
              <w:t>Read language</w:t>
            </w:r>
          </w:p>
          <w:p w:rsidR="007E62F2" w:rsidRPr="00851210" w:rsidRDefault="00874878">
            <w:pPr>
              <w:pStyle w:val="a9"/>
              <w:rPr>
                <w:rFonts w:ascii="Arial" w:hAnsi="Arial" w:cs="Arial"/>
              </w:rPr>
            </w:pPr>
            <w:r w:rsidRPr="00851210">
              <w:rPr>
                <w:rFonts w:ascii="Arial" w:hAnsi="Arial" w:cs="Arial"/>
              </w:rPr>
              <w:t>LAGG?</w:t>
            </w:r>
          </w:p>
          <w:p w:rsidR="007E62F2" w:rsidRPr="00851210" w:rsidRDefault="00874878">
            <w:pPr>
              <w:pStyle w:val="a9"/>
              <w:rPr>
                <w:rFonts w:ascii="Arial" w:hAnsi="Arial" w:cs="Arial"/>
              </w:rPr>
            </w:pPr>
            <w:r w:rsidRPr="00851210">
              <w:rPr>
                <w:rFonts w:ascii="Arial" w:hAnsi="Arial" w:cs="Arial"/>
              </w:rPr>
              <w:t>Return:</w:t>
            </w:r>
          </w:p>
          <w:p w:rsidR="00874878" w:rsidRPr="00851210" w:rsidRDefault="00874878" w:rsidP="007E62F2">
            <w:pPr>
              <w:pStyle w:val="a9"/>
              <w:rPr>
                <w:rFonts w:ascii="Arial" w:hAnsi="Arial" w:cs="Arial"/>
              </w:rPr>
            </w:pPr>
            <w:r w:rsidRPr="00851210">
              <w:rPr>
                <w:rFonts w:ascii="Arial" w:hAnsi="Arial" w:cs="Arial"/>
              </w:rPr>
              <w:t>LAGG EN</w:t>
            </w:r>
          </w:p>
        </w:tc>
      </w:tr>
    </w:tbl>
    <w:p w:rsidR="00AE04F8" w:rsidRPr="00851210" w:rsidRDefault="00AE04F8" w:rsidP="00AE04F8">
      <w:pPr>
        <w:pStyle w:val="a9"/>
        <w:rPr>
          <w:rFonts w:ascii="Arial" w:hAnsi="Arial" w:cs="Arial"/>
        </w:rPr>
      </w:pPr>
      <w:r w:rsidRPr="00851210">
        <w:rPr>
          <w:rFonts w:ascii="Arial" w:hAnsi="Arial" w:cs="Arial"/>
        </w:rPr>
        <w:t>N</w:t>
      </w:r>
      <w:r w:rsidR="009A5C91" w:rsidRPr="00851210">
        <w:rPr>
          <w:rFonts w:ascii="Arial" w:hAnsi="Arial" w:cs="Arial"/>
        </w:rPr>
        <w:t>ote</w:t>
      </w:r>
      <w:r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4"/>
        <w:gridCol w:w="1417"/>
        <w:gridCol w:w="1418"/>
        <w:gridCol w:w="1418"/>
        <w:gridCol w:w="1304"/>
      </w:tblGrid>
      <w:tr w:rsidR="00B10972" w:rsidRPr="00851210" w:rsidTr="00F012FF">
        <w:trPr>
          <w:trHeight w:val="285"/>
        </w:trPr>
        <w:tc>
          <w:tcPr>
            <w:tcW w:w="2704" w:type="dxa"/>
            <w:shd w:val="clear" w:color="auto" w:fill="auto"/>
            <w:noWrap/>
            <w:vAlign w:val="center"/>
          </w:tcPr>
          <w:p w:rsidR="00B10972" w:rsidRPr="00851210" w:rsidRDefault="00B10972" w:rsidP="00711813">
            <w:pPr>
              <w:pStyle w:val="a9"/>
              <w:rPr>
                <w:rFonts w:ascii="Arial" w:hAnsi="Arial" w:cs="Arial"/>
              </w:rPr>
            </w:pPr>
            <w:r w:rsidRPr="00851210">
              <w:rPr>
                <w:rFonts w:ascii="Arial" w:hAnsi="Arial" w:cs="Arial"/>
              </w:rPr>
              <w:t>Parameter/command</w:t>
            </w:r>
          </w:p>
        </w:tc>
        <w:tc>
          <w:tcPr>
            <w:tcW w:w="1417" w:type="dxa"/>
            <w:vAlign w:val="center"/>
          </w:tcPr>
          <w:p w:rsidR="00B10972" w:rsidRPr="00851210" w:rsidRDefault="00B10972" w:rsidP="00711813">
            <w:pPr>
              <w:pStyle w:val="a9"/>
              <w:rPr>
                <w:rFonts w:ascii="Arial" w:hAnsi="Arial" w:cs="Arial"/>
              </w:rPr>
            </w:pPr>
            <w:r w:rsidRPr="00851210">
              <w:rPr>
                <w:rFonts w:ascii="Arial" w:hAnsi="Arial" w:cs="Arial"/>
              </w:rPr>
              <w:t>SDG800</w:t>
            </w:r>
          </w:p>
        </w:tc>
        <w:tc>
          <w:tcPr>
            <w:tcW w:w="1418" w:type="dxa"/>
            <w:vAlign w:val="center"/>
          </w:tcPr>
          <w:p w:rsidR="00B10972" w:rsidRPr="00851210" w:rsidRDefault="00B10972" w:rsidP="00711813">
            <w:pPr>
              <w:pStyle w:val="a9"/>
              <w:rPr>
                <w:rFonts w:ascii="Arial" w:hAnsi="Arial" w:cs="Arial"/>
              </w:rPr>
            </w:pPr>
            <w:r w:rsidRPr="00851210">
              <w:rPr>
                <w:rFonts w:ascii="Arial" w:hAnsi="Arial" w:cs="Arial"/>
              </w:rPr>
              <w:t>SDG1000</w:t>
            </w:r>
          </w:p>
        </w:tc>
        <w:tc>
          <w:tcPr>
            <w:tcW w:w="1418" w:type="dxa"/>
            <w:shd w:val="clear" w:color="auto" w:fill="auto"/>
            <w:noWrap/>
            <w:vAlign w:val="center"/>
          </w:tcPr>
          <w:p w:rsidR="00B10972" w:rsidRPr="00851210" w:rsidRDefault="00B10972" w:rsidP="00711813">
            <w:pPr>
              <w:pStyle w:val="a9"/>
              <w:rPr>
                <w:rFonts w:ascii="Arial" w:hAnsi="Arial" w:cs="Arial"/>
              </w:rPr>
            </w:pPr>
            <w:r w:rsidRPr="00851210">
              <w:rPr>
                <w:rFonts w:ascii="Arial" w:hAnsi="Arial" w:cs="Arial"/>
              </w:rPr>
              <w:t>SDG2000X</w:t>
            </w:r>
          </w:p>
        </w:tc>
        <w:tc>
          <w:tcPr>
            <w:tcW w:w="1304" w:type="dxa"/>
            <w:shd w:val="clear" w:color="auto" w:fill="auto"/>
            <w:vAlign w:val="center"/>
          </w:tcPr>
          <w:p w:rsidR="00B10972" w:rsidRPr="00851210" w:rsidRDefault="00B10972" w:rsidP="00711813">
            <w:pPr>
              <w:pStyle w:val="a9"/>
              <w:rPr>
                <w:rFonts w:ascii="Arial" w:hAnsi="Arial" w:cs="Arial"/>
              </w:rPr>
            </w:pPr>
            <w:r w:rsidRPr="00851210">
              <w:rPr>
                <w:rFonts w:ascii="Arial" w:hAnsi="Arial" w:cs="Arial"/>
              </w:rPr>
              <w:t>SDG5000</w:t>
            </w:r>
          </w:p>
        </w:tc>
      </w:tr>
      <w:tr w:rsidR="00B10972" w:rsidRPr="00851210" w:rsidTr="00F012FF">
        <w:trPr>
          <w:trHeight w:val="285"/>
        </w:trPr>
        <w:tc>
          <w:tcPr>
            <w:tcW w:w="2704" w:type="dxa"/>
            <w:shd w:val="clear" w:color="auto" w:fill="auto"/>
            <w:noWrap/>
            <w:vAlign w:val="center"/>
          </w:tcPr>
          <w:p w:rsidR="00B10972" w:rsidRPr="00851210" w:rsidRDefault="00B10972" w:rsidP="00881AC1">
            <w:pPr>
              <w:pStyle w:val="a9"/>
              <w:rPr>
                <w:rFonts w:ascii="Arial" w:hAnsi="Arial" w:cs="Arial"/>
              </w:rPr>
            </w:pPr>
            <w:r w:rsidRPr="00851210">
              <w:rPr>
                <w:rFonts w:ascii="Arial" w:hAnsi="Arial" w:cs="Arial"/>
              </w:rPr>
              <w:t>RU</w:t>
            </w:r>
          </w:p>
        </w:tc>
        <w:tc>
          <w:tcPr>
            <w:tcW w:w="1417" w:type="dxa"/>
            <w:vAlign w:val="center"/>
          </w:tcPr>
          <w:p w:rsidR="00B10972" w:rsidRPr="00851210" w:rsidRDefault="00B10972" w:rsidP="00711813">
            <w:pPr>
              <w:pStyle w:val="a9"/>
              <w:rPr>
                <w:rFonts w:ascii="Arial" w:hAnsi="Arial" w:cs="Arial"/>
              </w:rPr>
            </w:pPr>
            <w:r w:rsidRPr="00851210">
              <w:rPr>
                <w:rFonts w:ascii="Arial" w:hAnsi="Arial" w:cs="Arial"/>
              </w:rPr>
              <w:t>no</w:t>
            </w:r>
          </w:p>
        </w:tc>
        <w:tc>
          <w:tcPr>
            <w:tcW w:w="1418" w:type="dxa"/>
            <w:vAlign w:val="center"/>
          </w:tcPr>
          <w:p w:rsidR="00B10972" w:rsidRPr="00851210" w:rsidRDefault="00B10972" w:rsidP="00711813">
            <w:pPr>
              <w:pStyle w:val="a9"/>
              <w:rPr>
                <w:rFonts w:ascii="Arial" w:hAnsi="Arial" w:cs="Arial"/>
              </w:rPr>
            </w:pPr>
            <w:r w:rsidRPr="00851210">
              <w:rPr>
                <w:rFonts w:ascii="Arial" w:hAnsi="Arial" w:cs="Arial"/>
              </w:rPr>
              <w:t>yes</w:t>
            </w:r>
          </w:p>
        </w:tc>
        <w:tc>
          <w:tcPr>
            <w:tcW w:w="1418" w:type="dxa"/>
            <w:shd w:val="clear" w:color="auto" w:fill="auto"/>
            <w:noWrap/>
            <w:vAlign w:val="center"/>
          </w:tcPr>
          <w:p w:rsidR="00B10972" w:rsidRPr="00851210" w:rsidRDefault="00B10972" w:rsidP="00711813">
            <w:pPr>
              <w:pStyle w:val="a9"/>
              <w:rPr>
                <w:rFonts w:ascii="Arial" w:hAnsi="Arial" w:cs="Arial"/>
              </w:rPr>
            </w:pPr>
            <w:r w:rsidRPr="00851210">
              <w:rPr>
                <w:rFonts w:ascii="Arial" w:hAnsi="Arial" w:cs="Arial"/>
              </w:rPr>
              <w:t>no</w:t>
            </w:r>
          </w:p>
        </w:tc>
        <w:tc>
          <w:tcPr>
            <w:tcW w:w="1304" w:type="dxa"/>
            <w:shd w:val="clear" w:color="auto" w:fill="auto"/>
            <w:vAlign w:val="center"/>
          </w:tcPr>
          <w:p w:rsidR="00B10972" w:rsidRPr="00851210" w:rsidRDefault="00B10972" w:rsidP="00711813">
            <w:pPr>
              <w:pStyle w:val="a9"/>
              <w:rPr>
                <w:rFonts w:ascii="Arial" w:hAnsi="Arial" w:cs="Arial"/>
              </w:rPr>
            </w:pPr>
            <w:r w:rsidRPr="00851210">
              <w:rPr>
                <w:rFonts w:ascii="Arial" w:hAnsi="Arial" w:cs="Arial"/>
              </w:rPr>
              <w:t>no</w:t>
            </w:r>
          </w:p>
        </w:tc>
      </w:tr>
    </w:tbl>
    <w:p w:rsidR="00B357A0" w:rsidRPr="00851210" w:rsidRDefault="00B357A0" w:rsidP="004876BA">
      <w:pPr>
        <w:pStyle w:val="a9"/>
        <w:rPr>
          <w:rFonts w:ascii="Arial" w:hAnsi="Arial" w:cs="Arial"/>
        </w:rPr>
      </w:pPr>
    </w:p>
    <w:p w:rsidR="004876BA" w:rsidRPr="00851210" w:rsidRDefault="003B3F52" w:rsidP="004876BA">
      <w:pPr>
        <w:pStyle w:val="21"/>
        <w:rPr>
          <w:rFonts w:cs="Arial"/>
        </w:rPr>
      </w:pPr>
      <w:bookmarkStart w:id="212" w:name="_Configuration_Command"/>
      <w:bookmarkStart w:id="213" w:name="_Toc314320165"/>
      <w:bookmarkStart w:id="214" w:name="_Toc353436022"/>
      <w:bookmarkStart w:id="215" w:name="_Toc354040532"/>
      <w:bookmarkStart w:id="216" w:name="_Toc422919373"/>
      <w:bookmarkEnd w:id="212"/>
      <w:r w:rsidRPr="00851210">
        <w:rPr>
          <w:rFonts w:cs="Arial"/>
        </w:rPr>
        <w:t>Configuration Command</w:t>
      </w:r>
      <w:bookmarkEnd w:id="213"/>
      <w:bookmarkEnd w:id="214"/>
      <w:bookmarkEnd w:id="215"/>
      <w:bookmarkEnd w:id="216"/>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4A4604" w:rsidRPr="00851210" w:rsidTr="00BF50B6">
        <w:tc>
          <w:tcPr>
            <w:tcW w:w="2660" w:type="dxa"/>
          </w:tcPr>
          <w:p w:rsidR="004A4604" w:rsidRPr="00851210" w:rsidRDefault="004A4604" w:rsidP="007E62F2">
            <w:pPr>
              <w:pStyle w:val="a9"/>
              <w:rPr>
                <w:rFonts w:ascii="Arial" w:hAnsi="Arial" w:cs="Arial"/>
                <w:b/>
              </w:rPr>
            </w:pPr>
            <w:r w:rsidRPr="00851210">
              <w:rPr>
                <w:rFonts w:ascii="Arial" w:hAnsi="Arial" w:cs="Arial"/>
                <w:b/>
              </w:rPr>
              <w:t>DESCRIPTION</w:t>
            </w:r>
          </w:p>
        </w:tc>
        <w:tc>
          <w:tcPr>
            <w:tcW w:w="6237" w:type="dxa"/>
          </w:tcPr>
          <w:p w:rsidR="004A4604" w:rsidRPr="00851210" w:rsidRDefault="00637024" w:rsidP="007E62F2">
            <w:pPr>
              <w:pStyle w:val="a9"/>
              <w:rPr>
                <w:rFonts w:ascii="Arial" w:hAnsi="Arial" w:cs="Arial"/>
              </w:rPr>
            </w:pPr>
            <w:r w:rsidRPr="00851210">
              <w:rPr>
                <w:rFonts w:ascii="Arial" w:hAnsi="Arial" w:cs="Arial"/>
              </w:rPr>
              <w:t>Set</w:t>
            </w:r>
            <w:r w:rsidR="004403A9" w:rsidRPr="00851210">
              <w:rPr>
                <w:rFonts w:ascii="Arial" w:hAnsi="Arial" w:cs="Arial"/>
              </w:rPr>
              <w:t>s or gets</w:t>
            </w:r>
            <w:r w:rsidRPr="00851210">
              <w:rPr>
                <w:rFonts w:ascii="Arial" w:hAnsi="Arial" w:cs="Arial"/>
              </w:rPr>
              <w:t xml:space="preserve"> the power-on system setting.</w:t>
            </w:r>
            <w:r w:rsidR="004A4604" w:rsidRPr="00851210">
              <w:rPr>
                <w:rFonts w:ascii="Arial" w:hAnsi="Arial" w:cs="Arial"/>
              </w:rPr>
              <w:t>.</w:t>
            </w:r>
          </w:p>
          <w:p w:rsidR="00B357A0" w:rsidRPr="00851210" w:rsidRDefault="00B357A0" w:rsidP="007E62F2">
            <w:pPr>
              <w:pStyle w:val="a9"/>
              <w:rPr>
                <w:rFonts w:ascii="Arial" w:hAnsi="Arial" w:cs="Arial"/>
              </w:rPr>
            </w:pPr>
          </w:p>
        </w:tc>
      </w:tr>
      <w:tr w:rsidR="004A4604" w:rsidRPr="00851210" w:rsidTr="00BF50B6">
        <w:tc>
          <w:tcPr>
            <w:tcW w:w="2660" w:type="dxa"/>
          </w:tcPr>
          <w:p w:rsidR="004A4604" w:rsidRPr="00851210" w:rsidRDefault="004A4604" w:rsidP="007E62F2">
            <w:pPr>
              <w:pStyle w:val="a9"/>
              <w:rPr>
                <w:rFonts w:ascii="Arial" w:hAnsi="Arial" w:cs="Arial"/>
                <w:b/>
              </w:rPr>
            </w:pPr>
            <w:r w:rsidRPr="00851210">
              <w:rPr>
                <w:rFonts w:ascii="Arial" w:hAnsi="Arial" w:cs="Arial"/>
                <w:b/>
              </w:rPr>
              <w:t xml:space="preserve">COMMAND SYNTAX  </w:t>
            </w:r>
          </w:p>
        </w:tc>
        <w:tc>
          <w:tcPr>
            <w:tcW w:w="6237" w:type="dxa"/>
          </w:tcPr>
          <w:p w:rsidR="004A4604" w:rsidRPr="00851210" w:rsidRDefault="00C665A7" w:rsidP="004A4604">
            <w:pPr>
              <w:pStyle w:val="a9"/>
              <w:rPr>
                <w:rFonts w:ascii="Arial" w:hAnsi="Arial" w:cs="Arial"/>
              </w:rPr>
            </w:pPr>
            <w:r w:rsidRPr="00851210">
              <w:rPr>
                <w:rFonts w:ascii="Arial" w:hAnsi="Arial" w:cs="Arial"/>
              </w:rPr>
              <w:t>S</w:t>
            </w:r>
            <w:r w:rsidR="004A4604" w:rsidRPr="00851210">
              <w:rPr>
                <w:rFonts w:ascii="Arial" w:hAnsi="Arial" w:cs="Arial"/>
              </w:rPr>
              <w:t>CFG</w:t>
            </w:r>
            <w:r w:rsidR="00C022F8" w:rsidRPr="00851210">
              <w:rPr>
                <w:rFonts w:ascii="Arial" w:hAnsi="Arial" w:cs="Arial"/>
              </w:rPr>
              <w:t>(</w:t>
            </w:r>
            <w:r w:rsidR="00981555" w:rsidRPr="00851210">
              <w:rPr>
                <w:rFonts w:ascii="Arial" w:hAnsi="Arial" w:cs="Arial"/>
              </w:rPr>
              <w:t>Sys_CFG</w:t>
            </w:r>
            <w:r w:rsidR="00C022F8" w:rsidRPr="00851210">
              <w:rPr>
                <w:rFonts w:ascii="Arial" w:hAnsi="Arial" w:cs="Arial"/>
              </w:rPr>
              <w:t>)</w:t>
            </w:r>
            <w:r w:rsidR="004A4604" w:rsidRPr="00851210">
              <w:rPr>
                <w:rFonts w:ascii="Arial" w:hAnsi="Arial" w:cs="Arial"/>
              </w:rPr>
              <w:t>&lt;parameter&gt;</w:t>
            </w:r>
          </w:p>
          <w:p w:rsidR="004A4604" w:rsidRPr="00851210" w:rsidRDefault="004A4604" w:rsidP="004A4604">
            <w:pPr>
              <w:pStyle w:val="a9"/>
              <w:rPr>
                <w:rFonts w:ascii="Arial" w:hAnsi="Arial" w:cs="Arial"/>
              </w:rPr>
            </w:pPr>
            <w:r w:rsidRPr="00851210">
              <w:rPr>
                <w:rFonts w:ascii="Arial" w:hAnsi="Arial" w:cs="Arial"/>
              </w:rPr>
              <w:lastRenderedPageBreak/>
              <w:t>&lt;parameter&gt;:= {</w:t>
            </w:r>
            <w:r w:rsidR="00EF4E04" w:rsidRPr="00851210">
              <w:rPr>
                <w:rFonts w:ascii="Arial" w:hAnsi="Arial" w:cs="Arial"/>
              </w:rPr>
              <w:t>DEFAULT, LAST</w:t>
            </w:r>
            <w:r w:rsidRPr="00851210">
              <w:rPr>
                <w:rFonts w:ascii="Arial" w:hAnsi="Arial" w:cs="Arial"/>
              </w:rPr>
              <w:t>}</w:t>
            </w:r>
          </w:p>
          <w:p w:rsidR="004A4604" w:rsidRPr="00851210" w:rsidRDefault="004A4604" w:rsidP="007E62F2">
            <w:pPr>
              <w:pStyle w:val="a9"/>
              <w:rPr>
                <w:rFonts w:ascii="Arial" w:hAnsi="Arial" w:cs="Arial"/>
              </w:rPr>
            </w:pPr>
          </w:p>
        </w:tc>
      </w:tr>
      <w:tr w:rsidR="004A4604" w:rsidRPr="00851210" w:rsidTr="00BF50B6">
        <w:tc>
          <w:tcPr>
            <w:tcW w:w="2660" w:type="dxa"/>
          </w:tcPr>
          <w:p w:rsidR="004A4604" w:rsidRPr="00851210" w:rsidRDefault="004A4604" w:rsidP="007E62F2">
            <w:pPr>
              <w:pStyle w:val="a9"/>
              <w:rPr>
                <w:rFonts w:ascii="Arial" w:hAnsi="Arial" w:cs="Arial"/>
                <w:b/>
              </w:rPr>
            </w:pPr>
            <w:r w:rsidRPr="00851210">
              <w:rPr>
                <w:rFonts w:ascii="Arial" w:hAnsi="Arial" w:cs="Arial"/>
                <w:b/>
              </w:rPr>
              <w:lastRenderedPageBreak/>
              <w:t>QUERY SYNTAX</w:t>
            </w:r>
          </w:p>
        </w:tc>
        <w:tc>
          <w:tcPr>
            <w:tcW w:w="6237" w:type="dxa"/>
          </w:tcPr>
          <w:p w:rsidR="004A4604" w:rsidRPr="00851210" w:rsidRDefault="004B0E01" w:rsidP="007E62F2">
            <w:pPr>
              <w:pStyle w:val="a9"/>
              <w:rPr>
                <w:ins w:id="217" w:author="Jason.Xia" w:date="2014-11-07T11:26:00Z"/>
                <w:rFonts w:ascii="Arial" w:hAnsi="Arial" w:cs="Arial"/>
              </w:rPr>
            </w:pPr>
            <w:r w:rsidRPr="00851210">
              <w:rPr>
                <w:rFonts w:ascii="Arial" w:hAnsi="Arial" w:cs="Arial"/>
              </w:rPr>
              <w:t>SCFG (</w:t>
            </w:r>
            <w:r w:rsidR="009A4F7E" w:rsidRPr="00851210">
              <w:rPr>
                <w:rFonts w:ascii="Arial" w:hAnsi="Arial" w:cs="Arial"/>
              </w:rPr>
              <w:t>Sys_CFG)</w:t>
            </w:r>
            <w:r w:rsidR="004A4604" w:rsidRPr="00851210">
              <w:rPr>
                <w:rFonts w:ascii="Arial" w:hAnsi="Arial" w:cs="Arial"/>
              </w:rPr>
              <w:t>?</w:t>
            </w:r>
          </w:p>
          <w:p w:rsidR="00B357A0" w:rsidRPr="00851210" w:rsidRDefault="00B357A0" w:rsidP="007E62F2">
            <w:pPr>
              <w:pStyle w:val="a9"/>
              <w:rPr>
                <w:rFonts w:ascii="Arial" w:hAnsi="Arial" w:cs="Arial"/>
              </w:rPr>
            </w:pPr>
          </w:p>
        </w:tc>
      </w:tr>
      <w:tr w:rsidR="004A4604" w:rsidRPr="00851210" w:rsidTr="00BF50B6">
        <w:tc>
          <w:tcPr>
            <w:tcW w:w="2660" w:type="dxa"/>
          </w:tcPr>
          <w:p w:rsidR="004A4604" w:rsidRPr="00851210" w:rsidRDefault="004A4604" w:rsidP="007E62F2">
            <w:pPr>
              <w:pStyle w:val="a9"/>
              <w:rPr>
                <w:rFonts w:ascii="Arial" w:hAnsi="Arial" w:cs="Arial"/>
                <w:b/>
              </w:rPr>
            </w:pPr>
            <w:r w:rsidRPr="00851210">
              <w:rPr>
                <w:rFonts w:ascii="Arial" w:hAnsi="Arial" w:cs="Arial"/>
                <w:b/>
              </w:rPr>
              <w:t>RESPONSE FORMAT</w:t>
            </w:r>
          </w:p>
        </w:tc>
        <w:tc>
          <w:tcPr>
            <w:tcW w:w="6237" w:type="dxa"/>
          </w:tcPr>
          <w:p w:rsidR="004A4604" w:rsidRPr="00851210" w:rsidRDefault="00A7730B" w:rsidP="007E62F2">
            <w:pPr>
              <w:pStyle w:val="a9"/>
              <w:rPr>
                <w:ins w:id="218" w:author="Jason.Xia" w:date="2014-11-07T11:26:00Z"/>
                <w:rFonts w:ascii="Arial" w:hAnsi="Arial" w:cs="Arial"/>
              </w:rPr>
            </w:pPr>
            <w:r w:rsidRPr="00851210">
              <w:rPr>
                <w:rFonts w:ascii="Arial" w:hAnsi="Arial" w:cs="Arial"/>
              </w:rPr>
              <w:t>SCFG</w:t>
            </w:r>
            <w:r w:rsidR="004A4604" w:rsidRPr="00851210">
              <w:rPr>
                <w:rFonts w:ascii="Arial" w:hAnsi="Arial" w:cs="Arial"/>
              </w:rPr>
              <w:t xml:space="preserve"> &lt;parameter&gt;</w:t>
            </w:r>
          </w:p>
          <w:p w:rsidR="00B357A0" w:rsidRPr="00851210" w:rsidRDefault="00B357A0" w:rsidP="007E62F2">
            <w:pPr>
              <w:pStyle w:val="a9"/>
              <w:rPr>
                <w:rFonts w:ascii="Arial" w:hAnsi="Arial" w:cs="Arial"/>
              </w:rPr>
            </w:pPr>
          </w:p>
        </w:tc>
      </w:tr>
      <w:tr w:rsidR="004A4604" w:rsidRPr="00851210" w:rsidTr="00BF50B6">
        <w:tc>
          <w:tcPr>
            <w:tcW w:w="2660" w:type="dxa"/>
          </w:tcPr>
          <w:p w:rsidR="004A4604" w:rsidRPr="00851210" w:rsidRDefault="004A4604" w:rsidP="007E62F2">
            <w:pPr>
              <w:pStyle w:val="a9"/>
              <w:rPr>
                <w:rFonts w:ascii="Arial" w:hAnsi="Arial" w:cs="Arial"/>
                <w:b/>
              </w:rPr>
            </w:pPr>
            <w:r w:rsidRPr="00851210">
              <w:rPr>
                <w:rFonts w:ascii="Arial" w:hAnsi="Arial" w:cs="Arial"/>
                <w:b/>
              </w:rPr>
              <w:t>EXAMPLE</w:t>
            </w:r>
          </w:p>
        </w:tc>
        <w:tc>
          <w:tcPr>
            <w:tcW w:w="6237" w:type="dxa"/>
          </w:tcPr>
          <w:p w:rsidR="004A4604" w:rsidRPr="00851210" w:rsidRDefault="004A4604" w:rsidP="007E62F2">
            <w:pPr>
              <w:pStyle w:val="a9"/>
              <w:rPr>
                <w:rFonts w:ascii="Arial" w:hAnsi="Arial" w:cs="Arial"/>
              </w:rPr>
            </w:pPr>
            <w:r w:rsidRPr="00851210">
              <w:rPr>
                <w:rFonts w:ascii="Arial" w:hAnsi="Arial" w:cs="Arial"/>
              </w:rPr>
              <w:t xml:space="preserve">Set </w:t>
            </w:r>
            <w:r w:rsidR="006D2009" w:rsidRPr="00851210">
              <w:rPr>
                <w:rFonts w:ascii="Arial" w:hAnsi="Arial" w:cs="Arial"/>
              </w:rPr>
              <w:t xml:space="preserve">the power-on </w:t>
            </w:r>
            <w:r w:rsidRPr="00851210">
              <w:rPr>
                <w:rFonts w:ascii="Arial" w:hAnsi="Arial" w:cs="Arial"/>
              </w:rPr>
              <w:t xml:space="preserve">system </w:t>
            </w:r>
            <w:r w:rsidR="003D377B" w:rsidRPr="00851210">
              <w:rPr>
                <w:rFonts w:ascii="Arial" w:hAnsi="Arial" w:cs="Arial"/>
              </w:rPr>
              <w:t xml:space="preserve">setting </w:t>
            </w:r>
            <w:r w:rsidR="00884E94" w:rsidRPr="00851210">
              <w:rPr>
                <w:rFonts w:ascii="Arial" w:hAnsi="Arial" w:cs="Arial"/>
              </w:rPr>
              <w:t>to LAST</w:t>
            </w:r>
            <w:r w:rsidRPr="00851210">
              <w:rPr>
                <w:rFonts w:ascii="Arial" w:hAnsi="Arial" w:cs="Arial"/>
              </w:rPr>
              <w:t>.</w:t>
            </w:r>
          </w:p>
          <w:p w:rsidR="004A4604" w:rsidRPr="00851210" w:rsidRDefault="004A4604" w:rsidP="001B1A82">
            <w:pPr>
              <w:pStyle w:val="a9"/>
              <w:rPr>
                <w:rFonts w:ascii="Arial" w:hAnsi="Arial" w:cs="Arial"/>
              </w:rPr>
            </w:pPr>
            <w:r w:rsidRPr="00851210">
              <w:rPr>
                <w:rFonts w:ascii="Arial" w:hAnsi="Arial" w:cs="Arial"/>
              </w:rPr>
              <w:t>SCFG LAST</w:t>
            </w:r>
          </w:p>
        </w:tc>
      </w:tr>
    </w:tbl>
    <w:p w:rsidR="00D8767B" w:rsidRPr="00851210" w:rsidRDefault="00D8767B" w:rsidP="004876BA">
      <w:pPr>
        <w:pStyle w:val="a9"/>
        <w:rPr>
          <w:rFonts w:ascii="Arial" w:hAnsi="Arial" w:cs="Arial"/>
        </w:rPr>
      </w:pPr>
    </w:p>
    <w:p w:rsidR="004876BA" w:rsidRPr="00851210" w:rsidRDefault="003B3F52" w:rsidP="004876BA">
      <w:pPr>
        <w:pStyle w:val="21"/>
        <w:rPr>
          <w:rFonts w:cs="Arial"/>
        </w:rPr>
      </w:pPr>
      <w:bookmarkStart w:id="219" w:name="_Buzzer_Command"/>
      <w:bookmarkStart w:id="220" w:name="_Toc314320166"/>
      <w:bookmarkStart w:id="221" w:name="_Toc353436023"/>
      <w:bookmarkStart w:id="222" w:name="_Toc354040533"/>
      <w:bookmarkStart w:id="223" w:name="_Toc422919374"/>
      <w:bookmarkEnd w:id="219"/>
      <w:r w:rsidRPr="00851210">
        <w:rPr>
          <w:rFonts w:cs="Arial"/>
        </w:rPr>
        <w:t>Buzzer Command</w:t>
      </w:r>
      <w:bookmarkEnd w:id="220"/>
      <w:bookmarkEnd w:id="221"/>
      <w:bookmarkEnd w:id="222"/>
      <w:bookmarkEnd w:id="223"/>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D376FD" w:rsidRPr="00851210" w:rsidTr="00BF50B6">
        <w:tc>
          <w:tcPr>
            <w:tcW w:w="2660" w:type="dxa"/>
          </w:tcPr>
          <w:p w:rsidR="00D376FD" w:rsidRPr="00851210" w:rsidRDefault="00D376FD" w:rsidP="007E62F2">
            <w:pPr>
              <w:pStyle w:val="a9"/>
              <w:rPr>
                <w:rFonts w:ascii="Arial" w:hAnsi="Arial" w:cs="Arial"/>
                <w:b/>
              </w:rPr>
            </w:pPr>
            <w:r w:rsidRPr="00851210">
              <w:rPr>
                <w:rFonts w:ascii="Arial" w:hAnsi="Arial" w:cs="Arial"/>
                <w:b/>
              </w:rPr>
              <w:t>DESCRIPTION</w:t>
            </w:r>
          </w:p>
        </w:tc>
        <w:tc>
          <w:tcPr>
            <w:tcW w:w="6237" w:type="dxa"/>
          </w:tcPr>
          <w:p w:rsidR="00D376FD" w:rsidRPr="00851210" w:rsidRDefault="00D376FD" w:rsidP="007E62F2">
            <w:pPr>
              <w:pStyle w:val="a9"/>
              <w:rPr>
                <w:rFonts w:ascii="Arial" w:hAnsi="Arial" w:cs="Arial"/>
              </w:rPr>
            </w:pPr>
            <w:r w:rsidRPr="00851210">
              <w:rPr>
                <w:rFonts w:ascii="Arial" w:hAnsi="Arial" w:cs="Arial"/>
              </w:rPr>
              <w:t>Turn</w:t>
            </w:r>
            <w:r w:rsidR="001C132A" w:rsidRPr="00851210">
              <w:rPr>
                <w:rFonts w:ascii="Arial" w:hAnsi="Arial" w:cs="Arial"/>
              </w:rPr>
              <w:t>s</w:t>
            </w:r>
            <w:r w:rsidRPr="00851210">
              <w:rPr>
                <w:rFonts w:ascii="Arial" w:hAnsi="Arial" w:cs="Arial"/>
              </w:rPr>
              <w:t xml:space="preserve"> on or off </w:t>
            </w:r>
            <w:r w:rsidR="00A607F9" w:rsidRPr="00851210">
              <w:rPr>
                <w:rFonts w:ascii="Arial" w:hAnsi="Arial" w:cs="Arial"/>
              </w:rPr>
              <w:t xml:space="preserve">the </w:t>
            </w:r>
            <w:r w:rsidRPr="00851210">
              <w:rPr>
                <w:rFonts w:ascii="Arial" w:hAnsi="Arial" w:cs="Arial"/>
              </w:rPr>
              <w:t>buzzer.</w:t>
            </w:r>
          </w:p>
          <w:p w:rsidR="00B357A0" w:rsidRPr="00851210" w:rsidRDefault="00B357A0" w:rsidP="007E62F2">
            <w:pPr>
              <w:pStyle w:val="a9"/>
              <w:rPr>
                <w:rFonts w:ascii="Arial" w:hAnsi="Arial" w:cs="Arial"/>
              </w:rPr>
            </w:pPr>
          </w:p>
        </w:tc>
      </w:tr>
      <w:tr w:rsidR="00D376FD" w:rsidRPr="00851210" w:rsidTr="00BF50B6">
        <w:tc>
          <w:tcPr>
            <w:tcW w:w="2660" w:type="dxa"/>
          </w:tcPr>
          <w:p w:rsidR="00D376FD" w:rsidRPr="00851210" w:rsidRDefault="00D376FD" w:rsidP="007E62F2">
            <w:pPr>
              <w:pStyle w:val="a9"/>
              <w:rPr>
                <w:rFonts w:ascii="Arial" w:hAnsi="Arial" w:cs="Arial"/>
                <w:b/>
              </w:rPr>
            </w:pPr>
            <w:r w:rsidRPr="00851210">
              <w:rPr>
                <w:rFonts w:ascii="Arial" w:hAnsi="Arial" w:cs="Arial"/>
                <w:b/>
              </w:rPr>
              <w:t xml:space="preserve">COMMAND SYNTAX  </w:t>
            </w:r>
          </w:p>
        </w:tc>
        <w:tc>
          <w:tcPr>
            <w:tcW w:w="6237" w:type="dxa"/>
          </w:tcPr>
          <w:p w:rsidR="00D376FD" w:rsidRPr="00851210" w:rsidRDefault="00E4113A" w:rsidP="00D376FD">
            <w:pPr>
              <w:pStyle w:val="a9"/>
              <w:rPr>
                <w:rFonts w:ascii="Arial" w:hAnsi="Arial" w:cs="Arial"/>
              </w:rPr>
            </w:pPr>
            <w:r w:rsidRPr="00851210">
              <w:rPr>
                <w:rFonts w:ascii="Arial" w:hAnsi="Arial" w:cs="Arial"/>
              </w:rPr>
              <w:t>BUZZ(BUZZer)</w:t>
            </w:r>
            <w:r w:rsidR="00D376FD" w:rsidRPr="00851210">
              <w:rPr>
                <w:rFonts w:ascii="Arial" w:hAnsi="Arial" w:cs="Arial"/>
              </w:rPr>
              <w:t xml:space="preserve"> &lt;parameter&gt;</w:t>
            </w:r>
          </w:p>
          <w:p w:rsidR="00D376FD" w:rsidRPr="00851210" w:rsidRDefault="00D376FD" w:rsidP="00D376FD">
            <w:pPr>
              <w:pStyle w:val="a9"/>
              <w:rPr>
                <w:ins w:id="224" w:author="Jason.Xia" w:date="2014-11-07T11:27:00Z"/>
                <w:rFonts w:ascii="Arial" w:hAnsi="Arial" w:cs="Arial"/>
              </w:rPr>
            </w:pPr>
            <w:r w:rsidRPr="00851210">
              <w:rPr>
                <w:rFonts w:ascii="Arial" w:hAnsi="Arial" w:cs="Arial"/>
              </w:rPr>
              <w:t>&lt;parameter&gt;:= {</w:t>
            </w:r>
            <w:r w:rsidR="00166A12" w:rsidRPr="00851210">
              <w:rPr>
                <w:rFonts w:ascii="Arial" w:hAnsi="Arial" w:cs="Arial"/>
              </w:rPr>
              <w:t>ON, OFF</w:t>
            </w:r>
            <w:r w:rsidRPr="00851210">
              <w:rPr>
                <w:rFonts w:ascii="Arial" w:hAnsi="Arial" w:cs="Arial"/>
              </w:rPr>
              <w:t>}</w:t>
            </w:r>
          </w:p>
          <w:p w:rsidR="00B357A0" w:rsidRPr="00851210" w:rsidRDefault="00B357A0" w:rsidP="00D376FD">
            <w:pPr>
              <w:pStyle w:val="a9"/>
              <w:rPr>
                <w:rFonts w:ascii="Arial" w:hAnsi="Arial" w:cs="Arial"/>
              </w:rPr>
            </w:pPr>
          </w:p>
        </w:tc>
      </w:tr>
      <w:tr w:rsidR="00D376FD" w:rsidRPr="00851210" w:rsidTr="00BF50B6">
        <w:tc>
          <w:tcPr>
            <w:tcW w:w="2660" w:type="dxa"/>
          </w:tcPr>
          <w:p w:rsidR="00D376FD" w:rsidRPr="00851210" w:rsidRDefault="00D376FD" w:rsidP="007E62F2">
            <w:pPr>
              <w:pStyle w:val="a9"/>
              <w:rPr>
                <w:rFonts w:ascii="Arial" w:hAnsi="Arial" w:cs="Arial"/>
                <w:b/>
              </w:rPr>
            </w:pPr>
            <w:r w:rsidRPr="00851210">
              <w:rPr>
                <w:rFonts w:ascii="Arial" w:hAnsi="Arial" w:cs="Arial"/>
                <w:b/>
              </w:rPr>
              <w:t>QUERY SYNTAX</w:t>
            </w:r>
          </w:p>
        </w:tc>
        <w:tc>
          <w:tcPr>
            <w:tcW w:w="6237" w:type="dxa"/>
          </w:tcPr>
          <w:p w:rsidR="00D376FD" w:rsidRPr="00851210" w:rsidRDefault="005E5435" w:rsidP="007E62F2">
            <w:pPr>
              <w:pStyle w:val="a9"/>
              <w:rPr>
                <w:ins w:id="225" w:author="Jason.Xia" w:date="2014-11-07T11:27:00Z"/>
                <w:rFonts w:ascii="Arial" w:hAnsi="Arial" w:cs="Arial"/>
              </w:rPr>
            </w:pPr>
            <w:r w:rsidRPr="00851210">
              <w:rPr>
                <w:rFonts w:ascii="Arial" w:hAnsi="Arial" w:cs="Arial"/>
              </w:rPr>
              <w:t>BUZZ (</w:t>
            </w:r>
            <w:r w:rsidR="001E4906" w:rsidRPr="00851210">
              <w:rPr>
                <w:rFonts w:ascii="Arial" w:hAnsi="Arial" w:cs="Arial"/>
              </w:rPr>
              <w:t>BUZZer)</w:t>
            </w:r>
            <w:r w:rsidR="00D376FD" w:rsidRPr="00851210">
              <w:rPr>
                <w:rFonts w:ascii="Arial" w:hAnsi="Arial" w:cs="Arial"/>
              </w:rPr>
              <w:t>?</w:t>
            </w:r>
          </w:p>
          <w:p w:rsidR="00B357A0" w:rsidRPr="00851210" w:rsidRDefault="00B357A0" w:rsidP="007E62F2">
            <w:pPr>
              <w:pStyle w:val="a9"/>
              <w:rPr>
                <w:rFonts w:ascii="Arial" w:hAnsi="Arial" w:cs="Arial"/>
              </w:rPr>
            </w:pPr>
          </w:p>
        </w:tc>
      </w:tr>
      <w:tr w:rsidR="00D376FD" w:rsidRPr="00851210" w:rsidTr="00BF50B6">
        <w:tc>
          <w:tcPr>
            <w:tcW w:w="2660" w:type="dxa"/>
          </w:tcPr>
          <w:p w:rsidR="00D376FD" w:rsidRPr="00851210" w:rsidRDefault="00D376FD" w:rsidP="007E62F2">
            <w:pPr>
              <w:pStyle w:val="a9"/>
              <w:rPr>
                <w:rFonts w:ascii="Arial" w:hAnsi="Arial" w:cs="Arial"/>
                <w:b/>
              </w:rPr>
            </w:pPr>
            <w:r w:rsidRPr="00851210">
              <w:rPr>
                <w:rFonts w:ascii="Arial" w:hAnsi="Arial" w:cs="Arial"/>
                <w:b/>
              </w:rPr>
              <w:t>RESPONSE FORMAT</w:t>
            </w:r>
          </w:p>
        </w:tc>
        <w:tc>
          <w:tcPr>
            <w:tcW w:w="6237" w:type="dxa"/>
          </w:tcPr>
          <w:p w:rsidR="00D376FD" w:rsidRPr="00851210" w:rsidRDefault="00B74696" w:rsidP="007E62F2">
            <w:pPr>
              <w:pStyle w:val="a9"/>
              <w:rPr>
                <w:ins w:id="226" w:author="Jason.Xia" w:date="2014-11-07T11:27:00Z"/>
                <w:rFonts w:ascii="Arial" w:hAnsi="Arial" w:cs="Arial"/>
              </w:rPr>
            </w:pPr>
            <w:r w:rsidRPr="00851210">
              <w:rPr>
                <w:rFonts w:ascii="Arial" w:hAnsi="Arial" w:cs="Arial"/>
              </w:rPr>
              <w:t>BUZZ</w:t>
            </w:r>
            <w:r w:rsidR="00D376FD" w:rsidRPr="00851210">
              <w:rPr>
                <w:rFonts w:ascii="Arial" w:hAnsi="Arial" w:cs="Arial"/>
              </w:rPr>
              <w:t xml:space="preserve"> &lt;parameter&gt;</w:t>
            </w:r>
          </w:p>
          <w:p w:rsidR="00B357A0" w:rsidRPr="00851210" w:rsidRDefault="00B357A0" w:rsidP="007E62F2">
            <w:pPr>
              <w:pStyle w:val="a9"/>
              <w:rPr>
                <w:rFonts w:ascii="Arial" w:hAnsi="Arial" w:cs="Arial"/>
              </w:rPr>
            </w:pPr>
          </w:p>
        </w:tc>
      </w:tr>
      <w:tr w:rsidR="00D376FD" w:rsidRPr="00851210" w:rsidTr="00BF50B6">
        <w:tc>
          <w:tcPr>
            <w:tcW w:w="2660" w:type="dxa"/>
          </w:tcPr>
          <w:p w:rsidR="00D376FD" w:rsidRPr="00851210" w:rsidRDefault="00D376FD" w:rsidP="007E62F2">
            <w:pPr>
              <w:pStyle w:val="a9"/>
              <w:rPr>
                <w:rFonts w:ascii="Arial" w:hAnsi="Arial" w:cs="Arial"/>
                <w:b/>
              </w:rPr>
            </w:pPr>
            <w:r w:rsidRPr="00851210">
              <w:rPr>
                <w:rFonts w:ascii="Arial" w:hAnsi="Arial" w:cs="Arial"/>
                <w:b/>
              </w:rPr>
              <w:t>EXAMPLE</w:t>
            </w:r>
          </w:p>
        </w:tc>
        <w:tc>
          <w:tcPr>
            <w:tcW w:w="6237" w:type="dxa"/>
          </w:tcPr>
          <w:p w:rsidR="00950E44" w:rsidRPr="00851210" w:rsidRDefault="00950E44" w:rsidP="00950E44">
            <w:pPr>
              <w:pStyle w:val="a9"/>
              <w:rPr>
                <w:rFonts w:ascii="Arial" w:hAnsi="Arial" w:cs="Arial"/>
              </w:rPr>
            </w:pPr>
            <w:r w:rsidRPr="00851210">
              <w:rPr>
                <w:rFonts w:ascii="Arial" w:hAnsi="Arial" w:cs="Arial"/>
              </w:rPr>
              <w:t xml:space="preserve">Turn on </w:t>
            </w:r>
            <w:r w:rsidR="000335BA" w:rsidRPr="00851210">
              <w:rPr>
                <w:rFonts w:ascii="Arial" w:hAnsi="Arial" w:cs="Arial"/>
              </w:rPr>
              <w:t xml:space="preserve">the </w:t>
            </w:r>
            <w:r w:rsidRPr="00851210">
              <w:rPr>
                <w:rFonts w:ascii="Arial" w:hAnsi="Arial" w:cs="Arial"/>
              </w:rPr>
              <w:t>buzzer.</w:t>
            </w:r>
          </w:p>
          <w:p w:rsidR="00D376FD" w:rsidRPr="00851210" w:rsidRDefault="00950E44" w:rsidP="00950E44">
            <w:pPr>
              <w:pStyle w:val="a9"/>
              <w:rPr>
                <w:rFonts w:ascii="Arial" w:hAnsi="Arial" w:cs="Arial"/>
              </w:rPr>
            </w:pPr>
            <w:r w:rsidRPr="00851210">
              <w:rPr>
                <w:rFonts w:ascii="Arial" w:hAnsi="Arial" w:cs="Arial"/>
              </w:rPr>
              <w:t xml:space="preserve">BUZZ ON </w:t>
            </w:r>
          </w:p>
        </w:tc>
      </w:tr>
    </w:tbl>
    <w:p w:rsidR="00B86E01" w:rsidRPr="00851210" w:rsidRDefault="00B86E01" w:rsidP="004876BA">
      <w:pPr>
        <w:pStyle w:val="a9"/>
        <w:rPr>
          <w:rFonts w:ascii="Arial" w:hAnsi="Arial" w:cs="Arial"/>
        </w:rPr>
      </w:pPr>
    </w:p>
    <w:p w:rsidR="004876BA" w:rsidRPr="00851210" w:rsidRDefault="003B3F52" w:rsidP="004876BA">
      <w:pPr>
        <w:pStyle w:val="21"/>
        <w:rPr>
          <w:rFonts w:cs="Arial"/>
        </w:rPr>
      </w:pPr>
      <w:bookmarkStart w:id="227" w:name="_Screen_Save_Command"/>
      <w:bookmarkStart w:id="228" w:name="_Toc314320167"/>
      <w:bookmarkStart w:id="229" w:name="_Toc353436024"/>
      <w:bookmarkStart w:id="230" w:name="_Toc354040534"/>
      <w:bookmarkStart w:id="231" w:name="_Toc422919375"/>
      <w:bookmarkEnd w:id="227"/>
      <w:r w:rsidRPr="00851210">
        <w:rPr>
          <w:rFonts w:cs="Arial"/>
        </w:rPr>
        <w:t>Screen Save Command</w:t>
      </w:r>
      <w:bookmarkEnd w:id="228"/>
      <w:bookmarkEnd w:id="229"/>
      <w:bookmarkEnd w:id="230"/>
      <w:bookmarkEnd w:id="231"/>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950E44" w:rsidRPr="00851210" w:rsidTr="00BF50B6">
        <w:tc>
          <w:tcPr>
            <w:tcW w:w="2660" w:type="dxa"/>
          </w:tcPr>
          <w:p w:rsidR="00950E44" w:rsidRPr="00851210" w:rsidRDefault="00950E44" w:rsidP="007E62F2">
            <w:pPr>
              <w:pStyle w:val="a9"/>
              <w:rPr>
                <w:rFonts w:ascii="Arial" w:hAnsi="Arial" w:cs="Arial"/>
                <w:b/>
              </w:rPr>
            </w:pPr>
            <w:r w:rsidRPr="00851210">
              <w:rPr>
                <w:rFonts w:ascii="Arial" w:hAnsi="Arial" w:cs="Arial"/>
                <w:b/>
              </w:rPr>
              <w:t>DESCRIPTION</w:t>
            </w:r>
          </w:p>
        </w:tc>
        <w:tc>
          <w:tcPr>
            <w:tcW w:w="6237" w:type="dxa"/>
          </w:tcPr>
          <w:p w:rsidR="00950E44" w:rsidRPr="00851210" w:rsidRDefault="00950E44" w:rsidP="007E62F2">
            <w:pPr>
              <w:pStyle w:val="a9"/>
              <w:rPr>
                <w:rFonts w:ascii="Arial" w:hAnsi="Arial" w:cs="Arial"/>
              </w:rPr>
            </w:pPr>
            <w:r w:rsidRPr="00851210">
              <w:rPr>
                <w:rFonts w:ascii="Arial" w:hAnsi="Arial" w:cs="Arial"/>
              </w:rPr>
              <w:t>Turn</w:t>
            </w:r>
            <w:r w:rsidR="00525998" w:rsidRPr="00851210">
              <w:rPr>
                <w:rFonts w:ascii="Arial" w:hAnsi="Arial" w:cs="Arial"/>
              </w:rPr>
              <w:t>s</w:t>
            </w:r>
            <w:r w:rsidRPr="00851210">
              <w:rPr>
                <w:rFonts w:ascii="Arial" w:hAnsi="Arial" w:cs="Arial"/>
              </w:rPr>
              <w:t xml:space="preserve"> o</w:t>
            </w:r>
            <w:r w:rsidR="00FE02CA" w:rsidRPr="00851210">
              <w:rPr>
                <w:rFonts w:ascii="Arial" w:hAnsi="Arial" w:cs="Arial"/>
              </w:rPr>
              <w:t>ff</w:t>
            </w:r>
            <w:r w:rsidRPr="00851210">
              <w:rPr>
                <w:rFonts w:ascii="Arial" w:hAnsi="Arial" w:cs="Arial"/>
              </w:rPr>
              <w:t xml:space="preserve"> or</w:t>
            </w:r>
            <w:r w:rsidR="00FE02CA" w:rsidRPr="00851210">
              <w:rPr>
                <w:rFonts w:ascii="Arial" w:hAnsi="Arial" w:cs="Arial"/>
              </w:rPr>
              <w:t xml:space="preserve"> set</w:t>
            </w:r>
            <w:r w:rsidR="001C132A" w:rsidRPr="00851210">
              <w:rPr>
                <w:rFonts w:ascii="Arial" w:hAnsi="Arial" w:cs="Arial"/>
              </w:rPr>
              <w:t>s</w:t>
            </w:r>
            <w:r w:rsidRPr="00851210">
              <w:rPr>
                <w:rFonts w:ascii="Arial" w:hAnsi="Arial" w:cs="Arial"/>
              </w:rPr>
              <w:t xml:space="preserve"> </w:t>
            </w:r>
            <w:r w:rsidR="00AF204C" w:rsidRPr="00851210">
              <w:rPr>
                <w:rFonts w:ascii="Arial" w:hAnsi="Arial" w:cs="Arial"/>
              </w:rPr>
              <w:t>s</w:t>
            </w:r>
            <w:r w:rsidRPr="00851210">
              <w:rPr>
                <w:rFonts w:ascii="Arial" w:hAnsi="Arial" w:cs="Arial"/>
              </w:rPr>
              <w:t xml:space="preserve">creen </w:t>
            </w:r>
            <w:r w:rsidR="00AF204C" w:rsidRPr="00851210">
              <w:rPr>
                <w:rFonts w:ascii="Arial" w:hAnsi="Arial" w:cs="Arial"/>
              </w:rPr>
              <w:t>s</w:t>
            </w:r>
            <w:r w:rsidRPr="00851210">
              <w:rPr>
                <w:rFonts w:ascii="Arial" w:hAnsi="Arial" w:cs="Arial"/>
              </w:rPr>
              <w:t>ave</w:t>
            </w:r>
            <w:r w:rsidR="00FE02CA" w:rsidRPr="00851210">
              <w:rPr>
                <w:rFonts w:ascii="Arial" w:hAnsi="Arial" w:cs="Arial"/>
              </w:rPr>
              <w:t xml:space="preserve"> </w:t>
            </w:r>
            <w:r w:rsidR="00671761" w:rsidRPr="00851210">
              <w:rPr>
                <w:rFonts w:ascii="Arial" w:hAnsi="Arial" w:cs="Arial"/>
              </w:rPr>
              <w:t>time (</w:t>
            </w:r>
            <w:r w:rsidR="001F6810" w:rsidRPr="00851210">
              <w:rPr>
                <w:rFonts w:ascii="Arial" w:hAnsi="Arial" w:cs="Arial"/>
              </w:rPr>
              <w:t>default unit is minutes)</w:t>
            </w:r>
            <w:r w:rsidRPr="00851210">
              <w:rPr>
                <w:rFonts w:ascii="Arial" w:hAnsi="Arial" w:cs="Arial"/>
              </w:rPr>
              <w:t>.</w:t>
            </w:r>
          </w:p>
          <w:p w:rsidR="00B86E01" w:rsidRPr="00851210" w:rsidRDefault="00B86E01" w:rsidP="007E62F2">
            <w:pPr>
              <w:pStyle w:val="a9"/>
              <w:rPr>
                <w:rFonts w:ascii="Arial" w:hAnsi="Arial" w:cs="Arial"/>
              </w:rPr>
            </w:pPr>
          </w:p>
        </w:tc>
      </w:tr>
      <w:tr w:rsidR="00950E44" w:rsidRPr="00851210" w:rsidTr="00BF50B6">
        <w:tc>
          <w:tcPr>
            <w:tcW w:w="2660" w:type="dxa"/>
          </w:tcPr>
          <w:p w:rsidR="00950E44" w:rsidRPr="00851210" w:rsidRDefault="00950E44" w:rsidP="007E62F2">
            <w:pPr>
              <w:pStyle w:val="a9"/>
              <w:rPr>
                <w:rFonts w:ascii="Arial" w:hAnsi="Arial" w:cs="Arial"/>
                <w:b/>
              </w:rPr>
            </w:pPr>
            <w:r w:rsidRPr="00851210">
              <w:rPr>
                <w:rFonts w:ascii="Arial" w:hAnsi="Arial" w:cs="Arial"/>
                <w:b/>
              </w:rPr>
              <w:t xml:space="preserve">COMMAND SYNTAX  </w:t>
            </w:r>
          </w:p>
        </w:tc>
        <w:tc>
          <w:tcPr>
            <w:tcW w:w="6237" w:type="dxa"/>
          </w:tcPr>
          <w:p w:rsidR="00950E44" w:rsidRPr="00851210" w:rsidRDefault="0002530F" w:rsidP="00950E44">
            <w:pPr>
              <w:pStyle w:val="a9"/>
              <w:rPr>
                <w:rFonts w:ascii="Arial" w:hAnsi="Arial" w:cs="Arial"/>
              </w:rPr>
            </w:pPr>
            <w:r w:rsidRPr="00851210">
              <w:rPr>
                <w:rFonts w:ascii="Arial" w:hAnsi="Arial" w:cs="Arial"/>
              </w:rPr>
              <w:t>SCSV (</w:t>
            </w:r>
            <w:r w:rsidR="00950E44" w:rsidRPr="00851210">
              <w:rPr>
                <w:rFonts w:ascii="Arial" w:hAnsi="Arial" w:cs="Arial"/>
              </w:rPr>
              <w:t>SCreen_SaVe</w:t>
            </w:r>
            <w:r w:rsidRPr="00851210">
              <w:rPr>
                <w:rFonts w:ascii="Arial" w:hAnsi="Arial" w:cs="Arial"/>
              </w:rPr>
              <w:t>)</w:t>
            </w:r>
            <w:r w:rsidR="00950E44" w:rsidRPr="00851210">
              <w:rPr>
                <w:rFonts w:ascii="Arial" w:hAnsi="Arial" w:cs="Arial"/>
              </w:rPr>
              <w:t xml:space="preserve"> &lt;parameter&gt;</w:t>
            </w:r>
          </w:p>
          <w:p w:rsidR="00950E44" w:rsidRPr="00851210" w:rsidRDefault="00950E44" w:rsidP="00950E44">
            <w:pPr>
              <w:pStyle w:val="a9"/>
              <w:rPr>
                <w:ins w:id="232" w:author="Jason.Xia" w:date="2014-11-07T11:27:00Z"/>
                <w:rFonts w:ascii="Arial" w:hAnsi="Arial" w:cs="Arial"/>
              </w:rPr>
            </w:pPr>
            <w:r w:rsidRPr="00851210">
              <w:rPr>
                <w:rFonts w:ascii="Arial" w:hAnsi="Arial" w:cs="Arial"/>
              </w:rPr>
              <w:t>&lt;parameter&gt;:= {OFF,</w:t>
            </w:r>
            <w:r w:rsidR="00030FD7" w:rsidRPr="00851210">
              <w:rPr>
                <w:rFonts w:ascii="Arial" w:hAnsi="Arial" w:cs="Arial"/>
              </w:rPr>
              <w:t xml:space="preserve"> </w:t>
            </w:r>
            <w:r w:rsidRPr="00851210">
              <w:rPr>
                <w:rFonts w:ascii="Arial" w:hAnsi="Arial" w:cs="Arial"/>
              </w:rPr>
              <w:t>1,</w:t>
            </w:r>
            <w:r w:rsidR="00030FD7" w:rsidRPr="00851210">
              <w:rPr>
                <w:rFonts w:ascii="Arial" w:hAnsi="Arial" w:cs="Arial"/>
              </w:rPr>
              <w:t xml:space="preserve"> </w:t>
            </w:r>
            <w:r w:rsidRPr="00851210">
              <w:rPr>
                <w:rFonts w:ascii="Arial" w:hAnsi="Arial" w:cs="Arial"/>
              </w:rPr>
              <w:t>5,</w:t>
            </w:r>
            <w:r w:rsidR="00030FD7" w:rsidRPr="00851210">
              <w:rPr>
                <w:rFonts w:ascii="Arial" w:hAnsi="Arial" w:cs="Arial"/>
              </w:rPr>
              <w:t xml:space="preserve"> </w:t>
            </w:r>
            <w:r w:rsidRPr="00851210">
              <w:rPr>
                <w:rFonts w:ascii="Arial" w:hAnsi="Arial" w:cs="Arial"/>
              </w:rPr>
              <w:t>15,</w:t>
            </w:r>
            <w:r w:rsidR="00030FD7" w:rsidRPr="00851210">
              <w:rPr>
                <w:rFonts w:ascii="Arial" w:hAnsi="Arial" w:cs="Arial"/>
              </w:rPr>
              <w:t xml:space="preserve"> </w:t>
            </w:r>
            <w:r w:rsidRPr="00851210">
              <w:rPr>
                <w:rFonts w:ascii="Arial" w:hAnsi="Arial" w:cs="Arial"/>
              </w:rPr>
              <w:t>30,</w:t>
            </w:r>
            <w:r w:rsidR="00030FD7" w:rsidRPr="00851210">
              <w:rPr>
                <w:rFonts w:ascii="Arial" w:hAnsi="Arial" w:cs="Arial"/>
              </w:rPr>
              <w:t xml:space="preserve"> </w:t>
            </w:r>
            <w:r w:rsidRPr="00851210">
              <w:rPr>
                <w:rFonts w:ascii="Arial" w:hAnsi="Arial" w:cs="Arial"/>
              </w:rPr>
              <w:t>60,</w:t>
            </w:r>
            <w:r w:rsidR="00030FD7" w:rsidRPr="00851210">
              <w:rPr>
                <w:rFonts w:ascii="Arial" w:hAnsi="Arial" w:cs="Arial"/>
              </w:rPr>
              <w:t xml:space="preserve"> </w:t>
            </w:r>
            <w:r w:rsidRPr="00851210">
              <w:rPr>
                <w:rFonts w:ascii="Arial" w:hAnsi="Arial" w:cs="Arial"/>
              </w:rPr>
              <w:t>120,</w:t>
            </w:r>
            <w:r w:rsidR="00030FD7" w:rsidRPr="00851210">
              <w:rPr>
                <w:rFonts w:ascii="Arial" w:hAnsi="Arial" w:cs="Arial"/>
              </w:rPr>
              <w:t xml:space="preserve"> </w:t>
            </w:r>
            <w:r w:rsidRPr="00851210">
              <w:rPr>
                <w:rFonts w:ascii="Arial" w:hAnsi="Arial" w:cs="Arial"/>
              </w:rPr>
              <w:t>300</w:t>
            </w:r>
            <w:r w:rsidR="00FA1C8E" w:rsidRPr="00851210">
              <w:rPr>
                <w:rFonts w:ascii="Arial" w:hAnsi="Arial" w:cs="Arial"/>
              </w:rPr>
              <w:t xml:space="preserve"> </w:t>
            </w:r>
            <w:r w:rsidRPr="00851210">
              <w:rPr>
                <w:rFonts w:ascii="Arial" w:hAnsi="Arial" w:cs="Arial"/>
              </w:rPr>
              <w:t>}</w:t>
            </w:r>
          </w:p>
          <w:p w:rsidR="00B86E01" w:rsidRPr="00851210" w:rsidRDefault="00B86E01" w:rsidP="00950E44">
            <w:pPr>
              <w:pStyle w:val="a9"/>
              <w:rPr>
                <w:rFonts w:ascii="Arial" w:hAnsi="Arial" w:cs="Arial"/>
              </w:rPr>
            </w:pPr>
          </w:p>
        </w:tc>
      </w:tr>
      <w:tr w:rsidR="00950E44" w:rsidRPr="00851210" w:rsidTr="00BF50B6">
        <w:tc>
          <w:tcPr>
            <w:tcW w:w="2660" w:type="dxa"/>
          </w:tcPr>
          <w:p w:rsidR="00950E44" w:rsidRPr="00851210" w:rsidRDefault="00950E44" w:rsidP="007E62F2">
            <w:pPr>
              <w:pStyle w:val="a9"/>
              <w:rPr>
                <w:rFonts w:ascii="Arial" w:hAnsi="Arial" w:cs="Arial"/>
                <w:b/>
              </w:rPr>
            </w:pPr>
            <w:r w:rsidRPr="00851210">
              <w:rPr>
                <w:rFonts w:ascii="Arial" w:hAnsi="Arial" w:cs="Arial"/>
                <w:b/>
              </w:rPr>
              <w:t>QUERY SYNTAX</w:t>
            </w:r>
          </w:p>
        </w:tc>
        <w:tc>
          <w:tcPr>
            <w:tcW w:w="6237" w:type="dxa"/>
          </w:tcPr>
          <w:p w:rsidR="00950E44" w:rsidRPr="00851210" w:rsidRDefault="008C2F04" w:rsidP="007E62F2">
            <w:pPr>
              <w:pStyle w:val="a9"/>
              <w:rPr>
                <w:ins w:id="233" w:author="Jason.Xia" w:date="2014-11-07T11:27:00Z"/>
                <w:rFonts w:ascii="Arial" w:hAnsi="Arial" w:cs="Arial"/>
              </w:rPr>
            </w:pPr>
            <w:r w:rsidRPr="00851210">
              <w:rPr>
                <w:rFonts w:ascii="Arial" w:hAnsi="Arial" w:cs="Arial"/>
              </w:rPr>
              <w:t>SCSV (</w:t>
            </w:r>
            <w:r w:rsidR="00950E44" w:rsidRPr="00851210">
              <w:rPr>
                <w:rFonts w:ascii="Arial" w:hAnsi="Arial" w:cs="Arial"/>
              </w:rPr>
              <w:t>SCreen_SaVe</w:t>
            </w:r>
            <w:r w:rsidRPr="00851210">
              <w:rPr>
                <w:rFonts w:ascii="Arial" w:hAnsi="Arial" w:cs="Arial"/>
              </w:rPr>
              <w:t>)</w:t>
            </w:r>
            <w:r w:rsidR="00950E44" w:rsidRPr="00851210">
              <w:rPr>
                <w:rFonts w:ascii="Arial" w:hAnsi="Arial" w:cs="Arial"/>
              </w:rPr>
              <w:t>?</w:t>
            </w:r>
          </w:p>
          <w:p w:rsidR="00B86E01" w:rsidRPr="00851210" w:rsidRDefault="00B86E01" w:rsidP="007E62F2">
            <w:pPr>
              <w:pStyle w:val="a9"/>
              <w:rPr>
                <w:rFonts w:ascii="Arial" w:hAnsi="Arial" w:cs="Arial"/>
              </w:rPr>
            </w:pPr>
          </w:p>
        </w:tc>
      </w:tr>
      <w:tr w:rsidR="00950E44" w:rsidRPr="00851210" w:rsidTr="00BF50B6">
        <w:tc>
          <w:tcPr>
            <w:tcW w:w="2660" w:type="dxa"/>
          </w:tcPr>
          <w:p w:rsidR="00950E44" w:rsidRPr="00851210" w:rsidRDefault="00950E44" w:rsidP="007E62F2">
            <w:pPr>
              <w:pStyle w:val="a9"/>
              <w:rPr>
                <w:rFonts w:ascii="Arial" w:hAnsi="Arial" w:cs="Arial"/>
                <w:b/>
              </w:rPr>
            </w:pPr>
            <w:r w:rsidRPr="00851210">
              <w:rPr>
                <w:rFonts w:ascii="Arial" w:hAnsi="Arial" w:cs="Arial"/>
                <w:b/>
              </w:rPr>
              <w:t>RESPONSE FORMAT</w:t>
            </w:r>
          </w:p>
        </w:tc>
        <w:tc>
          <w:tcPr>
            <w:tcW w:w="6237" w:type="dxa"/>
          </w:tcPr>
          <w:p w:rsidR="00950E44" w:rsidRPr="00851210" w:rsidRDefault="00950E44" w:rsidP="007E62F2">
            <w:pPr>
              <w:pStyle w:val="a9"/>
              <w:rPr>
                <w:ins w:id="234" w:author="Jason.Xia" w:date="2014-11-07T11:27:00Z"/>
                <w:rFonts w:ascii="Arial" w:hAnsi="Arial" w:cs="Arial"/>
              </w:rPr>
            </w:pPr>
            <w:r w:rsidRPr="00851210">
              <w:rPr>
                <w:rFonts w:ascii="Arial" w:hAnsi="Arial" w:cs="Arial"/>
              </w:rPr>
              <w:t>SCreen_SaVe &lt;parameter&gt;</w:t>
            </w:r>
          </w:p>
          <w:p w:rsidR="00B86E01" w:rsidRPr="00851210" w:rsidRDefault="00B86E01" w:rsidP="007E62F2">
            <w:pPr>
              <w:pStyle w:val="a9"/>
              <w:rPr>
                <w:rFonts w:ascii="Arial" w:hAnsi="Arial" w:cs="Arial"/>
              </w:rPr>
            </w:pPr>
          </w:p>
        </w:tc>
      </w:tr>
      <w:tr w:rsidR="00950E44" w:rsidRPr="00851210" w:rsidTr="00BF50B6">
        <w:tc>
          <w:tcPr>
            <w:tcW w:w="2660" w:type="dxa"/>
          </w:tcPr>
          <w:p w:rsidR="00950E44" w:rsidRPr="00851210" w:rsidRDefault="00950E44" w:rsidP="007E62F2">
            <w:pPr>
              <w:pStyle w:val="a9"/>
              <w:rPr>
                <w:rFonts w:ascii="Arial" w:hAnsi="Arial" w:cs="Arial"/>
                <w:b/>
              </w:rPr>
            </w:pPr>
            <w:r w:rsidRPr="00851210">
              <w:rPr>
                <w:rFonts w:ascii="Arial" w:hAnsi="Arial" w:cs="Arial"/>
                <w:b/>
              </w:rPr>
              <w:t>EXAMPLE</w:t>
            </w:r>
          </w:p>
        </w:tc>
        <w:tc>
          <w:tcPr>
            <w:tcW w:w="6237" w:type="dxa"/>
          </w:tcPr>
          <w:p w:rsidR="00950E44" w:rsidRPr="00851210" w:rsidRDefault="00950E44" w:rsidP="00950E44">
            <w:pPr>
              <w:pStyle w:val="a9"/>
              <w:rPr>
                <w:rFonts w:ascii="Arial" w:hAnsi="Arial" w:cs="Arial"/>
              </w:rPr>
            </w:pPr>
            <w:r w:rsidRPr="00851210">
              <w:rPr>
                <w:rFonts w:ascii="Arial" w:hAnsi="Arial" w:cs="Arial"/>
              </w:rPr>
              <w:t>Set screen save time</w:t>
            </w:r>
            <w:r w:rsidR="00C36317" w:rsidRPr="00851210">
              <w:rPr>
                <w:rFonts w:ascii="Arial" w:hAnsi="Arial" w:cs="Arial"/>
              </w:rPr>
              <w:t xml:space="preserve"> to</w:t>
            </w:r>
            <w:r w:rsidRPr="00851210">
              <w:rPr>
                <w:rFonts w:ascii="Arial" w:hAnsi="Arial" w:cs="Arial"/>
              </w:rPr>
              <w:t xml:space="preserve"> 5 minutes.</w:t>
            </w:r>
          </w:p>
          <w:p w:rsidR="00950E44" w:rsidRPr="00851210" w:rsidRDefault="00950E44" w:rsidP="00950E44">
            <w:pPr>
              <w:pStyle w:val="a9"/>
              <w:rPr>
                <w:rFonts w:ascii="Arial" w:hAnsi="Arial" w:cs="Arial"/>
              </w:rPr>
            </w:pPr>
            <w:r w:rsidRPr="00851210">
              <w:rPr>
                <w:rFonts w:ascii="Arial" w:hAnsi="Arial" w:cs="Arial"/>
              </w:rPr>
              <w:t>SCSV 5</w:t>
            </w:r>
          </w:p>
          <w:p w:rsidR="00950E44" w:rsidRPr="00851210" w:rsidRDefault="00950E44" w:rsidP="00950E44">
            <w:pPr>
              <w:pStyle w:val="a9"/>
              <w:rPr>
                <w:rFonts w:ascii="Arial" w:hAnsi="Arial" w:cs="Arial"/>
              </w:rPr>
            </w:pPr>
          </w:p>
          <w:p w:rsidR="00950E44" w:rsidRPr="00851210" w:rsidRDefault="00950E44" w:rsidP="00950E44">
            <w:pPr>
              <w:pStyle w:val="a9"/>
              <w:rPr>
                <w:rFonts w:ascii="Arial" w:hAnsi="Arial" w:cs="Arial"/>
              </w:rPr>
            </w:pPr>
            <w:r w:rsidRPr="00851210">
              <w:rPr>
                <w:rFonts w:ascii="Arial" w:hAnsi="Arial" w:cs="Arial"/>
              </w:rPr>
              <w:t>Read the current screen save time</w:t>
            </w:r>
            <w:r w:rsidR="004361AD" w:rsidRPr="00851210">
              <w:rPr>
                <w:rFonts w:ascii="Arial" w:hAnsi="Arial" w:cs="Arial"/>
              </w:rPr>
              <w:t>.</w:t>
            </w:r>
          </w:p>
          <w:p w:rsidR="00950E44" w:rsidRPr="00851210" w:rsidRDefault="00950E44" w:rsidP="00950E44">
            <w:pPr>
              <w:pStyle w:val="a9"/>
              <w:rPr>
                <w:rFonts w:ascii="Arial" w:hAnsi="Arial" w:cs="Arial"/>
              </w:rPr>
            </w:pPr>
            <w:r w:rsidRPr="00851210">
              <w:rPr>
                <w:rFonts w:ascii="Arial" w:hAnsi="Arial" w:cs="Arial"/>
              </w:rPr>
              <w:t>SCreen_SaVe?</w:t>
            </w:r>
          </w:p>
          <w:p w:rsidR="00950E44" w:rsidRPr="00851210" w:rsidRDefault="00497F40" w:rsidP="00950E44">
            <w:pPr>
              <w:pStyle w:val="a9"/>
              <w:rPr>
                <w:rFonts w:ascii="Arial" w:hAnsi="Arial" w:cs="Arial"/>
              </w:rPr>
            </w:pPr>
            <w:r w:rsidRPr="00851210">
              <w:rPr>
                <w:rFonts w:ascii="Arial" w:hAnsi="Arial" w:cs="Arial"/>
              </w:rPr>
              <w:t>Return</w:t>
            </w:r>
            <w:r w:rsidR="00950E44" w:rsidRPr="00851210">
              <w:rPr>
                <w:rFonts w:ascii="Arial" w:hAnsi="Arial" w:cs="Arial"/>
              </w:rPr>
              <w:t>:</w:t>
            </w:r>
          </w:p>
          <w:p w:rsidR="007E62F2" w:rsidRPr="00851210" w:rsidRDefault="00950E44">
            <w:pPr>
              <w:pStyle w:val="a9"/>
              <w:rPr>
                <w:rFonts w:ascii="Arial" w:hAnsi="Arial" w:cs="Arial"/>
              </w:rPr>
            </w:pPr>
            <w:r w:rsidRPr="00851210">
              <w:rPr>
                <w:rFonts w:ascii="Arial" w:hAnsi="Arial" w:cs="Arial"/>
              </w:rPr>
              <w:lastRenderedPageBreak/>
              <w:t>SCSV 5</w:t>
            </w:r>
            <w:r w:rsidR="00E85200" w:rsidRPr="00851210">
              <w:rPr>
                <w:rFonts w:ascii="Arial" w:hAnsi="Arial" w:cs="Arial"/>
              </w:rPr>
              <w:t>MIN</w:t>
            </w:r>
          </w:p>
        </w:tc>
      </w:tr>
    </w:tbl>
    <w:p w:rsidR="00B86E01" w:rsidRPr="00851210" w:rsidRDefault="00B86E01" w:rsidP="004876BA">
      <w:pPr>
        <w:pStyle w:val="a9"/>
        <w:rPr>
          <w:rFonts w:ascii="Arial" w:hAnsi="Arial" w:cs="Arial"/>
        </w:rPr>
      </w:pPr>
    </w:p>
    <w:p w:rsidR="004876BA" w:rsidRPr="00851210" w:rsidRDefault="003B3F52" w:rsidP="004876BA">
      <w:pPr>
        <w:pStyle w:val="21"/>
        <w:rPr>
          <w:rFonts w:cs="Arial"/>
        </w:rPr>
      </w:pPr>
      <w:bookmarkStart w:id="235" w:name="_Clock_Source_Command"/>
      <w:bookmarkStart w:id="236" w:name="_Toc314320168"/>
      <w:bookmarkStart w:id="237" w:name="_Toc353436025"/>
      <w:bookmarkStart w:id="238" w:name="_Toc354040535"/>
      <w:bookmarkStart w:id="239" w:name="_Toc422919376"/>
      <w:bookmarkEnd w:id="235"/>
      <w:r w:rsidRPr="00851210">
        <w:rPr>
          <w:rFonts w:cs="Arial"/>
        </w:rPr>
        <w:t>Clock Source Command</w:t>
      </w:r>
      <w:bookmarkEnd w:id="236"/>
      <w:bookmarkEnd w:id="237"/>
      <w:bookmarkEnd w:id="238"/>
      <w:bookmarkEnd w:id="239"/>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FF7F6A" w:rsidRPr="00851210" w:rsidTr="00BF50B6">
        <w:tc>
          <w:tcPr>
            <w:tcW w:w="2660" w:type="dxa"/>
          </w:tcPr>
          <w:p w:rsidR="00FF7F6A" w:rsidRPr="00851210" w:rsidRDefault="00FF7F6A" w:rsidP="007E62F2">
            <w:pPr>
              <w:pStyle w:val="a9"/>
              <w:rPr>
                <w:rFonts w:ascii="Arial" w:hAnsi="Arial" w:cs="Arial"/>
                <w:b/>
              </w:rPr>
            </w:pPr>
            <w:r w:rsidRPr="00851210">
              <w:rPr>
                <w:rFonts w:ascii="Arial" w:hAnsi="Arial" w:cs="Arial"/>
                <w:b/>
              </w:rPr>
              <w:t>DESCRIPTION</w:t>
            </w:r>
          </w:p>
        </w:tc>
        <w:tc>
          <w:tcPr>
            <w:tcW w:w="6237" w:type="dxa"/>
          </w:tcPr>
          <w:p w:rsidR="00FF7F6A" w:rsidRPr="00851210" w:rsidRDefault="00FF7F6A" w:rsidP="007E62F2">
            <w:pPr>
              <w:pStyle w:val="a9"/>
              <w:rPr>
                <w:rFonts w:ascii="Arial" w:hAnsi="Arial" w:cs="Arial"/>
              </w:rPr>
            </w:pPr>
            <w:r w:rsidRPr="00851210">
              <w:rPr>
                <w:rFonts w:ascii="Arial" w:hAnsi="Arial" w:cs="Arial"/>
              </w:rPr>
              <w:t>Set</w:t>
            </w:r>
            <w:r w:rsidR="00553D62" w:rsidRPr="00851210">
              <w:rPr>
                <w:rFonts w:ascii="Arial" w:hAnsi="Arial" w:cs="Arial"/>
              </w:rPr>
              <w:t>s</w:t>
            </w:r>
            <w:r w:rsidRPr="00851210">
              <w:rPr>
                <w:rFonts w:ascii="Arial" w:hAnsi="Arial" w:cs="Arial"/>
              </w:rPr>
              <w:t xml:space="preserve"> or get</w:t>
            </w:r>
            <w:r w:rsidR="00553D62" w:rsidRPr="00851210">
              <w:rPr>
                <w:rFonts w:ascii="Arial" w:hAnsi="Arial" w:cs="Arial"/>
              </w:rPr>
              <w:t>s</w:t>
            </w:r>
            <w:r w:rsidRPr="00851210">
              <w:rPr>
                <w:rFonts w:ascii="Arial" w:hAnsi="Arial" w:cs="Arial"/>
              </w:rPr>
              <w:t xml:space="preserve"> </w:t>
            </w:r>
            <w:r w:rsidR="00C2448B" w:rsidRPr="00851210">
              <w:rPr>
                <w:rFonts w:ascii="Arial" w:hAnsi="Arial" w:cs="Arial"/>
              </w:rPr>
              <w:t>the clock source</w:t>
            </w:r>
            <w:r w:rsidRPr="00851210">
              <w:rPr>
                <w:rFonts w:ascii="Arial" w:hAnsi="Arial" w:cs="Arial"/>
              </w:rPr>
              <w:t>.</w:t>
            </w:r>
          </w:p>
          <w:p w:rsidR="00B86E01" w:rsidRPr="00851210" w:rsidRDefault="00B86E01" w:rsidP="007E62F2">
            <w:pPr>
              <w:pStyle w:val="a9"/>
              <w:rPr>
                <w:rFonts w:ascii="Arial" w:hAnsi="Arial" w:cs="Arial"/>
              </w:rPr>
            </w:pPr>
          </w:p>
        </w:tc>
      </w:tr>
      <w:tr w:rsidR="00FF7F6A" w:rsidRPr="00851210" w:rsidTr="00BF50B6">
        <w:tc>
          <w:tcPr>
            <w:tcW w:w="2660" w:type="dxa"/>
          </w:tcPr>
          <w:p w:rsidR="00FF7F6A" w:rsidRPr="00851210" w:rsidRDefault="00FF7F6A" w:rsidP="007E62F2">
            <w:pPr>
              <w:pStyle w:val="a9"/>
              <w:rPr>
                <w:rFonts w:ascii="Arial" w:hAnsi="Arial" w:cs="Arial"/>
                <w:b/>
              </w:rPr>
            </w:pPr>
            <w:r w:rsidRPr="00851210">
              <w:rPr>
                <w:rFonts w:ascii="Arial" w:hAnsi="Arial" w:cs="Arial"/>
                <w:b/>
              </w:rPr>
              <w:t xml:space="preserve">COMMAND SYNTAX  </w:t>
            </w:r>
          </w:p>
        </w:tc>
        <w:tc>
          <w:tcPr>
            <w:tcW w:w="6237" w:type="dxa"/>
          </w:tcPr>
          <w:p w:rsidR="00FF7F6A" w:rsidRPr="00851210" w:rsidRDefault="000963AA" w:rsidP="00FF7F6A">
            <w:pPr>
              <w:pStyle w:val="a9"/>
              <w:rPr>
                <w:rFonts w:ascii="Arial" w:hAnsi="Arial" w:cs="Arial"/>
              </w:rPr>
            </w:pPr>
            <w:r w:rsidRPr="00851210">
              <w:rPr>
                <w:rFonts w:ascii="Arial" w:hAnsi="Arial" w:cs="Arial"/>
              </w:rPr>
              <w:t>ROSC (</w:t>
            </w:r>
            <w:r w:rsidR="00FF7F6A" w:rsidRPr="00851210">
              <w:rPr>
                <w:rFonts w:ascii="Arial" w:hAnsi="Arial" w:cs="Arial"/>
              </w:rPr>
              <w:t>ROSCillator</w:t>
            </w:r>
            <w:r w:rsidRPr="00851210">
              <w:rPr>
                <w:rFonts w:ascii="Arial" w:hAnsi="Arial" w:cs="Arial"/>
              </w:rPr>
              <w:t>)</w:t>
            </w:r>
            <w:r w:rsidR="00FF7F6A" w:rsidRPr="00851210">
              <w:rPr>
                <w:rFonts w:ascii="Arial" w:hAnsi="Arial" w:cs="Arial"/>
              </w:rPr>
              <w:t xml:space="preserve"> &lt;parameter&gt;</w:t>
            </w:r>
          </w:p>
          <w:p w:rsidR="00FF7F6A" w:rsidRPr="00851210" w:rsidRDefault="00FE7A53" w:rsidP="00FF7F6A">
            <w:pPr>
              <w:pStyle w:val="a9"/>
              <w:rPr>
                <w:rFonts w:ascii="Arial" w:hAnsi="Arial" w:cs="Arial"/>
              </w:rPr>
            </w:pPr>
            <w:r w:rsidRPr="00851210">
              <w:rPr>
                <w:rFonts w:ascii="Arial" w:hAnsi="Arial" w:cs="Arial"/>
              </w:rPr>
              <w:t>&lt;parameter&gt;:= {INT, EXT</w:t>
            </w:r>
            <w:r w:rsidR="00FF7F6A" w:rsidRPr="00851210">
              <w:rPr>
                <w:rFonts w:ascii="Arial" w:hAnsi="Arial" w:cs="Arial"/>
              </w:rPr>
              <w:t>}</w:t>
            </w:r>
          </w:p>
          <w:p w:rsidR="00FF7F6A" w:rsidRPr="00851210" w:rsidRDefault="00FF7F6A" w:rsidP="007E62F2">
            <w:pPr>
              <w:pStyle w:val="a9"/>
              <w:rPr>
                <w:rFonts w:ascii="Arial" w:hAnsi="Arial" w:cs="Arial"/>
              </w:rPr>
            </w:pPr>
          </w:p>
        </w:tc>
      </w:tr>
      <w:tr w:rsidR="00FF7F6A" w:rsidRPr="00851210" w:rsidTr="00BF50B6">
        <w:tc>
          <w:tcPr>
            <w:tcW w:w="2660" w:type="dxa"/>
          </w:tcPr>
          <w:p w:rsidR="00FF7F6A" w:rsidRPr="00851210" w:rsidRDefault="00FF7F6A" w:rsidP="007E62F2">
            <w:pPr>
              <w:pStyle w:val="a9"/>
              <w:rPr>
                <w:rFonts w:ascii="Arial" w:hAnsi="Arial" w:cs="Arial"/>
                <w:b/>
              </w:rPr>
            </w:pPr>
            <w:r w:rsidRPr="00851210">
              <w:rPr>
                <w:rFonts w:ascii="Arial" w:hAnsi="Arial" w:cs="Arial"/>
                <w:b/>
              </w:rPr>
              <w:t>QUERY SYNTAX</w:t>
            </w:r>
          </w:p>
        </w:tc>
        <w:tc>
          <w:tcPr>
            <w:tcW w:w="6237" w:type="dxa"/>
          </w:tcPr>
          <w:p w:rsidR="00FF7F6A" w:rsidRPr="00851210" w:rsidRDefault="00C0700E" w:rsidP="007E62F2">
            <w:pPr>
              <w:pStyle w:val="a9"/>
              <w:rPr>
                <w:ins w:id="240" w:author="Jason.Xia" w:date="2014-11-07T11:27:00Z"/>
                <w:rFonts w:ascii="Arial" w:hAnsi="Arial" w:cs="Arial"/>
              </w:rPr>
            </w:pPr>
            <w:r w:rsidRPr="00851210">
              <w:rPr>
                <w:rFonts w:ascii="Arial" w:hAnsi="Arial" w:cs="Arial"/>
              </w:rPr>
              <w:t>ROSC (</w:t>
            </w:r>
            <w:r w:rsidR="00FF7F6A" w:rsidRPr="00851210">
              <w:rPr>
                <w:rFonts w:ascii="Arial" w:hAnsi="Arial" w:cs="Arial"/>
              </w:rPr>
              <w:t>ROSCillator</w:t>
            </w:r>
            <w:r w:rsidRPr="00851210">
              <w:rPr>
                <w:rFonts w:ascii="Arial" w:hAnsi="Arial" w:cs="Arial"/>
              </w:rPr>
              <w:t>)</w:t>
            </w:r>
            <w:r w:rsidR="00FF7F6A" w:rsidRPr="00851210">
              <w:rPr>
                <w:rFonts w:ascii="Arial" w:hAnsi="Arial" w:cs="Arial"/>
              </w:rPr>
              <w:t>?</w:t>
            </w:r>
          </w:p>
          <w:p w:rsidR="00B86E01" w:rsidRPr="00851210" w:rsidRDefault="00B86E01" w:rsidP="007E62F2">
            <w:pPr>
              <w:pStyle w:val="a9"/>
              <w:rPr>
                <w:rFonts w:ascii="Arial" w:hAnsi="Arial" w:cs="Arial"/>
              </w:rPr>
            </w:pPr>
          </w:p>
        </w:tc>
      </w:tr>
      <w:tr w:rsidR="00FF7F6A" w:rsidRPr="00851210" w:rsidTr="00BF50B6">
        <w:tc>
          <w:tcPr>
            <w:tcW w:w="2660" w:type="dxa"/>
          </w:tcPr>
          <w:p w:rsidR="00FF7F6A" w:rsidRPr="00851210" w:rsidRDefault="00FF7F6A" w:rsidP="007E62F2">
            <w:pPr>
              <w:pStyle w:val="a9"/>
              <w:rPr>
                <w:rFonts w:ascii="Arial" w:hAnsi="Arial" w:cs="Arial"/>
                <w:b/>
              </w:rPr>
            </w:pPr>
            <w:r w:rsidRPr="00851210">
              <w:rPr>
                <w:rFonts w:ascii="Arial" w:hAnsi="Arial" w:cs="Arial"/>
                <w:b/>
              </w:rPr>
              <w:t>RESPONSE FORMAT</w:t>
            </w:r>
          </w:p>
        </w:tc>
        <w:tc>
          <w:tcPr>
            <w:tcW w:w="6237" w:type="dxa"/>
          </w:tcPr>
          <w:p w:rsidR="00FF7F6A" w:rsidRPr="00851210" w:rsidRDefault="00FF7F6A" w:rsidP="007E62F2">
            <w:pPr>
              <w:pStyle w:val="a9"/>
              <w:rPr>
                <w:ins w:id="241" w:author="Jason.Xia" w:date="2014-11-07T11:27:00Z"/>
                <w:rFonts w:ascii="Arial" w:hAnsi="Arial" w:cs="Arial"/>
              </w:rPr>
            </w:pPr>
            <w:r w:rsidRPr="00851210">
              <w:rPr>
                <w:rFonts w:ascii="Arial" w:hAnsi="Arial" w:cs="Arial"/>
              </w:rPr>
              <w:t>ROSC &lt;parameter&gt;</w:t>
            </w:r>
          </w:p>
          <w:p w:rsidR="00B86E01" w:rsidRPr="00851210" w:rsidRDefault="00B86E01" w:rsidP="007E62F2">
            <w:pPr>
              <w:pStyle w:val="a9"/>
              <w:rPr>
                <w:rFonts w:ascii="Arial" w:hAnsi="Arial" w:cs="Arial"/>
              </w:rPr>
            </w:pPr>
          </w:p>
        </w:tc>
      </w:tr>
      <w:tr w:rsidR="00FF7F6A" w:rsidRPr="00851210" w:rsidTr="00BF50B6">
        <w:tc>
          <w:tcPr>
            <w:tcW w:w="2660" w:type="dxa"/>
          </w:tcPr>
          <w:p w:rsidR="00FF7F6A" w:rsidRPr="00851210" w:rsidRDefault="00FF7F6A" w:rsidP="007E62F2">
            <w:pPr>
              <w:pStyle w:val="a9"/>
              <w:rPr>
                <w:rFonts w:ascii="Arial" w:hAnsi="Arial" w:cs="Arial"/>
                <w:b/>
              </w:rPr>
            </w:pPr>
            <w:r w:rsidRPr="00851210">
              <w:rPr>
                <w:rFonts w:ascii="Arial" w:hAnsi="Arial" w:cs="Arial"/>
                <w:b/>
              </w:rPr>
              <w:t>EXAMPLE</w:t>
            </w:r>
          </w:p>
        </w:tc>
        <w:tc>
          <w:tcPr>
            <w:tcW w:w="6237" w:type="dxa"/>
          </w:tcPr>
          <w:p w:rsidR="00FF7F6A" w:rsidRPr="00851210" w:rsidRDefault="00B1589A" w:rsidP="00FF7F6A">
            <w:pPr>
              <w:pStyle w:val="a9"/>
              <w:rPr>
                <w:rFonts w:ascii="Arial" w:hAnsi="Arial" w:cs="Arial"/>
              </w:rPr>
            </w:pPr>
            <w:r w:rsidRPr="00851210">
              <w:rPr>
                <w:rFonts w:ascii="Arial" w:hAnsi="Arial" w:cs="Arial"/>
              </w:rPr>
              <w:t>Set internal time base as the clock source</w:t>
            </w:r>
            <w:r w:rsidR="00FF7F6A" w:rsidRPr="00851210">
              <w:rPr>
                <w:rFonts w:ascii="Arial" w:hAnsi="Arial" w:cs="Arial"/>
              </w:rPr>
              <w:t xml:space="preserve">.  </w:t>
            </w:r>
          </w:p>
          <w:p w:rsidR="00FF7F6A" w:rsidRPr="00851210" w:rsidRDefault="00FF7F6A" w:rsidP="00121623">
            <w:pPr>
              <w:pStyle w:val="a9"/>
              <w:rPr>
                <w:rFonts w:ascii="Arial" w:hAnsi="Arial" w:cs="Arial"/>
              </w:rPr>
            </w:pPr>
            <w:r w:rsidRPr="00851210">
              <w:rPr>
                <w:rFonts w:ascii="Arial" w:hAnsi="Arial" w:cs="Arial"/>
              </w:rPr>
              <w:t>ROSC INT</w:t>
            </w:r>
          </w:p>
        </w:tc>
      </w:tr>
    </w:tbl>
    <w:p w:rsidR="00180871" w:rsidRPr="00851210" w:rsidRDefault="00180871" w:rsidP="00180871">
      <w:pPr>
        <w:pStyle w:val="a9"/>
        <w:rPr>
          <w:rFonts w:ascii="Arial" w:hAnsi="Arial" w:cs="Arial"/>
        </w:rPr>
      </w:pPr>
      <w:bookmarkStart w:id="242" w:name="_Frequency_counter_Command"/>
      <w:bookmarkEnd w:id="242"/>
    </w:p>
    <w:p w:rsidR="00180871" w:rsidRPr="00851210" w:rsidRDefault="00180871" w:rsidP="00180871">
      <w:pPr>
        <w:pStyle w:val="a9"/>
        <w:rPr>
          <w:rFonts w:ascii="Arial" w:hAnsi="Arial" w:cs="Arial"/>
        </w:rPr>
      </w:pPr>
      <w:bookmarkStart w:id="243" w:name="OLE_LINK7"/>
      <w:bookmarkStart w:id="244" w:name="OLE_LINK8"/>
      <w:r w:rsidRPr="00851210">
        <w:rPr>
          <w:rFonts w:ascii="Arial" w:hAnsi="Arial" w:cs="Arial"/>
        </w:rPr>
        <w:t>N</w:t>
      </w:r>
      <w:r w:rsidR="00D25B30" w:rsidRPr="00851210">
        <w:rPr>
          <w:rFonts w:ascii="Arial" w:hAnsi="Arial" w:cs="Arial"/>
        </w:rPr>
        <w:t>ote</w:t>
      </w:r>
      <w:r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4"/>
        <w:gridCol w:w="1417"/>
        <w:gridCol w:w="1418"/>
        <w:gridCol w:w="1418"/>
        <w:gridCol w:w="1304"/>
      </w:tblGrid>
      <w:tr w:rsidR="00180871" w:rsidRPr="00851210" w:rsidTr="00711813">
        <w:trPr>
          <w:trHeight w:val="285"/>
        </w:trPr>
        <w:tc>
          <w:tcPr>
            <w:tcW w:w="2704" w:type="dxa"/>
            <w:shd w:val="clear" w:color="auto" w:fill="auto"/>
            <w:noWrap/>
            <w:vAlign w:val="center"/>
          </w:tcPr>
          <w:p w:rsidR="00180871" w:rsidRPr="00851210" w:rsidRDefault="00180871" w:rsidP="00711813">
            <w:pPr>
              <w:pStyle w:val="a9"/>
              <w:rPr>
                <w:rFonts w:ascii="Arial" w:hAnsi="Arial" w:cs="Arial"/>
              </w:rPr>
            </w:pPr>
            <w:r w:rsidRPr="00851210">
              <w:rPr>
                <w:rFonts w:ascii="Arial" w:hAnsi="Arial" w:cs="Arial"/>
              </w:rPr>
              <w:t>Parameter/command</w:t>
            </w:r>
          </w:p>
        </w:tc>
        <w:tc>
          <w:tcPr>
            <w:tcW w:w="1417" w:type="dxa"/>
            <w:vAlign w:val="center"/>
          </w:tcPr>
          <w:p w:rsidR="00180871" w:rsidRPr="00851210" w:rsidRDefault="00180871" w:rsidP="00711813">
            <w:pPr>
              <w:pStyle w:val="a9"/>
              <w:rPr>
                <w:rFonts w:ascii="Arial" w:hAnsi="Arial" w:cs="Arial"/>
              </w:rPr>
            </w:pPr>
            <w:r w:rsidRPr="00851210">
              <w:rPr>
                <w:rFonts w:ascii="Arial" w:hAnsi="Arial" w:cs="Arial"/>
              </w:rPr>
              <w:t>SDG800</w:t>
            </w:r>
          </w:p>
        </w:tc>
        <w:tc>
          <w:tcPr>
            <w:tcW w:w="1418" w:type="dxa"/>
            <w:vAlign w:val="center"/>
          </w:tcPr>
          <w:p w:rsidR="00180871" w:rsidRPr="00851210" w:rsidRDefault="00180871" w:rsidP="00711813">
            <w:pPr>
              <w:pStyle w:val="a9"/>
              <w:rPr>
                <w:rFonts w:ascii="Arial" w:hAnsi="Arial" w:cs="Arial"/>
              </w:rPr>
            </w:pPr>
            <w:r w:rsidRPr="00851210">
              <w:rPr>
                <w:rFonts w:ascii="Arial" w:hAnsi="Arial" w:cs="Arial"/>
              </w:rPr>
              <w:t>SDG1000</w:t>
            </w:r>
          </w:p>
        </w:tc>
        <w:tc>
          <w:tcPr>
            <w:tcW w:w="1418" w:type="dxa"/>
            <w:shd w:val="clear" w:color="auto" w:fill="auto"/>
            <w:noWrap/>
            <w:vAlign w:val="center"/>
          </w:tcPr>
          <w:p w:rsidR="00180871" w:rsidRPr="00851210" w:rsidRDefault="00180871" w:rsidP="00711813">
            <w:pPr>
              <w:pStyle w:val="a9"/>
              <w:rPr>
                <w:rFonts w:ascii="Arial" w:hAnsi="Arial" w:cs="Arial"/>
              </w:rPr>
            </w:pPr>
            <w:r w:rsidRPr="00851210">
              <w:rPr>
                <w:rFonts w:ascii="Arial" w:hAnsi="Arial" w:cs="Arial"/>
              </w:rPr>
              <w:t>SDG2000X</w:t>
            </w:r>
          </w:p>
        </w:tc>
        <w:tc>
          <w:tcPr>
            <w:tcW w:w="1304" w:type="dxa"/>
            <w:shd w:val="clear" w:color="auto" w:fill="auto"/>
            <w:vAlign w:val="center"/>
          </w:tcPr>
          <w:p w:rsidR="00180871" w:rsidRPr="00851210" w:rsidRDefault="00180871" w:rsidP="00711813">
            <w:pPr>
              <w:pStyle w:val="a9"/>
              <w:rPr>
                <w:rFonts w:ascii="Arial" w:hAnsi="Arial" w:cs="Arial"/>
              </w:rPr>
            </w:pPr>
            <w:r w:rsidRPr="00851210">
              <w:rPr>
                <w:rFonts w:ascii="Arial" w:hAnsi="Arial" w:cs="Arial"/>
              </w:rPr>
              <w:t>SDG5000</w:t>
            </w:r>
          </w:p>
        </w:tc>
      </w:tr>
      <w:tr w:rsidR="00180871" w:rsidRPr="00851210" w:rsidTr="00711813">
        <w:trPr>
          <w:trHeight w:val="285"/>
        </w:trPr>
        <w:tc>
          <w:tcPr>
            <w:tcW w:w="2704" w:type="dxa"/>
            <w:shd w:val="clear" w:color="auto" w:fill="auto"/>
            <w:noWrap/>
            <w:vAlign w:val="center"/>
          </w:tcPr>
          <w:p w:rsidR="00180871" w:rsidRPr="00851210" w:rsidRDefault="00180871" w:rsidP="00EA2604">
            <w:pPr>
              <w:pStyle w:val="a9"/>
              <w:rPr>
                <w:rFonts w:ascii="Arial" w:hAnsi="Arial" w:cs="Arial"/>
              </w:rPr>
            </w:pPr>
            <w:r w:rsidRPr="00851210">
              <w:rPr>
                <w:rFonts w:ascii="Arial" w:hAnsi="Arial" w:cs="Arial"/>
              </w:rPr>
              <w:t>ROSC</w:t>
            </w:r>
          </w:p>
        </w:tc>
        <w:tc>
          <w:tcPr>
            <w:tcW w:w="1417" w:type="dxa"/>
            <w:vAlign w:val="center"/>
          </w:tcPr>
          <w:p w:rsidR="00180871" w:rsidRPr="00851210" w:rsidRDefault="00180871" w:rsidP="00711813">
            <w:pPr>
              <w:pStyle w:val="a9"/>
              <w:rPr>
                <w:rFonts w:ascii="Arial" w:hAnsi="Arial" w:cs="Arial"/>
              </w:rPr>
            </w:pPr>
            <w:r w:rsidRPr="00851210">
              <w:rPr>
                <w:rFonts w:ascii="Arial" w:hAnsi="Arial" w:cs="Arial"/>
              </w:rPr>
              <w:t>no</w:t>
            </w:r>
          </w:p>
        </w:tc>
        <w:tc>
          <w:tcPr>
            <w:tcW w:w="1418" w:type="dxa"/>
            <w:vAlign w:val="center"/>
          </w:tcPr>
          <w:p w:rsidR="00180871" w:rsidRPr="00851210" w:rsidRDefault="00180871" w:rsidP="00711813">
            <w:pPr>
              <w:pStyle w:val="a9"/>
              <w:rPr>
                <w:rFonts w:ascii="Arial" w:hAnsi="Arial" w:cs="Arial"/>
              </w:rPr>
            </w:pPr>
            <w:r w:rsidRPr="00851210">
              <w:rPr>
                <w:rFonts w:ascii="Arial" w:hAnsi="Arial" w:cs="Arial"/>
              </w:rPr>
              <w:t>yes</w:t>
            </w:r>
          </w:p>
        </w:tc>
        <w:tc>
          <w:tcPr>
            <w:tcW w:w="1418" w:type="dxa"/>
            <w:shd w:val="clear" w:color="auto" w:fill="auto"/>
            <w:noWrap/>
            <w:vAlign w:val="center"/>
          </w:tcPr>
          <w:p w:rsidR="00180871" w:rsidRPr="00851210" w:rsidRDefault="00180871" w:rsidP="00711813">
            <w:pPr>
              <w:pStyle w:val="a9"/>
              <w:rPr>
                <w:rFonts w:ascii="Arial" w:hAnsi="Arial" w:cs="Arial"/>
              </w:rPr>
            </w:pPr>
            <w:r w:rsidRPr="00851210">
              <w:rPr>
                <w:rFonts w:ascii="Arial" w:hAnsi="Arial" w:cs="Arial"/>
              </w:rPr>
              <w:t>yes</w:t>
            </w:r>
          </w:p>
        </w:tc>
        <w:tc>
          <w:tcPr>
            <w:tcW w:w="1304" w:type="dxa"/>
            <w:shd w:val="clear" w:color="auto" w:fill="auto"/>
            <w:vAlign w:val="center"/>
          </w:tcPr>
          <w:p w:rsidR="00180871" w:rsidRPr="00851210" w:rsidRDefault="00180871" w:rsidP="00711813">
            <w:pPr>
              <w:pStyle w:val="a9"/>
              <w:rPr>
                <w:rFonts w:ascii="Arial" w:hAnsi="Arial" w:cs="Arial"/>
              </w:rPr>
            </w:pPr>
            <w:r w:rsidRPr="00851210">
              <w:rPr>
                <w:rFonts w:ascii="Arial" w:hAnsi="Arial" w:cs="Arial"/>
              </w:rPr>
              <w:t>yes</w:t>
            </w:r>
          </w:p>
        </w:tc>
      </w:tr>
      <w:bookmarkEnd w:id="243"/>
      <w:bookmarkEnd w:id="244"/>
    </w:tbl>
    <w:p w:rsidR="00180871" w:rsidRPr="00851210" w:rsidRDefault="00180871" w:rsidP="00180871">
      <w:pPr>
        <w:rPr>
          <w:rFonts w:ascii="Arial" w:hAnsi="Arial" w:cs="Arial"/>
        </w:rPr>
      </w:pPr>
    </w:p>
    <w:p w:rsidR="00EE5981" w:rsidRPr="00851210" w:rsidRDefault="00EE5981" w:rsidP="00EE5981">
      <w:pPr>
        <w:pStyle w:val="21"/>
        <w:rPr>
          <w:rFonts w:cs="Arial"/>
        </w:rPr>
      </w:pPr>
      <w:bookmarkStart w:id="245" w:name="_Toc422919377"/>
      <w:r w:rsidRPr="00851210">
        <w:rPr>
          <w:rFonts w:cs="Arial"/>
        </w:rPr>
        <w:t xml:space="preserve">Frequency </w:t>
      </w:r>
      <w:r w:rsidR="007D5EE1" w:rsidRPr="00851210">
        <w:rPr>
          <w:rFonts w:cs="Arial"/>
        </w:rPr>
        <w:t xml:space="preserve">Counter </w:t>
      </w:r>
      <w:r w:rsidRPr="00851210">
        <w:rPr>
          <w:rFonts w:cs="Arial"/>
        </w:rPr>
        <w:t>Command</w:t>
      </w:r>
      <w:bookmarkEnd w:id="245"/>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EA7C90" w:rsidRPr="00851210" w:rsidTr="00EF2E04">
        <w:tc>
          <w:tcPr>
            <w:tcW w:w="2660" w:type="dxa"/>
          </w:tcPr>
          <w:p w:rsidR="00EA7C90" w:rsidRPr="00851210" w:rsidRDefault="00EA7C90" w:rsidP="00EF2E04">
            <w:pPr>
              <w:pStyle w:val="a9"/>
              <w:rPr>
                <w:rFonts w:ascii="Arial" w:hAnsi="Arial" w:cs="Arial"/>
                <w:b/>
              </w:rPr>
            </w:pPr>
            <w:r w:rsidRPr="00851210">
              <w:rPr>
                <w:rFonts w:ascii="Arial" w:hAnsi="Arial" w:cs="Arial"/>
                <w:b/>
              </w:rPr>
              <w:t>DESCRIPTION</w:t>
            </w:r>
          </w:p>
        </w:tc>
        <w:tc>
          <w:tcPr>
            <w:tcW w:w="6237" w:type="dxa"/>
          </w:tcPr>
          <w:p w:rsidR="00EA7C90" w:rsidRPr="00851210" w:rsidRDefault="00EA7C90" w:rsidP="00EF2E04">
            <w:pPr>
              <w:pStyle w:val="a9"/>
              <w:rPr>
                <w:rFonts w:ascii="Arial" w:hAnsi="Arial" w:cs="Arial"/>
              </w:rPr>
            </w:pPr>
            <w:r w:rsidRPr="00851210">
              <w:rPr>
                <w:rFonts w:ascii="Arial" w:hAnsi="Arial" w:cs="Arial"/>
              </w:rPr>
              <w:t>Set</w:t>
            </w:r>
            <w:r w:rsidR="009A341A" w:rsidRPr="00851210">
              <w:rPr>
                <w:rFonts w:ascii="Arial" w:hAnsi="Arial" w:cs="Arial"/>
              </w:rPr>
              <w:t>s</w:t>
            </w:r>
            <w:r w:rsidRPr="00851210">
              <w:rPr>
                <w:rFonts w:ascii="Arial" w:hAnsi="Arial" w:cs="Arial"/>
              </w:rPr>
              <w:t xml:space="preserve"> or get</w:t>
            </w:r>
            <w:r w:rsidR="009A341A" w:rsidRPr="00851210">
              <w:rPr>
                <w:rFonts w:ascii="Arial" w:hAnsi="Arial" w:cs="Arial"/>
              </w:rPr>
              <w:t>s</w:t>
            </w:r>
            <w:r w:rsidRPr="00851210">
              <w:rPr>
                <w:rFonts w:ascii="Arial" w:hAnsi="Arial" w:cs="Arial"/>
              </w:rPr>
              <w:t xml:space="preserve"> frequency counter parameters.</w:t>
            </w:r>
          </w:p>
          <w:p w:rsidR="00EA7C90" w:rsidRPr="00851210" w:rsidRDefault="00EA7C90" w:rsidP="00EF2E04">
            <w:pPr>
              <w:pStyle w:val="a9"/>
              <w:rPr>
                <w:rFonts w:ascii="Arial" w:hAnsi="Arial" w:cs="Arial"/>
              </w:rPr>
            </w:pPr>
          </w:p>
        </w:tc>
      </w:tr>
      <w:tr w:rsidR="00EA7C90" w:rsidRPr="00851210" w:rsidTr="00EF2E04">
        <w:tc>
          <w:tcPr>
            <w:tcW w:w="2660" w:type="dxa"/>
          </w:tcPr>
          <w:p w:rsidR="00EA7C90" w:rsidRPr="00851210" w:rsidRDefault="00EA7C90" w:rsidP="00EF2E04">
            <w:pPr>
              <w:pStyle w:val="a9"/>
              <w:rPr>
                <w:rFonts w:ascii="Arial" w:hAnsi="Arial" w:cs="Arial"/>
                <w:b/>
              </w:rPr>
            </w:pPr>
            <w:r w:rsidRPr="00851210">
              <w:rPr>
                <w:rFonts w:ascii="Arial" w:hAnsi="Arial" w:cs="Arial"/>
                <w:b/>
              </w:rPr>
              <w:t xml:space="preserve">COMMAND SYNTAX  </w:t>
            </w:r>
          </w:p>
        </w:tc>
        <w:tc>
          <w:tcPr>
            <w:tcW w:w="6237" w:type="dxa"/>
          </w:tcPr>
          <w:p w:rsidR="00EA7C90" w:rsidRPr="00851210" w:rsidRDefault="0023743F" w:rsidP="0023743F">
            <w:pPr>
              <w:pStyle w:val="a9"/>
              <w:ind w:firstLineChars="50" w:firstLine="105"/>
              <w:rPr>
                <w:rFonts w:ascii="Arial" w:hAnsi="Arial" w:cs="Arial"/>
              </w:rPr>
            </w:pPr>
            <w:r w:rsidRPr="00851210">
              <w:rPr>
                <w:rFonts w:ascii="Arial" w:hAnsi="Arial" w:cs="Arial"/>
              </w:rPr>
              <w:t>FCNT(</w:t>
            </w:r>
            <w:r w:rsidR="00A70614" w:rsidRPr="00851210">
              <w:rPr>
                <w:rFonts w:ascii="Arial" w:hAnsi="Arial" w:cs="Arial"/>
              </w:rPr>
              <w:t>FreqCouNTer</w:t>
            </w:r>
            <w:r w:rsidRPr="00851210">
              <w:rPr>
                <w:rFonts w:ascii="Arial" w:hAnsi="Arial" w:cs="Arial"/>
              </w:rPr>
              <w:t>)</w:t>
            </w:r>
            <w:r w:rsidR="00A70614" w:rsidRPr="00851210">
              <w:rPr>
                <w:rFonts w:ascii="Arial" w:hAnsi="Arial" w:cs="Arial"/>
              </w:rPr>
              <w:t xml:space="preserve"> </w:t>
            </w:r>
            <w:r w:rsidR="00EA7C90" w:rsidRPr="00851210">
              <w:rPr>
                <w:rFonts w:ascii="Arial" w:hAnsi="Arial" w:cs="Arial"/>
              </w:rPr>
              <w:t>&lt;parameter&gt;</w:t>
            </w:r>
          </w:p>
          <w:p w:rsidR="00EA7C90" w:rsidRPr="00851210" w:rsidRDefault="00EA7C90" w:rsidP="00EF2E04">
            <w:pPr>
              <w:pStyle w:val="a9"/>
              <w:rPr>
                <w:rFonts w:ascii="Arial" w:hAnsi="Arial" w:cs="Arial"/>
              </w:rPr>
            </w:pPr>
            <w:r w:rsidRPr="00851210">
              <w:rPr>
                <w:rFonts w:ascii="Arial" w:hAnsi="Arial" w:cs="Arial"/>
              </w:rPr>
              <w:t>&lt;parameter&gt;:= {a parameter from the table below}</w:t>
            </w:r>
          </w:p>
        </w:tc>
      </w:tr>
      <w:tr w:rsidR="00EA7C90" w:rsidRPr="00851210" w:rsidTr="00EF2E04">
        <w:tc>
          <w:tcPr>
            <w:tcW w:w="8897" w:type="dxa"/>
            <w:gridSpan w:val="2"/>
          </w:tcPr>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1"/>
              <w:gridCol w:w="1938"/>
              <w:gridCol w:w="4962"/>
            </w:tblGrid>
            <w:tr w:rsidR="00EA7C90" w:rsidRPr="00851210" w:rsidTr="00396D46">
              <w:trPr>
                <w:trHeight w:val="285"/>
              </w:trPr>
              <w:tc>
                <w:tcPr>
                  <w:tcW w:w="1361" w:type="dxa"/>
                  <w:shd w:val="clear" w:color="auto" w:fill="auto"/>
                  <w:noWrap/>
                  <w:vAlign w:val="center"/>
                </w:tcPr>
                <w:p w:rsidR="00EA7C90" w:rsidRPr="00851210" w:rsidRDefault="00EA7C90" w:rsidP="00EF2E04">
                  <w:pPr>
                    <w:pStyle w:val="a9"/>
                    <w:rPr>
                      <w:rFonts w:ascii="Arial" w:hAnsi="Arial" w:cs="Arial"/>
                      <w:b/>
                    </w:rPr>
                  </w:pPr>
                  <w:r w:rsidRPr="00851210">
                    <w:rPr>
                      <w:rFonts w:ascii="Arial" w:hAnsi="Arial" w:cs="Arial"/>
                      <w:b/>
                    </w:rPr>
                    <w:t>Parameters</w:t>
                  </w:r>
                </w:p>
              </w:tc>
              <w:tc>
                <w:tcPr>
                  <w:tcW w:w="1938" w:type="dxa"/>
                  <w:vAlign w:val="center"/>
                </w:tcPr>
                <w:p w:rsidR="00EA7C90" w:rsidRPr="00851210" w:rsidRDefault="00EA7C90" w:rsidP="00EF2E04">
                  <w:pPr>
                    <w:pStyle w:val="a9"/>
                    <w:rPr>
                      <w:rFonts w:ascii="Arial" w:hAnsi="Arial" w:cs="Arial"/>
                      <w:b/>
                    </w:rPr>
                  </w:pPr>
                  <w:r w:rsidRPr="00851210">
                    <w:rPr>
                      <w:rFonts w:ascii="Arial" w:hAnsi="Arial" w:cs="Arial"/>
                      <w:b/>
                    </w:rPr>
                    <w:t>Value</w:t>
                  </w:r>
                </w:p>
              </w:tc>
              <w:tc>
                <w:tcPr>
                  <w:tcW w:w="4962" w:type="dxa"/>
                  <w:shd w:val="clear" w:color="auto" w:fill="auto"/>
                  <w:noWrap/>
                  <w:vAlign w:val="center"/>
                </w:tcPr>
                <w:p w:rsidR="00EA7C90" w:rsidRPr="00851210" w:rsidRDefault="00EA7C90" w:rsidP="00EF2E04">
                  <w:pPr>
                    <w:pStyle w:val="a9"/>
                    <w:rPr>
                      <w:rFonts w:ascii="Arial" w:hAnsi="Arial" w:cs="Arial"/>
                      <w:b/>
                    </w:rPr>
                  </w:pPr>
                  <w:r w:rsidRPr="00851210">
                    <w:rPr>
                      <w:rFonts w:ascii="Arial" w:hAnsi="Arial" w:cs="Arial"/>
                      <w:b/>
                    </w:rPr>
                    <w:t>Description</w:t>
                  </w:r>
                </w:p>
              </w:tc>
            </w:tr>
            <w:tr w:rsidR="00EA7C90" w:rsidRPr="00851210" w:rsidTr="00396D46">
              <w:trPr>
                <w:trHeight w:val="285"/>
              </w:trPr>
              <w:tc>
                <w:tcPr>
                  <w:tcW w:w="1361" w:type="dxa"/>
                  <w:shd w:val="clear" w:color="auto" w:fill="auto"/>
                  <w:noWrap/>
                  <w:vAlign w:val="center"/>
                </w:tcPr>
                <w:p w:rsidR="00EA7C90" w:rsidRPr="00851210" w:rsidRDefault="009304B7" w:rsidP="00EF2E04">
                  <w:pPr>
                    <w:pStyle w:val="a9"/>
                    <w:rPr>
                      <w:rFonts w:ascii="Arial" w:hAnsi="Arial" w:cs="Arial"/>
                    </w:rPr>
                  </w:pPr>
                  <w:r w:rsidRPr="00851210">
                    <w:rPr>
                      <w:rFonts w:ascii="Arial" w:hAnsi="Arial" w:cs="Arial"/>
                    </w:rPr>
                    <w:t>STATE</w:t>
                  </w:r>
                </w:p>
              </w:tc>
              <w:tc>
                <w:tcPr>
                  <w:tcW w:w="1938" w:type="dxa"/>
                  <w:vAlign w:val="center"/>
                </w:tcPr>
                <w:p w:rsidR="00EA7C90" w:rsidRPr="00851210" w:rsidRDefault="00EA7C90" w:rsidP="009304B7">
                  <w:pPr>
                    <w:pStyle w:val="a9"/>
                    <w:rPr>
                      <w:rFonts w:ascii="Arial" w:hAnsi="Arial" w:cs="Arial"/>
                    </w:rPr>
                  </w:pPr>
                  <w:r w:rsidRPr="00851210">
                    <w:rPr>
                      <w:rFonts w:ascii="Arial" w:hAnsi="Arial" w:cs="Arial"/>
                    </w:rPr>
                    <w:t>&lt;</w:t>
                  </w:r>
                  <w:r w:rsidR="009304B7" w:rsidRPr="00851210">
                    <w:rPr>
                      <w:rFonts w:ascii="Arial" w:hAnsi="Arial" w:cs="Arial"/>
                    </w:rPr>
                    <w:t>state</w:t>
                  </w:r>
                  <w:r w:rsidRPr="00851210">
                    <w:rPr>
                      <w:rFonts w:ascii="Arial" w:hAnsi="Arial" w:cs="Arial"/>
                    </w:rPr>
                    <w:t>&gt;</w:t>
                  </w:r>
                </w:p>
              </w:tc>
              <w:tc>
                <w:tcPr>
                  <w:tcW w:w="4962" w:type="dxa"/>
                  <w:shd w:val="clear" w:color="auto" w:fill="auto"/>
                  <w:noWrap/>
                  <w:vAlign w:val="center"/>
                </w:tcPr>
                <w:p w:rsidR="00EA7C90" w:rsidRPr="00851210" w:rsidRDefault="009304B7" w:rsidP="00EF2E04">
                  <w:pPr>
                    <w:pStyle w:val="a9"/>
                    <w:rPr>
                      <w:rFonts w:ascii="Arial" w:hAnsi="Arial" w:cs="Arial"/>
                    </w:rPr>
                  </w:pPr>
                  <w:r w:rsidRPr="00851210">
                    <w:rPr>
                      <w:rFonts w:ascii="Arial" w:hAnsi="Arial" w:cs="Arial"/>
                    </w:rPr>
                    <w:t>State</w:t>
                  </w:r>
                  <w:r w:rsidR="00892077" w:rsidRPr="00851210">
                    <w:rPr>
                      <w:rFonts w:ascii="Arial" w:hAnsi="Arial" w:cs="Arial"/>
                    </w:rPr>
                    <w:t xml:space="preserve"> of frequency counter</w:t>
                  </w:r>
                  <w:r w:rsidRPr="00851210">
                    <w:rPr>
                      <w:rFonts w:ascii="Arial" w:hAnsi="Arial" w:cs="Arial"/>
                    </w:rPr>
                    <w:t>.</w:t>
                  </w:r>
                </w:p>
              </w:tc>
            </w:tr>
            <w:tr w:rsidR="00EA7C90" w:rsidRPr="00851210" w:rsidTr="00396D46">
              <w:trPr>
                <w:trHeight w:val="70"/>
              </w:trPr>
              <w:tc>
                <w:tcPr>
                  <w:tcW w:w="1361" w:type="dxa"/>
                  <w:shd w:val="clear" w:color="auto" w:fill="auto"/>
                  <w:noWrap/>
                  <w:vAlign w:val="center"/>
                </w:tcPr>
                <w:p w:rsidR="00EA7C90" w:rsidRPr="00851210" w:rsidRDefault="00EA7C90" w:rsidP="00EF2E04">
                  <w:pPr>
                    <w:pStyle w:val="a9"/>
                    <w:rPr>
                      <w:rFonts w:ascii="Arial" w:hAnsi="Arial" w:cs="Arial"/>
                    </w:rPr>
                  </w:pPr>
                  <w:r w:rsidRPr="00851210">
                    <w:rPr>
                      <w:rFonts w:ascii="Arial" w:hAnsi="Arial" w:cs="Arial"/>
                    </w:rPr>
                    <w:t>FRQ</w:t>
                  </w:r>
                </w:p>
              </w:tc>
              <w:tc>
                <w:tcPr>
                  <w:tcW w:w="1938" w:type="dxa"/>
                  <w:vAlign w:val="center"/>
                </w:tcPr>
                <w:p w:rsidR="00EA7C90" w:rsidRPr="00851210" w:rsidRDefault="00EA7C90" w:rsidP="00EF2E04">
                  <w:pPr>
                    <w:pStyle w:val="a9"/>
                    <w:rPr>
                      <w:rFonts w:ascii="Arial" w:hAnsi="Arial" w:cs="Arial"/>
                    </w:rPr>
                  </w:pPr>
                  <w:r w:rsidRPr="00851210">
                    <w:rPr>
                      <w:rFonts w:ascii="Arial" w:hAnsi="Arial" w:cs="Arial"/>
                    </w:rPr>
                    <w:t>&lt;frequency&gt;</w:t>
                  </w:r>
                </w:p>
              </w:tc>
              <w:tc>
                <w:tcPr>
                  <w:tcW w:w="4962" w:type="dxa"/>
                  <w:shd w:val="clear" w:color="auto" w:fill="auto"/>
                  <w:noWrap/>
                  <w:vAlign w:val="center"/>
                </w:tcPr>
                <w:p w:rsidR="00EA7C90" w:rsidRPr="00851210" w:rsidRDefault="00EA7C90" w:rsidP="00396D46">
                  <w:pPr>
                    <w:pStyle w:val="a9"/>
                    <w:wordWrap w:val="0"/>
                    <w:rPr>
                      <w:rFonts w:ascii="Arial" w:hAnsi="Arial" w:cs="Arial"/>
                    </w:rPr>
                  </w:pPr>
                  <w:r w:rsidRPr="00851210">
                    <w:rPr>
                      <w:rFonts w:ascii="Arial" w:hAnsi="Arial" w:cs="Arial"/>
                    </w:rPr>
                    <w:t xml:space="preserve">Value of frequency. </w:t>
                  </w:r>
                  <w:r w:rsidR="00396D46" w:rsidRPr="00851210">
                    <w:rPr>
                      <w:rFonts w:ascii="Arial" w:hAnsi="Arial" w:cs="Arial"/>
                    </w:rPr>
                    <w:t>Can’t</w:t>
                  </w:r>
                  <w:r w:rsidR="009D62A9" w:rsidRPr="00851210">
                    <w:rPr>
                      <w:rFonts w:ascii="Arial" w:hAnsi="Arial" w:cs="Arial"/>
                    </w:rPr>
                    <w:t xml:space="preserve"> </w:t>
                  </w:r>
                  <w:r w:rsidR="009D0EC2" w:rsidRPr="00851210">
                    <w:rPr>
                      <w:rFonts w:ascii="Arial" w:hAnsi="Arial" w:cs="Arial"/>
                    </w:rPr>
                    <w:t xml:space="preserve">be </w:t>
                  </w:r>
                  <w:r w:rsidR="009D62A9" w:rsidRPr="00851210">
                    <w:rPr>
                      <w:rFonts w:ascii="Arial" w:hAnsi="Arial" w:cs="Arial"/>
                    </w:rPr>
                    <w:t>set.</w:t>
                  </w:r>
                </w:p>
              </w:tc>
            </w:tr>
            <w:tr w:rsidR="00C5678A" w:rsidRPr="00851210" w:rsidTr="00396D46">
              <w:trPr>
                <w:trHeight w:val="285"/>
              </w:trPr>
              <w:tc>
                <w:tcPr>
                  <w:tcW w:w="1361" w:type="dxa"/>
                  <w:shd w:val="clear" w:color="auto" w:fill="auto"/>
                  <w:noWrap/>
                  <w:vAlign w:val="center"/>
                </w:tcPr>
                <w:p w:rsidR="00C5678A" w:rsidRPr="00851210" w:rsidRDefault="00C5678A" w:rsidP="00EF2E04">
                  <w:pPr>
                    <w:pStyle w:val="a9"/>
                    <w:rPr>
                      <w:rFonts w:ascii="Arial" w:hAnsi="Arial" w:cs="Arial"/>
                    </w:rPr>
                  </w:pPr>
                  <w:r w:rsidRPr="00851210">
                    <w:rPr>
                      <w:rFonts w:ascii="Arial" w:hAnsi="Arial" w:cs="Arial"/>
                    </w:rPr>
                    <w:t>PW</w:t>
                  </w:r>
                </w:p>
              </w:tc>
              <w:tc>
                <w:tcPr>
                  <w:tcW w:w="1938" w:type="dxa"/>
                  <w:vAlign w:val="center"/>
                </w:tcPr>
                <w:p w:rsidR="00C5678A" w:rsidRPr="00851210" w:rsidRDefault="00C5678A" w:rsidP="00800BCD">
                  <w:pPr>
                    <w:pStyle w:val="a9"/>
                    <w:rPr>
                      <w:rFonts w:ascii="Arial" w:hAnsi="Arial" w:cs="Arial"/>
                    </w:rPr>
                  </w:pPr>
                  <w:r w:rsidRPr="00851210">
                    <w:rPr>
                      <w:rFonts w:ascii="Arial" w:hAnsi="Arial" w:cs="Arial"/>
                    </w:rPr>
                    <w:t>&lt;</w:t>
                  </w:r>
                  <w:r w:rsidR="00800BCD" w:rsidRPr="00851210">
                    <w:rPr>
                      <w:rFonts w:ascii="Arial" w:hAnsi="Arial" w:cs="Arial"/>
                    </w:rPr>
                    <w:t>position width</w:t>
                  </w:r>
                  <w:r w:rsidRPr="00851210">
                    <w:rPr>
                      <w:rFonts w:ascii="Arial" w:hAnsi="Arial" w:cs="Arial"/>
                    </w:rPr>
                    <w:t>&gt;</w:t>
                  </w:r>
                </w:p>
              </w:tc>
              <w:tc>
                <w:tcPr>
                  <w:tcW w:w="4962" w:type="dxa"/>
                  <w:shd w:val="clear" w:color="auto" w:fill="auto"/>
                  <w:noWrap/>
                  <w:vAlign w:val="center"/>
                </w:tcPr>
                <w:p w:rsidR="00C5678A" w:rsidRPr="00851210" w:rsidRDefault="00C5678A" w:rsidP="009D62A9">
                  <w:pPr>
                    <w:pStyle w:val="a9"/>
                    <w:wordWrap w:val="0"/>
                    <w:rPr>
                      <w:rFonts w:ascii="Arial" w:hAnsi="Arial" w:cs="Arial"/>
                    </w:rPr>
                  </w:pPr>
                  <w:r w:rsidRPr="00851210">
                    <w:rPr>
                      <w:rFonts w:ascii="Arial" w:hAnsi="Arial" w:cs="Arial"/>
                    </w:rPr>
                    <w:t xml:space="preserve">Value of </w:t>
                  </w:r>
                  <w:r w:rsidR="00605C13" w:rsidRPr="00851210">
                    <w:rPr>
                      <w:rFonts w:ascii="Arial" w:hAnsi="Arial" w:cs="Arial"/>
                    </w:rPr>
                    <w:t xml:space="preserve">positive </w:t>
                  </w:r>
                  <w:r w:rsidR="00800BCD" w:rsidRPr="00851210">
                    <w:rPr>
                      <w:rFonts w:ascii="Arial" w:hAnsi="Arial" w:cs="Arial"/>
                    </w:rPr>
                    <w:t>width</w:t>
                  </w:r>
                  <w:r w:rsidRPr="00851210">
                    <w:rPr>
                      <w:rFonts w:ascii="Arial" w:hAnsi="Arial" w:cs="Arial"/>
                    </w:rPr>
                    <w:t xml:space="preserve">. </w:t>
                  </w:r>
                  <w:r w:rsidR="00396D46" w:rsidRPr="00851210">
                    <w:rPr>
                      <w:rFonts w:ascii="Arial" w:hAnsi="Arial" w:cs="Arial"/>
                    </w:rPr>
                    <w:t xml:space="preserve">Can’t </w:t>
                  </w:r>
                  <w:r w:rsidR="007D5EE1" w:rsidRPr="00851210">
                    <w:rPr>
                      <w:rFonts w:ascii="Arial" w:hAnsi="Arial" w:cs="Arial"/>
                    </w:rPr>
                    <w:t xml:space="preserve">be </w:t>
                  </w:r>
                  <w:r w:rsidR="00396D46" w:rsidRPr="00851210">
                    <w:rPr>
                      <w:rFonts w:ascii="Arial" w:hAnsi="Arial" w:cs="Arial"/>
                    </w:rPr>
                    <w:t>set.</w:t>
                  </w:r>
                </w:p>
              </w:tc>
            </w:tr>
            <w:tr w:rsidR="00C5678A" w:rsidRPr="00851210" w:rsidTr="00396D46">
              <w:trPr>
                <w:trHeight w:val="377"/>
              </w:trPr>
              <w:tc>
                <w:tcPr>
                  <w:tcW w:w="1361" w:type="dxa"/>
                  <w:shd w:val="clear" w:color="auto" w:fill="auto"/>
                  <w:noWrap/>
                  <w:vAlign w:val="center"/>
                </w:tcPr>
                <w:p w:rsidR="00C5678A" w:rsidRPr="00851210" w:rsidRDefault="00C5678A" w:rsidP="00EF2E04">
                  <w:pPr>
                    <w:pStyle w:val="a9"/>
                    <w:rPr>
                      <w:rFonts w:ascii="Arial" w:hAnsi="Arial" w:cs="Arial"/>
                    </w:rPr>
                  </w:pPr>
                  <w:r w:rsidRPr="00851210">
                    <w:rPr>
                      <w:rFonts w:ascii="Arial" w:hAnsi="Arial" w:cs="Arial"/>
                    </w:rPr>
                    <w:t>NW</w:t>
                  </w:r>
                </w:p>
              </w:tc>
              <w:tc>
                <w:tcPr>
                  <w:tcW w:w="1938" w:type="dxa"/>
                  <w:vAlign w:val="center"/>
                </w:tcPr>
                <w:p w:rsidR="00C5678A" w:rsidRPr="00851210" w:rsidRDefault="00C5678A" w:rsidP="00800BCD">
                  <w:pPr>
                    <w:pStyle w:val="a9"/>
                    <w:rPr>
                      <w:rFonts w:ascii="Arial" w:hAnsi="Arial" w:cs="Arial"/>
                    </w:rPr>
                  </w:pPr>
                  <w:r w:rsidRPr="00851210">
                    <w:rPr>
                      <w:rFonts w:ascii="Arial" w:hAnsi="Arial" w:cs="Arial"/>
                    </w:rPr>
                    <w:t>&lt;</w:t>
                  </w:r>
                  <w:r w:rsidR="00800BCD" w:rsidRPr="00851210">
                    <w:rPr>
                      <w:rFonts w:ascii="Arial" w:hAnsi="Arial" w:cs="Arial"/>
                    </w:rPr>
                    <w:t>negative width</w:t>
                  </w:r>
                  <w:r w:rsidRPr="00851210">
                    <w:rPr>
                      <w:rFonts w:ascii="Arial" w:hAnsi="Arial" w:cs="Arial"/>
                    </w:rPr>
                    <w:t>&gt;</w:t>
                  </w:r>
                </w:p>
              </w:tc>
              <w:tc>
                <w:tcPr>
                  <w:tcW w:w="4962" w:type="dxa"/>
                  <w:shd w:val="clear" w:color="auto" w:fill="auto"/>
                  <w:noWrap/>
                  <w:vAlign w:val="center"/>
                </w:tcPr>
                <w:p w:rsidR="00C5678A" w:rsidRPr="00851210" w:rsidRDefault="00C5678A" w:rsidP="009D62A9">
                  <w:pPr>
                    <w:pStyle w:val="a9"/>
                    <w:wordWrap w:val="0"/>
                    <w:rPr>
                      <w:rFonts w:ascii="Arial" w:hAnsi="Arial" w:cs="Arial"/>
                    </w:rPr>
                  </w:pPr>
                  <w:r w:rsidRPr="00851210">
                    <w:rPr>
                      <w:rFonts w:ascii="Arial" w:hAnsi="Arial" w:cs="Arial"/>
                    </w:rPr>
                    <w:t xml:space="preserve">Value of </w:t>
                  </w:r>
                  <w:r w:rsidR="00800BCD" w:rsidRPr="00851210">
                    <w:rPr>
                      <w:rFonts w:ascii="Arial" w:hAnsi="Arial" w:cs="Arial"/>
                    </w:rPr>
                    <w:t>negative width</w:t>
                  </w:r>
                  <w:r w:rsidRPr="00851210">
                    <w:rPr>
                      <w:rFonts w:ascii="Arial" w:hAnsi="Arial" w:cs="Arial"/>
                    </w:rPr>
                    <w:t xml:space="preserve">. </w:t>
                  </w:r>
                  <w:r w:rsidR="00396D46" w:rsidRPr="00851210">
                    <w:rPr>
                      <w:rFonts w:ascii="Arial" w:hAnsi="Arial" w:cs="Arial"/>
                    </w:rPr>
                    <w:t xml:space="preserve">Can’t </w:t>
                  </w:r>
                  <w:r w:rsidR="007D5EE1" w:rsidRPr="00851210">
                    <w:rPr>
                      <w:rFonts w:ascii="Arial" w:hAnsi="Arial" w:cs="Arial"/>
                    </w:rPr>
                    <w:t xml:space="preserve">be </w:t>
                  </w:r>
                  <w:r w:rsidR="00396D46" w:rsidRPr="00851210">
                    <w:rPr>
                      <w:rFonts w:ascii="Arial" w:hAnsi="Arial" w:cs="Arial"/>
                    </w:rPr>
                    <w:t>set.</w:t>
                  </w:r>
                </w:p>
              </w:tc>
            </w:tr>
            <w:tr w:rsidR="00C5678A" w:rsidRPr="00851210" w:rsidTr="00396D46">
              <w:trPr>
                <w:trHeight w:val="285"/>
              </w:trPr>
              <w:tc>
                <w:tcPr>
                  <w:tcW w:w="1361" w:type="dxa"/>
                  <w:shd w:val="clear" w:color="auto" w:fill="auto"/>
                  <w:noWrap/>
                  <w:vAlign w:val="center"/>
                </w:tcPr>
                <w:p w:rsidR="00C5678A" w:rsidRPr="00851210" w:rsidRDefault="00C5678A" w:rsidP="00EF2E04">
                  <w:pPr>
                    <w:pStyle w:val="a9"/>
                    <w:rPr>
                      <w:rFonts w:ascii="Arial" w:hAnsi="Arial" w:cs="Arial"/>
                    </w:rPr>
                  </w:pPr>
                  <w:r w:rsidRPr="00851210">
                    <w:rPr>
                      <w:rFonts w:ascii="Arial" w:hAnsi="Arial" w:cs="Arial"/>
                    </w:rPr>
                    <w:t>DUTY</w:t>
                  </w:r>
                </w:p>
              </w:tc>
              <w:tc>
                <w:tcPr>
                  <w:tcW w:w="1938" w:type="dxa"/>
                  <w:vAlign w:val="center"/>
                </w:tcPr>
                <w:p w:rsidR="00C5678A" w:rsidRPr="00851210" w:rsidRDefault="00C5678A" w:rsidP="00EF2E04">
                  <w:pPr>
                    <w:pStyle w:val="a9"/>
                    <w:rPr>
                      <w:rFonts w:ascii="Arial" w:hAnsi="Arial" w:cs="Arial"/>
                    </w:rPr>
                  </w:pPr>
                  <w:r w:rsidRPr="00851210">
                    <w:rPr>
                      <w:rFonts w:ascii="Arial" w:hAnsi="Arial" w:cs="Arial"/>
                    </w:rPr>
                    <w:t>&lt;duty&gt;</w:t>
                  </w:r>
                </w:p>
              </w:tc>
              <w:tc>
                <w:tcPr>
                  <w:tcW w:w="4962" w:type="dxa"/>
                  <w:shd w:val="clear" w:color="auto" w:fill="auto"/>
                  <w:noWrap/>
                  <w:vAlign w:val="center"/>
                </w:tcPr>
                <w:p w:rsidR="00C5678A" w:rsidRPr="00851210" w:rsidRDefault="00396D46" w:rsidP="00396D46">
                  <w:pPr>
                    <w:pStyle w:val="a9"/>
                    <w:rPr>
                      <w:rFonts w:ascii="Arial" w:hAnsi="Arial" w:cs="Arial"/>
                    </w:rPr>
                  </w:pPr>
                  <w:r w:rsidRPr="00851210">
                    <w:rPr>
                      <w:rFonts w:ascii="Arial" w:hAnsi="Arial" w:cs="Arial"/>
                    </w:rPr>
                    <w:t>Value of duty</w:t>
                  </w:r>
                  <w:r w:rsidR="00540172" w:rsidRPr="00851210">
                    <w:rPr>
                      <w:rFonts w:ascii="Arial" w:hAnsi="Arial" w:cs="Arial"/>
                    </w:rPr>
                    <w:t xml:space="preserve"> cycle</w:t>
                  </w:r>
                  <w:r w:rsidR="00C5678A" w:rsidRPr="00851210">
                    <w:rPr>
                      <w:rFonts w:ascii="Arial" w:hAnsi="Arial" w:cs="Arial"/>
                    </w:rPr>
                    <w:t xml:space="preserve">. </w:t>
                  </w:r>
                  <w:r w:rsidRPr="00851210">
                    <w:rPr>
                      <w:rFonts w:ascii="Arial" w:hAnsi="Arial" w:cs="Arial"/>
                    </w:rPr>
                    <w:t xml:space="preserve">Can’t </w:t>
                  </w:r>
                  <w:r w:rsidR="007D5EE1" w:rsidRPr="00851210">
                    <w:rPr>
                      <w:rFonts w:ascii="Arial" w:hAnsi="Arial" w:cs="Arial"/>
                    </w:rPr>
                    <w:t xml:space="preserve">be </w:t>
                  </w:r>
                  <w:r w:rsidRPr="00851210">
                    <w:rPr>
                      <w:rFonts w:ascii="Arial" w:hAnsi="Arial" w:cs="Arial"/>
                    </w:rPr>
                    <w:t>set.</w:t>
                  </w:r>
                </w:p>
              </w:tc>
            </w:tr>
            <w:tr w:rsidR="00C5678A" w:rsidRPr="00851210" w:rsidTr="00396D46">
              <w:trPr>
                <w:trHeight w:val="285"/>
              </w:trPr>
              <w:tc>
                <w:tcPr>
                  <w:tcW w:w="1361" w:type="dxa"/>
                  <w:shd w:val="clear" w:color="auto" w:fill="auto"/>
                  <w:noWrap/>
                  <w:vAlign w:val="center"/>
                </w:tcPr>
                <w:p w:rsidR="00C5678A" w:rsidRPr="00851210" w:rsidRDefault="00C5678A" w:rsidP="00EF2E04">
                  <w:pPr>
                    <w:pStyle w:val="a9"/>
                    <w:rPr>
                      <w:rFonts w:ascii="Arial" w:hAnsi="Arial" w:cs="Arial"/>
                    </w:rPr>
                  </w:pPr>
                  <w:r w:rsidRPr="00851210">
                    <w:rPr>
                      <w:rFonts w:ascii="Arial" w:hAnsi="Arial" w:cs="Arial"/>
                    </w:rPr>
                    <w:t>FRQDEV</w:t>
                  </w:r>
                </w:p>
              </w:tc>
              <w:tc>
                <w:tcPr>
                  <w:tcW w:w="1938" w:type="dxa"/>
                  <w:vAlign w:val="center"/>
                </w:tcPr>
                <w:p w:rsidR="00C5678A" w:rsidRPr="00851210" w:rsidRDefault="00C5678A" w:rsidP="00800BCD">
                  <w:pPr>
                    <w:pStyle w:val="a9"/>
                    <w:rPr>
                      <w:rFonts w:ascii="Arial" w:hAnsi="Arial" w:cs="Arial"/>
                    </w:rPr>
                  </w:pPr>
                  <w:r w:rsidRPr="00851210">
                    <w:rPr>
                      <w:rFonts w:ascii="Arial" w:hAnsi="Arial" w:cs="Arial"/>
                    </w:rPr>
                    <w:t>&lt;</w:t>
                  </w:r>
                  <w:r w:rsidR="00800BCD" w:rsidRPr="00851210">
                    <w:rPr>
                      <w:rFonts w:ascii="Arial" w:hAnsi="Arial" w:cs="Arial"/>
                    </w:rPr>
                    <w:t>freq deviation</w:t>
                  </w:r>
                  <w:r w:rsidRPr="00851210">
                    <w:rPr>
                      <w:rFonts w:ascii="Arial" w:hAnsi="Arial" w:cs="Arial"/>
                    </w:rPr>
                    <w:t>&gt;</w:t>
                  </w:r>
                </w:p>
              </w:tc>
              <w:tc>
                <w:tcPr>
                  <w:tcW w:w="4962" w:type="dxa"/>
                  <w:shd w:val="clear" w:color="auto" w:fill="auto"/>
                  <w:noWrap/>
                  <w:vAlign w:val="center"/>
                </w:tcPr>
                <w:p w:rsidR="00C5678A" w:rsidRPr="00851210" w:rsidRDefault="00C5678A" w:rsidP="00D2138C">
                  <w:pPr>
                    <w:pStyle w:val="a9"/>
                    <w:wordWrap w:val="0"/>
                    <w:rPr>
                      <w:rFonts w:ascii="Arial" w:hAnsi="Arial" w:cs="Arial"/>
                    </w:rPr>
                  </w:pPr>
                  <w:r w:rsidRPr="00851210">
                    <w:rPr>
                      <w:rFonts w:ascii="Arial" w:hAnsi="Arial" w:cs="Arial"/>
                    </w:rPr>
                    <w:t xml:space="preserve">Value of </w:t>
                  </w:r>
                  <w:r w:rsidR="00800BCD" w:rsidRPr="00851210">
                    <w:rPr>
                      <w:rFonts w:ascii="Arial" w:hAnsi="Arial" w:cs="Arial"/>
                    </w:rPr>
                    <w:t>freq deviation</w:t>
                  </w:r>
                  <w:r w:rsidRPr="00851210">
                    <w:rPr>
                      <w:rFonts w:ascii="Arial" w:hAnsi="Arial" w:cs="Arial"/>
                    </w:rPr>
                    <w:t>.</w:t>
                  </w:r>
                  <w:r w:rsidR="00396D46" w:rsidRPr="00851210">
                    <w:rPr>
                      <w:rFonts w:ascii="Arial" w:hAnsi="Arial" w:cs="Arial"/>
                    </w:rPr>
                    <w:t xml:space="preserve"> Can’t </w:t>
                  </w:r>
                  <w:r w:rsidR="007D5EE1" w:rsidRPr="00851210">
                    <w:rPr>
                      <w:rFonts w:ascii="Arial" w:hAnsi="Arial" w:cs="Arial"/>
                    </w:rPr>
                    <w:t xml:space="preserve">be </w:t>
                  </w:r>
                  <w:r w:rsidR="00396D46" w:rsidRPr="00851210">
                    <w:rPr>
                      <w:rFonts w:ascii="Arial" w:hAnsi="Arial" w:cs="Arial"/>
                    </w:rPr>
                    <w:t>set.</w:t>
                  </w:r>
                </w:p>
              </w:tc>
            </w:tr>
            <w:tr w:rsidR="00C5678A" w:rsidRPr="00851210" w:rsidTr="00396D46">
              <w:trPr>
                <w:trHeight w:val="285"/>
              </w:trPr>
              <w:tc>
                <w:tcPr>
                  <w:tcW w:w="1361" w:type="dxa"/>
                  <w:shd w:val="clear" w:color="auto" w:fill="auto"/>
                  <w:noWrap/>
                  <w:vAlign w:val="center"/>
                </w:tcPr>
                <w:p w:rsidR="00C5678A" w:rsidRPr="00851210" w:rsidRDefault="00C5678A" w:rsidP="00EF2E04">
                  <w:pPr>
                    <w:pStyle w:val="a9"/>
                    <w:rPr>
                      <w:rFonts w:ascii="Arial" w:hAnsi="Arial" w:cs="Arial"/>
                    </w:rPr>
                  </w:pPr>
                  <w:r w:rsidRPr="00851210">
                    <w:rPr>
                      <w:rFonts w:ascii="Arial" w:hAnsi="Arial" w:cs="Arial"/>
                    </w:rPr>
                    <w:t>R</w:t>
                  </w:r>
                  <w:r w:rsidR="001911C1" w:rsidRPr="00851210">
                    <w:rPr>
                      <w:rFonts w:ascii="Arial" w:hAnsi="Arial" w:cs="Arial"/>
                    </w:rPr>
                    <w:t>E</w:t>
                  </w:r>
                  <w:r w:rsidRPr="00851210">
                    <w:rPr>
                      <w:rFonts w:ascii="Arial" w:hAnsi="Arial" w:cs="Arial"/>
                    </w:rPr>
                    <w:t>FQ</w:t>
                  </w:r>
                </w:p>
              </w:tc>
              <w:tc>
                <w:tcPr>
                  <w:tcW w:w="1938" w:type="dxa"/>
                  <w:vAlign w:val="center"/>
                </w:tcPr>
                <w:p w:rsidR="00C5678A" w:rsidRPr="00851210" w:rsidRDefault="00C5678A" w:rsidP="00800BCD">
                  <w:pPr>
                    <w:pStyle w:val="a9"/>
                    <w:rPr>
                      <w:rFonts w:ascii="Arial" w:hAnsi="Arial" w:cs="Arial"/>
                    </w:rPr>
                  </w:pPr>
                  <w:r w:rsidRPr="00851210">
                    <w:rPr>
                      <w:rFonts w:ascii="Arial" w:hAnsi="Arial" w:cs="Arial"/>
                    </w:rPr>
                    <w:t>&lt;</w:t>
                  </w:r>
                  <w:r w:rsidR="00800BCD" w:rsidRPr="00851210">
                    <w:rPr>
                      <w:rFonts w:ascii="Arial" w:hAnsi="Arial" w:cs="Arial"/>
                    </w:rPr>
                    <w:t>ref freq</w:t>
                  </w:r>
                  <w:r w:rsidRPr="00851210">
                    <w:rPr>
                      <w:rFonts w:ascii="Arial" w:hAnsi="Arial" w:cs="Arial"/>
                    </w:rPr>
                    <w:t>&gt;</w:t>
                  </w:r>
                </w:p>
              </w:tc>
              <w:tc>
                <w:tcPr>
                  <w:tcW w:w="4962" w:type="dxa"/>
                  <w:shd w:val="clear" w:color="auto" w:fill="auto"/>
                  <w:noWrap/>
                  <w:vAlign w:val="center"/>
                </w:tcPr>
                <w:p w:rsidR="00C5678A" w:rsidRPr="00851210" w:rsidRDefault="00C5678A" w:rsidP="00D2138C">
                  <w:pPr>
                    <w:pStyle w:val="a9"/>
                    <w:rPr>
                      <w:rFonts w:ascii="Arial" w:hAnsi="Arial" w:cs="Arial"/>
                    </w:rPr>
                  </w:pPr>
                  <w:r w:rsidRPr="00851210">
                    <w:rPr>
                      <w:rFonts w:ascii="Arial" w:hAnsi="Arial" w:cs="Arial"/>
                    </w:rPr>
                    <w:t xml:space="preserve">Value of </w:t>
                  </w:r>
                  <w:r w:rsidR="00800BCD" w:rsidRPr="00851210">
                    <w:rPr>
                      <w:rFonts w:ascii="Arial" w:hAnsi="Arial" w:cs="Arial"/>
                    </w:rPr>
                    <w:t>ref</w:t>
                  </w:r>
                  <w:r w:rsidR="00396D46" w:rsidRPr="00851210">
                    <w:rPr>
                      <w:rFonts w:ascii="Arial" w:hAnsi="Arial" w:cs="Arial"/>
                    </w:rPr>
                    <w:t>erence</w:t>
                  </w:r>
                  <w:r w:rsidR="00800BCD" w:rsidRPr="00851210">
                    <w:rPr>
                      <w:rFonts w:ascii="Arial" w:hAnsi="Arial" w:cs="Arial"/>
                    </w:rPr>
                    <w:t xml:space="preserve"> freq</w:t>
                  </w:r>
                  <w:r w:rsidRPr="00851210">
                    <w:rPr>
                      <w:rFonts w:ascii="Arial" w:hAnsi="Arial" w:cs="Arial"/>
                    </w:rPr>
                    <w:t>.</w:t>
                  </w:r>
                </w:p>
              </w:tc>
            </w:tr>
            <w:tr w:rsidR="00C5678A" w:rsidRPr="00851210" w:rsidTr="00396D46">
              <w:trPr>
                <w:trHeight w:val="285"/>
              </w:trPr>
              <w:tc>
                <w:tcPr>
                  <w:tcW w:w="1361" w:type="dxa"/>
                  <w:shd w:val="clear" w:color="auto" w:fill="auto"/>
                  <w:noWrap/>
                  <w:vAlign w:val="center"/>
                </w:tcPr>
                <w:p w:rsidR="00C5678A" w:rsidRPr="00851210" w:rsidRDefault="00C5678A" w:rsidP="00EF2E04">
                  <w:pPr>
                    <w:pStyle w:val="a9"/>
                    <w:rPr>
                      <w:rFonts w:ascii="Arial" w:hAnsi="Arial" w:cs="Arial"/>
                    </w:rPr>
                  </w:pPr>
                  <w:r w:rsidRPr="00851210">
                    <w:rPr>
                      <w:rFonts w:ascii="Arial" w:hAnsi="Arial" w:cs="Arial"/>
                    </w:rPr>
                    <w:t>TRG</w:t>
                  </w:r>
                </w:p>
              </w:tc>
              <w:tc>
                <w:tcPr>
                  <w:tcW w:w="1938" w:type="dxa"/>
                  <w:vAlign w:val="center"/>
                </w:tcPr>
                <w:p w:rsidR="00C5678A" w:rsidRPr="00851210" w:rsidRDefault="00C5678A" w:rsidP="00800BCD">
                  <w:pPr>
                    <w:pStyle w:val="a9"/>
                    <w:rPr>
                      <w:rFonts w:ascii="Arial" w:hAnsi="Arial" w:cs="Arial"/>
                    </w:rPr>
                  </w:pPr>
                  <w:r w:rsidRPr="00851210">
                    <w:rPr>
                      <w:rFonts w:ascii="Arial" w:hAnsi="Arial" w:cs="Arial"/>
                    </w:rPr>
                    <w:t>&lt;</w:t>
                  </w:r>
                  <w:r w:rsidR="00800BCD" w:rsidRPr="00851210">
                    <w:rPr>
                      <w:rFonts w:ascii="Arial" w:hAnsi="Arial" w:cs="Arial"/>
                    </w:rPr>
                    <w:t>triglev</w:t>
                  </w:r>
                  <w:r w:rsidRPr="00851210">
                    <w:rPr>
                      <w:rFonts w:ascii="Arial" w:hAnsi="Arial" w:cs="Arial"/>
                    </w:rPr>
                    <w:t>&gt;</w:t>
                  </w:r>
                </w:p>
              </w:tc>
              <w:tc>
                <w:tcPr>
                  <w:tcW w:w="4962" w:type="dxa"/>
                  <w:shd w:val="clear" w:color="auto" w:fill="auto"/>
                  <w:noWrap/>
                  <w:vAlign w:val="center"/>
                </w:tcPr>
                <w:p w:rsidR="00C5678A" w:rsidRPr="00851210" w:rsidRDefault="00C5678A" w:rsidP="00D2138C">
                  <w:pPr>
                    <w:pStyle w:val="a9"/>
                    <w:rPr>
                      <w:rFonts w:ascii="Arial" w:hAnsi="Arial" w:cs="Arial"/>
                    </w:rPr>
                  </w:pPr>
                  <w:r w:rsidRPr="00851210">
                    <w:rPr>
                      <w:rFonts w:ascii="Arial" w:hAnsi="Arial" w:cs="Arial"/>
                    </w:rPr>
                    <w:t xml:space="preserve">Value of </w:t>
                  </w:r>
                  <w:r w:rsidR="00800BCD" w:rsidRPr="00851210">
                    <w:rPr>
                      <w:rFonts w:ascii="Arial" w:hAnsi="Arial" w:cs="Arial"/>
                    </w:rPr>
                    <w:t>trig</w:t>
                  </w:r>
                  <w:r w:rsidR="00396D46" w:rsidRPr="00851210">
                    <w:rPr>
                      <w:rFonts w:ascii="Arial" w:hAnsi="Arial" w:cs="Arial"/>
                    </w:rPr>
                    <w:t>ger level</w:t>
                  </w:r>
                  <w:r w:rsidRPr="00851210">
                    <w:rPr>
                      <w:rFonts w:ascii="Arial" w:hAnsi="Arial" w:cs="Arial"/>
                    </w:rPr>
                    <w:t>.</w:t>
                  </w:r>
                </w:p>
              </w:tc>
            </w:tr>
            <w:tr w:rsidR="00C5678A" w:rsidRPr="00851210" w:rsidTr="00396D46">
              <w:trPr>
                <w:trHeight w:val="285"/>
              </w:trPr>
              <w:tc>
                <w:tcPr>
                  <w:tcW w:w="1361" w:type="dxa"/>
                  <w:shd w:val="clear" w:color="auto" w:fill="auto"/>
                  <w:noWrap/>
                  <w:vAlign w:val="center"/>
                </w:tcPr>
                <w:p w:rsidR="00C5678A" w:rsidRPr="00851210" w:rsidRDefault="00C5678A" w:rsidP="00EF2E04">
                  <w:pPr>
                    <w:pStyle w:val="a9"/>
                    <w:rPr>
                      <w:rFonts w:ascii="Arial" w:hAnsi="Arial" w:cs="Arial"/>
                    </w:rPr>
                  </w:pPr>
                  <w:r w:rsidRPr="00851210">
                    <w:rPr>
                      <w:rFonts w:ascii="Arial" w:hAnsi="Arial" w:cs="Arial"/>
                    </w:rPr>
                    <w:t>MODE</w:t>
                  </w:r>
                </w:p>
              </w:tc>
              <w:tc>
                <w:tcPr>
                  <w:tcW w:w="1938" w:type="dxa"/>
                  <w:vAlign w:val="center"/>
                </w:tcPr>
                <w:p w:rsidR="00C5678A" w:rsidRPr="00851210" w:rsidRDefault="00C5678A" w:rsidP="00800BCD">
                  <w:pPr>
                    <w:pStyle w:val="a9"/>
                    <w:rPr>
                      <w:rFonts w:ascii="Arial" w:hAnsi="Arial" w:cs="Arial"/>
                    </w:rPr>
                  </w:pPr>
                  <w:r w:rsidRPr="00851210">
                    <w:rPr>
                      <w:rFonts w:ascii="Arial" w:hAnsi="Arial" w:cs="Arial"/>
                    </w:rPr>
                    <w:t>&lt;</w:t>
                  </w:r>
                  <w:r w:rsidR="00800BCD" w:rsidRPr="00851210">
                    <w:rPr>
                      <w:rFonts w:ascii="Arial" w:hAnsi="Arial" w:cs="Arial"/>
                    </w:rPr>
                    <w:t>mode</w:t>
                  </w:r>
                  <w:r w:rsidRPr="00851210">
                    <w:rPr>
                      <w:rFonts w:ascii="Arial" w:hAnsi="Arial" w:cs="Arial"/>
                    </w:rPr>
                    <w:t>&gt;</w:t>
                  </w:r>
                </w:p>
              </w:tc>
              <w:tc>
                <w:tcPr>
                  <w:tcW w:w="4962" w:type="dxa"/>
                  <w:shd w:val="clear" w:color="auto" w:fill="auto"/>
                  <w:noWrap/>
                  <w:vAlign w:val="center"/>
                </w:tcPr>
                <w:p w:rsidR="00C5678A" w:rsidRPr="00851210" w:rsidRDefault="00C5678A" w:rsidP="00D2138C">
                  <w:pPr>
                    <w:pStyle w:val="a9"/>
                    <w:rPr>
                      <w:rFonts w:ascii="Arial" w:hAnsi="Arial" w:cs="Arial"/>
                    </w:rPr>
                  </w:pPr>
                  <w:r w:rsidRPr="00851210">
                    <w:rPr>
                      <w:rFonts w:ascii="Arial" w:hAnsi="Arial" w:cs="Arial"/>
                    </w:rPr>
                    <w:t xml:space="preserve">Value of </w:t>
                  </w:r>
                  <w:r w:rsidR="00800BCD" w:rsidRPr="00851210">
                    <w:rPr>
                      <w:rFonts w:ascii="Arial" w:hAnsi="Arial" w:cs="Arial"/>
                    </w:rPr>
                    <w:t>mode</w:t>
                  </w:r>
                  <w:r w:rsidRPr="00851210">
                    <w:rPr>
                      <w:rFonts w:ascii="Arial" w:hAnsi="Arial" w:cs="Arial"/>
                    </w:rPr>
                    <w:t>.</w:t>
                  </w:r>
                </w:p>
              </w:tc>
            </w:tr>
            <w:tr w:rsidR="00C5678A" w:rsidRPr="00851210" w:rsidTr="00396D46">
              <w:trPr>
                <w:trHeight w:val="285"/>
              </w:trPr>
              <w:tc>
                <w:tcPr>
                  <w:tcW w:w="1361" w:type="dxa"/>
                  <w:shd w:val="clear" w:color="auto" w:fill="auto"/>
                  <w:noWrap/>
                  <w:vAlign w:val="center"/>
                </w:tcPr>
                <w:p w:rsidR="00C5678A" w:rsidRPr="00851210" w:rsidRDefault="00C5678A" w:rsidP="00EF2E04">
                  <w:pPr>
                    <w:pStyle w:val="a9"/>
                    <w:rPr>
                      <w:rFonts w:ascii="Arial" w:hAnsi="Arial" w:cs="Arial"/>
                    </w:rPr>
                  </w:pPr>
                  <w:r w:rsidRPr="00851210">
                    <w:rPr>
                      <w:rFonts w:ascii="Arial" w:hAnsi="Arial" w:cs="Arial"/>
                    </w:rPr>
                    <w:t>HFR</w:t>
                  </w:r>
                </w:p>
              </w:tc>
              <w:tc>
                <w:tcPr>
                  <w:tcW w:w="1938" w:type="dxa"/>
                  <w:vAlign w:val="center"/>
                </w:tcPr>
                <w:p w:rsidR="00C5678A" w:rsidRPr="00851210" w:rsidRDefault="00C5678A" w:rsidP="001C132A">
                  <w:pPr>
                    <w:pStyle w:val="a9"/>
                    <w:rPr>
                      <w:rFonts w:ascii="Arial" w:hAnsi="Arial" w:cs="Arial"/>
                    </w:rPr>
                  </w:pPr>
                  <w:r w:rsidRPr="00851210">
                    <w:rPr>
                      <w:rFonts w:ascii="Arial" w:hAnsi="Arial" w:cs="Arial"/>
                    </w:rPr>
                    <w:t>&lt;</w:t>
                  </w:r>
                  <w:r w:rsidR="001C132A" w:rsidRPr="00851210">
                    <w:rPr>
                      <w:rFonts w:ascii="Arial" w:hAnsi="Arial" w:cs="Arial"/>
                    </w:rPr>
                    <w:t>HFR</w:t>
                  </w:r>
                  <w:r w:rsidRPr="00851210">
                    <w:rPr>
                      <w:rFonts w:ascii="Arial" w:hAnsi="Arial" w:cs="Arial"/>
                    </w:rPr>
                    <w:t>&gt;</w:t>
                  </w:r>
                </w:p>
              </w:tc>
              <w:tc>
                <w:tcPr>
                  <w:tcW w:w="4962" w:type="dxa"/>
                  <w:shd w:val="clear" w:color="auto" w:fill="auto"/>
                  <w:noWrap/>
                  <w:vAlign w:val="center"/>
                </w:tcPr>
                <w:p w:rsidR="00C5678A" w:rsidRPr="00851210" w:rsidRDefault="00A7785D" w:rsidP="001C132A">
                  <w:pPr>
                    <w:pStyle w:val="a9"/>
                    <w:rPr>
                      <w:rFonts w:ascii="Arial" w:hAnsi="Arial" w:cs="Arial"/>
                    </w:rPr>
                  </w:pPr>
                  <w:r w:rsidRPr="00851210">
                    <w:rPr>
                      <w:rFonts w:ascii="Arial" w:hAnsi="Arial" w:cs="Arial"/>
                    </w:rPr>
                    <w:t xml:space="preserve">State </w:t>
                  </w:r>
                  <w:r w:rsidR="00C5678A" w:rsidRPr="00851210">
                    <w:rPr>
                      <w:rFonts w:ascii="Arial" w:hAnsi="Arial" w:cs="Arial"/>
                    </w:rPr>
                    <w:t xml:space="preserve">of </w:t>
                  </w:r>
                  <w:r w:rsidR="001C132A" w:rsidRPr="00851210">
                    <w:rPr>
                      <w:rFonts w:ascii="Arial" w:hAnsi="Arial" w:cs="Arial"/>
                    </w:rPr>
                    <w:t>HFR</w:t>
                  </w:r>
                  <w:r w:rsidR="00C5678A" w:rsidRPr="00851210">
                    <w:rPr>
                      <w:rFonts w:ascii="Arial" w:hAnsi="Arial" w:cs="Arial"/>
                    </w:rPr>
                    <w:t>.</w:t>
                  </w:r>
                </w:p>
              </w:tc>
            </w:tr>
          </w:tbl>
          <w:p w:rsidR="00EA7C90" w:rsidRPr="00851210" w:rsidRDefault="00EA7C90" w:rsidP="00EF2E04">
            <w:pPr>
              <w:pStyle w:val="a9"/>
              <w:rPr>
                <w:rFonts w:ascii="Arial" w:hAnsi="Arial" w:cs="Arial"/>
              </w:rPr>
            </w:pPr>
            <w:r w:rsidRPr="00851210">
              <w:rPr>
                <w:rFonts w:ascii="Arial" w:hAnsi="Arial" w:cs="Arial"/>
              </w:rPr>
              <w:t>where:</w:t>
            </w:r>
            <w:r w:rsidRPr="00851210">
              <w:rPr>
                <w:rFonts w:ascii="Arial" w:hAnsi="Arial" w:cs="Arial"/>
              </w:rPr>
              <w:tab/>
            </w:r>
            <w:r w:rsidRPr="00851210">
              <w:rPr>
                <w:rFonts w:ascii="Arial" w:hAnsi="Arial" w:cs="Arial"/>
              </w:rPr>
              <w:tab/>
            </w:r>
            <w:r w:rsidRPr="00851210">
              <w:rPr>
                <w:rFonts w:ascii="Arial" w:hAnsi="Arial" w:cs="Arial"/>
              </w:rPr>
              <w:tab/>
              <w:t>&lt;</w:t>
            </w:r>
            <w:r w:rsidR="00EE470F" w:rsidRPr="00851210">
              <w:rPr>
                <w:rFonts w:ascii="Arial" w:hAnsi="Arial" w:cs="Arial"/>
              </w:rPr>
              <w:t xml:space="preserve"> state </w:t>
            </w:r>
            <w:r w:rsidRPr="00851210">
              <w:rPr>
                <w:rFonts w:ascii="Arial" w:hAnsi="Arial" w:cs="Arial"/>
              </w:rPr>
              <w:t>&gt;:={</w:t>
            </w:r>
            <w:r w:rsidR="004E4693" w:rsidRPr="00851210">
              <w:rPr>
                <w:rFonts w:ascii="Arial" w:hAnsi="Arial" w:cs="Arial"/>
              </w:rPr>
              <w:t>ON, OFF</w:t>
            </w:r>
            <w:r w:rsidRPr="00851210">
              <w:rPr>
                <w:rFonts w:ascii="Arial" w:hAnsi="Arial" w:cs="Arial"/>
              </w:rPr>
              <w:t>}</w:t>
            </w:r>
          </w:p>
          <w:p w:rsidR="00EA7C90" w:rsidRPr="00851210" w:rsidRDefault="00075B7E" w:rsidP="00EE470F">
            <w:pPr>
              <w:pStyle w:val="a9"/>
              <w:ind w:firstLineChars="800" w:firstLine="1680"/>
              <w:rPr>
                <w:rFonts w:ascii="Arial" w:hAnsi="Arial" w:cs="Arial"/>
              </w:rPr>
            </w:pPr>
            <w:r w:rsidRPr="00851210">
              <w:rPr>
                <w:rFonts w:ascii="Arial" w:hAnsi="Arial" w:cs="Arial"/>
              </w:rPr>
              <w:t>&lt;frequency&gt;:= {</w:t>
            </w:r>
            <w:bookmarkStart w:id="246" w:name="OLE_LINK15"/>
            <w:bookmarkStart w:id="247" w:name="OLE_LINK16"/>
            <w:r w:rsidR="00EA7C90" w:rsidRPr="00851210">
              <w:rPr>
                <w:rFonts w:ascii="Arial" w:hAnsi="Arial" w:cs="Arial"/>
              </w:rPr>
              <w:t xml:space="preserve">Default </w:t>
            </w:r>
            <w:r w:rsidRPr="00851210">
              <w:rPr>
                <w:rFonts w:ascii="Arial" w:hAnsi="Arial" w:cs="Arial"/>
              </w:rPr>
              <w:t>unit is</w:t>
            </w:r>
            <w:bookmarkEnd w:id="246"/>
            <w:bookmarkEnd w:id="247"/>
            <w:r w:rsidR="00AC783D" w:rsidRPr="00851210">
              <w:rPr>
                <w:rFonts w:ascii="Arial" w:hAnsi="Arial" w:cs="Arial"/>
              </w:rPr>
              <w:t xml:space="preserve"> "Hz</w:t>
            </w:r>
            <w:r w:rsidRPr="00851210">
              <w:rPr>
                <w:rFonts w:ascii="Arial" w:hAnsi="Arial" w:cs="Arial"/>
              </w:rPr>
              <w:t>". V</w:t>
            </w:r>
            <w:r w:rsidR="00EA7C90" w:rsidRPr="00851210">
              <w:rPr>
                <w:rFonts w:ascii="Arial" w:hAnsi="Arial" w:cs="Arial"/>
              </w:rPr>
              <w:t xml:space="preserve">alue </w:t>
            </w:r>
            <w:r w:rsidR="00D15BA5" w:rsidRPr="00851210">
              <w:rPr>
                <w:rFonts w:ascii="Arial" w:hAnsi="Arial" w:cs="Arial"/>
              </w:rPr>
              <w:t xml:space="preserve">range </w:t>
            </w:r>
            <w:r w:rsidR="00EA7C90" w:rsidRPr="00851210">
              <w:rPr>
                <w:rFonts w:ascii="Arial" w:hAnsi="Arial" w:cs="Arial"/>
              </w:rPr>
              <w:t xml:space="preserve">depends on the </w:t>
            </w:r>
            <w:r w:rsidR="000130C4" w:rsidRPr="00851210">
              <w:rPr>
                <w:rFonts w:ascii="Arial" w:hAnsi="Arial" w:cs="Arial"/>
              </w:rPr>
              <w:t>model</w:t>
            </w:r>
            <w:r w:rsidR="00EA7C90" w:rsidRPr="00851210">
              <w:rPr>
                <w:rFonts w:ascii="Arial" w:hAnsi="Arial" w:cs="Arial"/>
              </w:rPr>
              <w:t>.}</w:t>
            </w:r>
          </w:p>
          <w:p w:rsidR="00EE470F" w:rsidRPr="00851210" w:rsidRDefault="00EE470F" w:rsidP="00EE470F">
            <w:pPr>
              <w:pStyle w:val="a9"/>
              <w:ind w:firstLineChars="800" w:firstLine="1680"/>
              <w:rPr>
                <w:rFonts w:ascii="Arial" w:hAnsi="Arial" w:cs="Arial"/>
              </w:rPr>
            </w:pPr>
            <w:r w:rsidRPr="00851210">
              <w:rPr>
                <w:rFonts w:ascii="Arial" w:hAnsi="Arial" w:cs="Arial"/>
              </w:rPr>
              <w:t>&lt; mode &gt;:={AC,</w:t>
            </w:r>
            <w:r w:rsidR="004E4693" w:rsidRPr="00851210">
              <w:rPr>
                <w:rFonts w:ascii="Arial" w:hAnsi="Arial" w:cs="Arial"/>
              </w:rPr>
              <w:t xml:space="preserve"> </w:t>
            </w:r>
            <w:r w:rsidRPr="00851210">
              <w:rPr>
                <w:rFonts w:ascii="Arial" w:hAnsi="Arial" w:cs="Arial"/>
              </w:rPr>
              <w:t>DC}</w:t>
            </w:r>
          </w:p>
          <w:p w:rsidR="00EE470F" w:rsidRPr="00851210" w:rsidRDefault="00EE470F" w:rsidP="00EE470F">
            <w:pPr>
              <w:pStyle w:val="a9"/>
              <w:ind w:firstLineChars="800" w:firstLine="1680"/>
              <w:rPr>
                <w:rFonts w:ascii="Arial" w:hAnsi="Arial" w:cs="Arial"/>
              </w:rPr>
            </w:pPr>
            <w:r w:rsidRPr="00851210">
              <w:rPr>
                <w:rFonts w:ascii="Arial" w:hAnsi="Arial" w:cs="Arial"/>
              </w:rPr>
              <w:lastRenderedPageBreak/>
              <w:t>&lt;</w:t>
            </w:r>
            <w:r w:rsidR="0005081A" w:rsidRPr="00851210">
              <w:rPr>
                <w:rFonts w:ascii="Arial" w:hAnsi="Arial" w:cs="Arial"/>
              </w:rPr>
              <w:t>HFR</w:t>
            </w:r>
            <w:r w:rsidRPr="00851210">
              <w:rPr>
                <w:rFonts w:ascii="Arial" w:hAnsi="Arial" w:cs="Arial"/>
              </w:rPr>
              <w:t>&gt;:={ON,</w:t>
            </w:r>
            <w:r w:rsidR="000F226D" w:rsidRPr="00851210">
              <w:rPr>
                <w:rFonts w:ascii="Arial" w:hAnsi="Arial" w:cs="Arial"/>
              </w:rPr>
              <w:t xml:space="preserve"> </w:t>
            </w:r>
            <w:r w:rsidRPr="00851210">
              <w:rPr>
                <w:rFonts w:ascii="Arial" w:hAnsi="Arial" w:cs="Arial"/>
              </w:rPr>
              <w:t>OFF}</w:t>
            </w:r>
          </w:p>
          <w:p w:rsidR="00EE470F" w:rsidRPr="00851210" w:rsidRDefault="00EE470F" w:rsidP="00EE470F">
            <w:pPr>
              <w:pStyle w:val="a9"/>
              <w:ind w:firstLineChars="800" w:firstLine="1680"/>
              <w:rPr>
                <w:rFonts w:ascii="Arial" w:hAnsi="Arial" w:cs="Arial"/>
              </w:rPr>
            </w:pPr>
          </w:p>
        </w:tc>
      </w:tr>
      <w:tr w:rsidR="00EA7C90" w:rsidRPr="00851210" w:rsidTr="00EF2E04">
        <w:tc>
          <w:tcPr>
            <w:tcW w:w="2660" w:type="dxa"/>
          </w:tcPr>
          <w:p w:rsidR="00EA7C90" w:rsidRPr="00851210" w:rsidRDefault="00EA7C90" w:rsidP="00EF2E04">
            <w:pPr>
              <w:pStyle w:val="a9"/>
              <w:rPr>
                <w:rFonts w:ascii="Arial" w:hAnsi="Arial" w:cs="Arial"/>
                <w:b/>
              </w:rPr>
            </w:pPr>
            <w:r w:rsidRPr="00851210">
              <w:rPr>
                <w:rFonts w:ascii="Arial" w:hAnsi="Arial" w:cs="Arial"/>
                <w:b/>
              </w:rPr>
              <w:lastRenderedPageBreak/>
              <w:t>QUERY SYNTAX</w:t>
            </w:r>
          </w:p>
        </w:tc>
        <w:tc>
          <w:tcPr>
            <w:tcW w:w="6237" w:type="dxa"/>
          </w:tcPr>
          <w:p w:rsidR="00EA7C90" w:rsidRPr="00851210" w:rsidRDefault="00873A0B" w:rsidP="00EF2E04">
            <w:pPr>
              <w:pStyle w:val="a9"/>
              <w:rPr>
                <w:rFonts w:ascii="Arial" w:hAnsi="Arial" w:cs="Arial"/>
              </w:rPr>
            </w:pPr>
            <w:r w:rsidRPr="00851210">
              <w:rPr>
                <w:rFonts w:ascii="Arial" w:hAnsi="Arial" w:cs="Arial"/>
              </w:rPr>
              <w:t>FCNT (</w:t>
            </w:r>
            <w:r w:rsidR="00952080" w:rsidRPr="00851210">
              <w:rPr>
                <w:rFonts w:ascii="Arial" w:hAnsi="Arial" w:cs="Arial"/>
              </w:rPr>
              <w:t>FreqCouNTer)</w:t>
            </w:r>
            <w:r w:rsidR="00EE470F" w:rsidRPr="00851210">
              <w:rPr>
                <w:rFonts w:ascii="Arial" w:hAnsi="Arial" w:cs="Arial"/>
              </w:rPr>
              <w:t>?</w:t>
            </w:r>
          </w:p>
          <w:p w:rsidR="00EA7C90" w:rsidRPr="00851210" w:rsidRDefault="00EA7C90" w:rsidP="00EF2E04">
            <w:pPr>
              <w:pStyle w:val="a9"/>
              <w:rPr>
                <w:rFonts w:ascii="Arial" w:hAnsi="Arial" w:cs="Arial"/>
              </w:rPr>
            </w:pPr>
          </w:p>
        </w:tc>
      </w:tr>
      <w:tr w:rsidR="00EA7C90" w:rsidRPr="00851210" w:rsidTr="00EF2E04">
        <w:tc>
          <w:tcPr>
            <w:tcW w:w="2660" w:type="dxa"/>
          </w:tcPr>
          <w:p w:rsidR="00EA7C90" w:rsidRPr="00851210" w:rsidRDefault="00EA7C90" w:rsidP="00EF2E04">
            <w:pPr>
              <w:pStyle w:val="a9"/>
              <w:rPr>
                <w:rFonts w:ascii="Arial" w:hAnsi="Arial" w:cs="Arial"/>
                <w:b/>
              </w:rPr>
            </w:pPr>
            <w:r w:rsidRPr="00851210">
              <w:rPr>
                <w:rFonts w:ascii="Arial" w:hAnsi="Arial" w:cs="Arial"/>
                <w:b/>
              </w:rPr>
              <w:t>RESPONSE FORMAT</w:t>
            </w:r>
          </w:p>
        </w:tc>
        <w:tc>
          <w:tcPr>
            <w:tcW w:w="6237" w:type="dxa"/>
          </w:tcPr>
          <w:p w:rsidR="002271C2" w:rsidRPr="00851210" w:rsidRDefault="00D54672" w:rsidP="00EE470F">
            <w:pPr>
              <w:pStyle w:val="a9"/>
              <w:rPr>
                <w:rFonts w:ascii="Arial" w:hAnsi="Arial" w:cs="Arial"/>
              </w:rPr>
            </w:pPr>
            <w:r w:rsidRPr="00851210">
              <w:rPr>
                <w:rFonts w:ascii="Arial" w:hAnsi="Arial" w:cs="Arial"/>
              </w:rPr>
              <w:t xml:space="preserve">FCNT </w:t>
            </w:r>
            <w:r w:rsidR="00BC52D7" w:rsidRPr="00851210">
              <w:rPr>
                <w:rFonts w:ascii="Arial" w:hAnsi="Arial" w:cs="Arial"/>
              </w:rPr>
              <w:t xml:space="preserve"> </w:t>
            </w:r>
            <w:r w:rsidR="00EA7C90" w:rsidRPr="00851210">
              <w:rPr>
                <w:rFonts w:ascii="Arial" w:hAnsi="Arial" w:cs="Arial"/>
              </w:rPr>
              <w:t>&lt;</w:t>
            </w:r>
            <w:r w:rsidR="00EE470F" w:rsidRPr="00851210">
              <w:rPr>
                <w:rFonts w:ascii="Arial" w:hAnsi="Arial" w:cs="Arial"/>
              </w:rPr>
              <w:t xml:space="preserve"> state </w:t>
            </w:r>
            <w:r w:rsidR="000C6E9C" w:rsidRPr="00851210">
              <w:rPr>
                <w:rFonts w:ascii="Arial" w:hAnsi="Arial" w:cs="Arial"/>
              </w:rPr>
              <w:t>&gt;&lt;frequency&gt;</w:t>
            </w:r>
            <w:r w:rsidR="002271C2" w:rsidRPr="00851210">
              <w:rPr>
                <w:rFonts w:ascii="Arial" w:hAnsi="Arial" w:cs="Arial"/>
              </w:rPr>
              <w:t>&lt;duty&gt;</w:t>
            </w:r>
          </w:p>
          <w:p w:rsidR="002271C2" w:rsidRPr="00851210" w:rsidRDefault="002271C2" w:rsidP="00EE470F">
            <w:pPr>
              <w:pStyle w:val="a9"/>
              <w:rPr>
                <w:rFonts w:ascii="Arial" w:hAnsi="Arial" w:cs="Arial"/>
              </w:rPr>
            </w:pPr>
            <w:r w:rsidRPr="00851210">
              <w:rPr>
                <w:rFonts w:ascii="Arial" w:hAnsi="Arial" w:cs="Arial"/>
              </w:rPr>
              <w:t>&lt;ref freq&gt;&lt;triglev&gt;&lt;position width&gt;&lt;negative width&gt;</w:t>
            </w:r>
          </w:p>
          <w:p w:rsidR="00EA7C90" w:rsidRPr="00851210" w:rsidRDefault="0008626F" w:rsidP="00991C76">
            <w:pPr>
              <w:pStyle w:val="a9"/>
              <w:rPr>
                <w:ins w:id="248" w:author="admin" w:date="2015-07-06T15:07:00Z"/>
                <w:rFonts w:ascii="Arial" w:hAnsi="Arial" w:cs="Arial"/>
              </w:rPr>
            </w:pPr>
            <w:r w:rsidRPr="00851210">
              <w:rPr>
                <w:rFonts w:ascii="Arial" w:hAnsi="Arial" w:cs="Arial"/>
              </w:rPr>
              <w:t>&lt;freq deviation&gt;</w:t>
            </w:r>
            <w:r w:rsidR="002271C2" w:rsidRPr="00851210">
              <w:rPr>
                <w:rFonts w:ascii="Arial" w:hAnsi="Arial" w:cs="Arial"/>
              </w:rPr>
              <w:t>&lt;mode&gt;&lt;</w:t>
            </w:r>
            <w:r w:rsidR="00991C76" w:rsidRPr="00851210">
              <w:rPr>
                <w:rFonts w:ascii="Arial" w:hAnsi="Arial" w:cs="Arial"/>
              </w:rPr>
              <w:t>HFR</w:t>
            </w:r>
            <w:r w:rsidR="002271C2" w:rsidRPr="00851210">
              <w:rPr>
                <w:rFonts w:ascii="Arial" w:hAnsi="Arial" w:cs="Arial"/>
              </w:rPr>
              <w:t>&gt;</w:t>
            </w:r>
          </w:p>
          <w:p w:rsidR="00990E13" w:rsidRPr="00851210" w:rsidRDefault="00990E13" w:rsidP="00991C76">
            <w:pPr>
              <w:pStyle w:val="a9"/>
              <w:rPr>
                <w:rFonts w:ascii="Arial" w:hAnsi="Arial" w:cs="Arial"/>
              </w:rPr>
            </w:pPr>
          </w:p>
        </w:tc>
      </w:tr>
    </w:tbl>
    <w:p w:rsidR="00990E13" w:rsidRPr="00851210" w:rsidRDefault="00990E13" w:rsidP="00990E13">
      <w:pPr>
        <w:rPr>
          <w:rFonts w:ascii="Arial" w:hAnsi="Arial" w:cs="Arial"/>
          <w:b/>
        </w:rPr>
      </w:pPr>
      <w:r w:rsidRPr="00851210">
        <w:rPr>
          <w:rFonts w:ascii="Arial" w:hAnsi="Arial" w:cs="Arial"/>
          <w:b/>
        </w:rPr>
        <w:t>EXAMPLE</w:t>
      </w:r>
    </w:p>
    <w:p w:rsidR="00990E13" w:rsidRPr="00851210" w:rsidRDefault="00990E13" w:rsidP="00990E13">
      <w:pPr>
        <w:rPr>
          <w:rFonts w:ascii="Arial" w:hAnsi="Arial" w:cs="Arial"/>
          <w:b/>
        </w:rPr>
      </w:pP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rPr>
        <w:t>Turn on frequency counter:</w:t>
      </w:r>
    </w:p>
    <w:p w:rsidR="00990E13" w:rsidRPr="00851210" w:rsidRDefault="00990E13" w:rsidP="00990E13">
      <w:pPr>
        <w:pStyle w:val="a9"/>
        <w:rPr>
          <w:ins w:id="249" w:author="admin" w:date="2015-07-06T15:16:00Z"/>
          <w:rFonts w:ascii="Arial" w:hAnsi="Arial" w:cs="Arial"/>
        </w:rPr>
      </w:pP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00A56FE6" w:rsidRPr="00851210">
        <w:rPr>
          <w:rFonts w:ascii="Arial" w:hAnsi="Arial" w:cs="Arial"/>
        </w:rPr>
        <w:t>FCNT STATE,ON</w:t>
      </w:r>
    </w:p>
    <w:p w:rsidR="001911C1" w:rsidRPr="00851210" w:rsidRDefault="001911C1" w:rsidP="00990E13">
      <w:pPr>
        <w:pStyle w:val="a9"/>
        <w:rPr>
          <w:rFonts w:ascii="Arial" w:hAnsi="Arial" w:cs="Arial"/>
        </w:rPr>
      </w:pPr>
    </w:p>
    <w:p w:rsidR="00990E13" w:rsidRPr="00851210" w:rsidRDefault="00990E13" w:rsidP="00990E1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A56FE6" w:rsidRPr="00851210">
        <w:rPr>
          <w:rFonts w:ascii="Arial" w:hAnsi="Arial" w:cs="Arial"/>
        </w:rPr>
        <w:t>Query frequency counter information:</w:t>
      </w:r>
    </w:p>
    <w:p w:rsidR="00A56FE6" w:rsidRPr="00851210" w:rsidRDefault="00A56FE6" w:rsidP="00990E1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FCNT?</w:t>
      </w:r>
    </w:p>
    <w:p w:rsidR="00A56FE6" w:rsidRPr="00851210" w:rsidRDefault="00A56FE6" w:rsidP="00990E1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Return:</w:t>
      </w:r>
    </w:p>
    <w:p w:rsidR="00A56FE6" w:rsidRPr="00851210" w:rsidRDefault="00A56FE6" w:rsidP="00A56FE6">
      <w:pPr>
        <w:pStyle w:val="a9"/>
        <w:ind w:left="2520" w:hangingChars="1200" w:hanging="2520"/>
        <w:rPr>
          <w:rFonts w:ascii="Arial" w:hAnsi="Arial" w:cs="Arial"/>
        </w:rPr>
      </w:pPr>
      <w:r w:rsidRPr="00851210">
        <w:rPr>
          <w:rFonts w:ascii="Arial" w:hAnsi="Arial" w:cs="Arial"/>
        </w:rPr>
        <w:tab/>
        <w:t>FCNT STATE,ON,FRQ,0HZ,DUTY,0,REFQ,1e+07</w:t>
      </w:r>
      <w:r w:rsidR="00C75D69" w:rsidRPr="00851210">
        <w:rPr>
          <w:rFonts w:ascii="Arial" w:hAnsi="Arial" w:cs="Arial"/>
        </w:rPr>
        <w:t>HZ</w:t>
      </w:r>
      <w:r w:rsidRPr="00851210">
        <w:rPr>
          <w:rFonts w:ascii="Arial" w:hAnsi="Arial" w:cs="Arial"/>
        </w:rPr>
        <w:t>,TRG,0</w:t>
      </w:r>
      <w:r w:rsidR="00C75D69" w:rsidRPr="00851210">
        <w:rPr>
          <w:rFonts w:ascii="Arial" w:hAnsi="Arial" w:cs="Arial"/>
        </w:rPr>
        <w:t>V</w:t>
      </w:r>
      <w:r w:rsidRPr="00851210">
        <w:rPr>
          <w:rFonts w:ascii="Arial" w:hAnsi="Arial" w:cs="Arial"/>
        </w:rPr>
        <w:t>,PW,0</w:t>
      </w:r>
      <w:r w:rsidR="000401F8" w:rsidRPr="00851210">
        <w:rPr>
          <w:rFonts w:ascii="Arial" w:hAnsi="Arial" w:cs="Arial"/>
        </w:rPr>
        <w:t>S</w:t>
      </w:r>
      <w:r w:rsidRPr="00851210">
        <w:rPr>
          <w:rFonts w:ascii="Arial" w:hAnsi="Arial" w:cs="Arial"/>
        </w:rPr>
        <w:t>,NW,0</w:t>
      </w:r>
      <w:r w:rsidR="000401F8" w:rsidRPr="00851210">
        <w:rPr>
          <w:rFonts w:ascii="Arial" w:hAnsi="Arial" w:cs="Arial"/>
        </w:rPr>
        <w:t>S</w:t>
      </w:r>
      <w:r w:rsidR="009470DB" w:rsidRPr="00851210">
        <w:rPr>
          <w:rFonts w:ascii="Arial" w:hAnsi="Arial" w:cs="Arial"/>
        </w:rPr>
        <w:t>,</w:t>
      </w:r>
      <w:r w:rsidR="000401F8" w:rsidRPr="00851210">
        <w:rPr>
          <w:rFonts w:ascii="Arial" w:hAnsi="Arial" w:cs="Arial"/>
        </w:rPr>
        <w:t>FRQDEV,-1e+06</w:t>
      </w:r>
      <w:r w:rsidR="00A97F55" w:rsidRPr="00851210">
        <w:rPr>
          <w:rFonts w:ascii="Arial" w:hAnsi="Arial" w:cs="Arial"/>
        </w:rPr>
        <w:t>ppm</w:t>
      </w:r>
      <w:r w:rsidRPr="00851210">
        <w:rPr>
          <w:rFonts w:ascii="Arial" w:hAnsi="Arial" w:cs="Arial"/>
        </w:rPr>
        <w:t>,MODE,AC,HFR,OFF</w:t>
      </w:r>
    </w:p>
    <w:p w:rsidR="00990E13" w:rsidRPr="00851210" w:rsidRDefault="00990E13" w:rsidP="00A56FE6">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p>
    <w:p w:rsidR="00804173" w:rsidRPr="00851210" w:rsidRDefault="00804173" w:rsidP="00804173">
      <w:pPr>
        <w:pStyle w:val="a9"/>
        <w:rPr>
          <w:rFonts w:ascii="Arial" w:hAnsi="Arial" w:cs="Arial"/>
        </w:rPr>
      </w:pPr>
    </w:p>
    <w:p w:rsidR="00804173" w:rsidRPr="00851210" w:rsidRDefault="00804173" w:rsidP="00804173">
      <w:pPr>
        <w:pStyle w:val="a9"/>
        <w:rPr>
          <w:rFonts w:ascii="Arial" w:hAnsi="Arial" w:cs="Arial"/>
        </w:rPr>
      </w:pPr>
      <w:r w:rsidRPr="00851210">
        <w:rPr>
          <w:rFonts w:ascii="Arial" w:hAnsi="Arial" w:cs="Arial"/>
        </w:rPr>
        <w:t>N</w:t>
      </w:r>
      <w:r w:rsidR="0066463C" w:rsidRPr="00851210">
        <w:rPr>
          <w:rFonts w:ascii="Arial" w:hAnsi="Arial" w:cs="Arial"/>
        </w:rPr>
        <w:t>ote</w:t>
      </w:r>
      <w:r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9"/>
        <w:gridCol w:w="1306"/>
        <w:gridCol w:w="1274"/>
        <w:gridCol w:w="1279"/>
        <w:gridCol w:w="1303"/>
      </w:tblGrid>
      <w:tr w:rsidR="00804173" w:rsidRPr="00851210" w:rsidTr="00804173">
        <w:trPr>
          <w:trHeight w:val="285"/>
        </w:trPr>
        <w:tc>
          <w:tcPr>
            <w:tcW w:w="3099" w:type="dxa"/>
            <w:shd w:val="clear" w:color="auto" w:fill="auto"/>
            <w:noWrap/>
            <w:vAlign w:val="center"/>
          </w:tcPr>
          <w:p w:rsidR="00804173" w:rsidRPr="00851210" w:rsidRDefault="00804173" w:rsidP="00711813">
            <w:pPr>
              <w:pStyle w:val="a9"/>
              <w:rPr>
                <w:rFonts w:ascii="Arial" w:hAnsi="Arial" w:cs="Arial"/>
              </w:rPr>
            </w:pPr>
            <w:r w:rsidRPr="00851210">
              <w:rPr>
                <w:rFonts w:ascii="Arial" w:hAnsi="Arial" w:cs="Arial"/>
              </w:rPr>
              <w:t>Parameter/command</w:t>
            </w:r>
          </w:p>
        </w:tc>
        <w:tc>
          <w:tcPr>
            <w:tcW w:w="1306" w:type="dxa"/>
            <w:vAlign w:val="center"/>
          </w:tcPr>
          <w:p w:rsidR="00804173" w:rsidRPr="00851210" w:rsidRDefault="00804173" w:rsidP="00711813">
            <w:pPr>
              <w:pStyle w:val="a9"/>
              <w:rPr>
                <w:rFonts w:ascii="Arial" w:hAnsi="Arial" w:cs="Arial"/>
              </w:rPr>
            </w:pPr>
            <w:r w:rsidRPr="00851210">
              <w:rPr>
                <w:rFonts w:ascii="Arial" w:hAnsi="Arial" w:cs="Arial"/>
              </w:rPr>
              <w:t>SDG800</w:t>
            </w:r>
          </w:p>
        </w:tc>
        <w:tc>
          <w:tcPr>
            <w:tcW w:w="1274" w:type="dxa"/>
            <w:vAlign w:val="center"/>
          </w:tcPr>
          <w:p w:rsidR="00804173" w:rsidRPr="00851210" w:rsidRDefault="00804173" w:rsidP="00711813">
            <w:pPr>
              <w:pStyle w:val="a9"/>
              <w:rPr>
                <w:rFonts w:ascii="Arial" w:hAnsi="Arial" w:cs="Arial"/>
              </w:rPr>
            </w:pPr>
            <w:r w:rsidRPr="00851210">
              <w:rPr>
                <w:rFonts w:ascii="Arial" w:hAnsi="Arial" w:cs="Arial"/>
              </w:rPr>
              <w:t>SDG1000</w:t>
            </w:r>
          </w:p>
        </w:tc>
        <w:tc>
          <w:tcPr>
            <w:tcW w:w="1279" w:type="dxa"/>
            <w:shd w:val="clear" w:color="auto" w:fill="auto"/>
            <w:noWrap/>
            <w:vAlign w:val="center"/>
          </w:tcPr>
          <w:p w:rsidR="00804173" w:rsidRPr="00851210" w:rsidRDefault="00804173" w:rsidP="00711813">
            <w:pPr>
              <w:pStyle w:val="a9"/>
              <w:rPr>
                <w:rFonts w:ascii="Arial" w:hAnsi="Arial" w:cs="Arial"/>
              </w:rPr>
            </w:pPr>
            <w:r w:rsidRPr="00851210">
              <w:rPr>
                <w:rFonts w:ascii="Arial" w:hAnsi="Arial" w:cs="Arial"/>
              </w:rPr>
              <w:t>SDG2000X</w:t>
            </w:r>
          </w:p>
        </w:tc>
        <w:tc>
          <w:tcPr>
            <w:tcW w:w="1303" w:type="dxa"/>
            <w:shd w:val="clear" w:color="auto" w:fill="auto"/>
            <w:vAlign w:val="center"/>
          </w:tcPr>
          <w:p w:rsidR="00804173" w:rsidRPr="00851210" w:rsidRDefault="00804173" w:rsidP="00711813">
            <w:pPr>
              <w:pStyle w:val="a9"/>
              <w:rPr>
                <w:rFonts w:ascii="Arial" w:hAnsi="Arial" w:cs="Arial"/>
              </w:rPr>
            </w:pPr>
            <w:r w:rsidRPr="00851210">
              <w:rPr>
                <w:rFonts w:ascii="Arial" w:hAnsi="Arial" w:cs="Arial"/>
              </w:rPr>
              <w:t>SDG5000</w:t>
            </w:r>
          </w:p>
        </w:tc>
      </w:tr>
      <w:tr w:rsidR="00804173" w:rsidRPr="00851210" w:rsidTr="00804173">
        <w:trPr>
          <w:trHeight w:val="285"/>
        </w:trPr>
        <w:tc>
          <w:tcPr>
            <w:tcW w:w="3099" w:type="dxa"/>
            <w:shd w:val="clear" w:color="auto" w:fill="auto"/>
            <w:noWrap/>
            <w:vAlign w:val="center"/>
          </w:tcPr>
          <w:p w:rsidR="00804173" w:rsidRPr="00851210" w:rsidRDefault="0059041A" w:rsidP="00447179">
            <w:pPr>
              <w:pStyle w:val="a9"/>
              <w:rPr>
                <w:rFonts w:ascii="Arial" w:hAnsi="Arial" w:cs="Arial"/>
              </w:rPr>
            </w:pPr>
            <w:r w:rsidRPr="00851210">
              <w:rPr>
                <w:rFonts w:ascii="Arial" w:hAnsi="Arial" w:cs="Arial"/>
              </w:rPr>
              <w:t>FCNT</w:t>
            </w:r>
          </w:p>
        </w:tc>
        <w:tc>
          <w:tcPr>
            <w:tcW w:w="1306" w:type="dxa"/>
            <w:vAlign w:val="center"/>
          </w:tcPr>
          <w:p w:rsidR="00804173" w:rsidRPr="00851210" w:rsidRDefault="00804173" w:rsidP="00711813">
            <w:pPr>
              <w:pStyle w:val="a9"/>
              <w:rPr>
                <w:rFonts w:ascii="Arial" w:hAnsi="Arial" w:cs="Arial"/>
              </w:rPr>
            </w:pPr>
            <w:r w:rsidRPr="00851210">
              <w:rPr>
                <w:rFonts w:ascii="Arial" w:hAnsi="Arial" w:cs="Arial"/>
              </w:rPr>
              <w:t>no</w:t>
            </w:r>
          </w:p>
        </w:tc>
        <w:tc>
          <w:tcPr>
            <w:tcW w:w="1274" w:type="dxa"/>
            <w:vAlign w:val="center"/>
          </w:tcPr>
          <w:p w:rsidR="00804173" w:rsidRPr="00851210" w:rsidRDefault="00804173" w:rsidP="00711813">
            <w:pPr>
              <w:pStyle w:val="a9"/>
              <w:rPr>
                <w:rFonts w:ascii="Arial" w:hAnsi="Arial" w:cs="Arial"/>
              </w:rPr>
            </w:pPr>
            <w:r w:rsidRPr="00851210">
              <w:rPr>
                <w:rFonts w:ascii="Arial" w:hAnsi="Arial" w:cs="Arial"/>
              </w:rPr>
              <w:t>yes</w:t>
            </w:r>
          </w:p>
        </w:tc>
        <w:tc>
          <w:tcPr>
            <w:tcW w:w="1279" w:type="dxa"/>
            <w:shd w:val="clear" w:color="auto" w:fill="auto"/>
            <w:noWrap/>
            <w:vAlign w:val="center"/>
          </w:tcPr>
          <w:p w:rsidR="00804173" w:rsidRPr="00851210" w:rsidRDefault="00804173" w:rsidP="00711813">
            <w:pPr>
              <w:pStyle w:val="a9"/>
              <w:rPr>
                <w:rFonts w:ascii="Arial" w:hAnsi="Arial" w:cs="Arial"/>
              </w:rPr>
            </w:pPr>
            <w:r w:rsidRPr="00851210">
              <w:rPr>
                <w:rFonts w:ascii="Arial" w:hAnsi="Arial" w:cs="Arial"/>
              </w:rPr>
              <w:t>yes</w:t>
            </w:r>
          </w:p>
        </w:tc>
        <w:tc>
          <w:tcPr>
            <w:tcW w:w="1303" w:type="dxa"/>
            <w:shd w:val="clear" w:color="auto" w:fill="auto"/>
            <w:vAlign w:val="center"/>
          </w:tcPr>
          <w:p w:rsidR="00804173" w:rsidRPr="00851210" w:rsidRDefault="00804173" w:rsidP="00711813">
            <w:pPr>
              <w:pStyle w:val="a9"/>
              <w:rPr>
                <w:rFonts w:ascii="Arial" w:hAnsi="Arial" w:cs="Arial"/>
              </w:rPr>
            </w:pPr>
            <w:r w:rsidRPr="00851210">
              <w:rPr>
                <w:rFonts w:ascii="Arial" w:hAnsi="Arial" w:cs="Arial"/>
              </w:rPr>
              <w:t>yes</w:t>
            </w:r>
          </w:p>
        </w:tc>
      </w:tr>
    </w:tbl>
    <w:p w:rsidR="00EE5981" w:rsidRPr="00851210" w:rsidRDefault="005D7321" w:rsidP="00EE5981">
      <w:pPr>
        <w:pStyle w:val="21"/>
        <w:rPr>
          <w:rFonts w:cs="Arial"/>
        </w:rPr>
      </w:pPr>
      <w:bookmarkStart w:id="250" w:name="_Polarity_Command"/>
      <w:bookmarkStart w:id="251" w:name="_Toc422919378"/>
      <w:bookmarkEnd w:id="250"/>
      <w:r w:rsidRPr="00851210">
        <w:rPr>
          <w:rFonts w:cs="Arial"/>
        </w:rPr>
        <w:t>Invert</w:t>
      </w:r>
      <w:r w:rsidR="00EE5981" w:rsidRPr="00851210">
        <w:rPr>
          <w:rFonts w:cs="Arial"/>
        </w:rPr>
        <w:t xml:space="preserve"> Command</w:t>
      </w:r>
      <w:bookmarkEnd w:id="251"/>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786F36" w:rsidRPr="00851210" w:rsidTr="00EF2E04">
        <w:tc>
          <w:tcPr>
            <w:tcW w:w="2660" w:type="dxa"/>
          </w:tcPr>
          <w:p w:rsidR="00786F36" w:rsidRPr="00851210" w:rsidRDefault="00786F36" w:rsidP="00EF2E04">
            <w:pPr>
              <w:pStyle w:val="a9"/>
              <w:rPr>
                <w:rFonts w:ascii="Arial" w:hAnsi="Arial" w:cs="Arial"/>
                <w:b/>
              </w:rPr>
            </w:pPr>
            <w:r w:rsidRPr="00851210">
              <w:rPr>
                <w:rFonts w:ascii="Arial" w:hAnsi="Arial" w:cs="Arial"/>
                <w:b/>
              </w:rPr>
              <w:t>DESCRIPTION</w:t>
            </w:r>
          </w:p>
        </w:tc>
        <w:tc>
          <w:tcPr>
            <w:tcW w:w="6237" w:type="dxa"/>
          </w:tcPr>
          <w:p w:rsidR="00786F36" w:rsidRPr="00851210" w:rsidRDefault="00786F36" w:rsidP="00EF2E04">
            <w:pPr>
              <w:pStyle w:val="a9"/>
              <w:rPr>
                <w:rFonts w:ascii="Arial" w:hAnsi="Arial" w:cs="Arial"/>
              </w:rPr>
            </w:pPr>
            <w:r w:rsidRPr="00851210">
              <w:rPr>
                <w:rFonts w:ascii="Arial" w:hAnsi="Arial" w:cs="Arial"/>
              </w:rPr>
              <w:t>Set</w:t>
            </w:r>
            <w:r w:rsidR="00787354" w:rsidRPr="00851210">
              <w:rPr>
                <w:rFonts w:ascii="Arial" w:hAnsi="Arial" w:cs="Arial"/>
              </w:rPr>
              <w:t>s</w:t>
            </w:r>
            <w:r w:rsidRPr="00851210">
              <w:rPr>
                <w:rFonts w:ascii="Arial" w:hAnsi="Arial" w:cs="Arial"/>
              </w:rPr>
              <w:t xml:space="preserve"> or get</w:t>
            </w:r>
            <w:r w:rsidR="00787354" w:rsidRPr="00851210">
              <w:rPr>
                <w:rFonts w:ascii="Arial" w:hAnsi="Arial" w:cs="Arial"/>
              </w:rPr>
              <w:t>s</w:t>
            </w:r>
            <w:r w:rsidRPr="00851210">
              <w:rPr>
                <w:rFonts w:ascii="Arial" w:hAnsi="Arial" w:cs="Arial"/>
              </w:rPr>
              <w:t xml:space="preserve"> </w:t>
            </w:r>
            <w:r w:rsidR="008634E6" w:rsidRPr="00851210">
              <w:rPr>
                <w:rFonts w:ascii="Arial" w:hAnsi="Arial" w:cs="Arial"/>
              </w:rPr>
              <w:t xml:space="preserve">polarity </w:t>
            </w:r>
            <w:r w:rsidR="002B7428" w:rsidRPr="00851210">
              <w:rPr>
                <w:rFonts w:ascii="Arial" w:hAnsi="Arial" w:cs="Arial"/>
              </w:rPr>
              <w:t xml:space="preserve">of </w:t>
            </w:r>
            <w:r w:rsidR="00C124D6" w:rsidRPr="00851210">
              <w:rPr>
                <w:rFonts w:ascii="Arial" w:hAnsi="Arial" w:cs="Arial"/>
              </w:rPr>
              <w:t>current channel</w:t>
            </w:r>
            <w:r w:rsidR="009450F5" w:rsidRPr="00851210">
              <w:rPr>
                <w:rFonts w:ascii="Arial" w:hAnsi="Arial" w:cs="Arial"/>
              </w:rPr>
              <w:t>.</w:t>
            </w:r>
          </w:p>
          <w:p w:rsidR="00786F36" w:rsidRPr="00851210" w:rsidRDefault="00786F36" w:rsidP="00EF2E04">
            <w:pPr>
              <w:pStyle w:val="a9"/>
              <w:rPr>
                <w:rFonts w:ascii="Arial" w:hAnsi="Arial" w:cs="Arial"/>
              </w:rPr>
            </w:pPr>
          </w:p>
        </w:tc>
      </w:tr>
      <w:tr w:rsidR="00786F36" w:rsidRPr="00851210" w:rsidTr="00EF2E04">
        <w:tc>
          <w:tcPr>
            <w:tcW w:w="2660" w:type="dxa"/>
          </w:tcPr>
          <w:p w:rsidR="00786F36" w:rsidRPr="00851210" w:rsidRDefault="00786F36" w:rsidP="00EF2E04">
            <w:pPr>
              <w:pStyle w:val="a9"/>
              <w:rPr>
                <w:rFonts w:ascii="Arial" w:hAnsi="Arial" w:cs="Arial"/>
                <w:b/>
              </w:rPr>
            </w:pPr>
            <w:r w:rsidRPr="00851210">
              <w:rPr>
                <w:rFonts w:ascii="Arial" w:hAnsi="Arial" w:cs="Arial"/>
                <w:b/>
              </w:rPr>
              <w:t xml:space="preserve">COMMAND SYNTAX  </w:t>
            </w:r>
          </w:p>
        </w:tc>
        <w:tc>
          <w:tcPr>
            <w:tcW w:w="6237" w:type="dxa"/>
          </w:tcPr>
          <w:p w:rsidR="00786F36" w:rsidRPr="00851210" w:rsidRDefault="00A76E15" w:rsidP="00EF2E04">
            <w:pPr>
              <w:pStyle w:val="a9"/>
              <w:rPr>
                <w:rFonts w:ascii="Arial" w:hAnsi="Arial" w:cs="Arial"/>
              </w:rPr>
            </w:pPr>
            <w:r w:rsidRPr="00851210">
              <w:rPr>
                <w:rFonts w:ascii="Arial" w:hAnsi="Arial" w:cs="Arial"/>
              </w:rPr>
              <w:t>&lt;channel&gt;:</w:t>
            </w:r>
            <w:r w:rsidR="0068711E" w:rsidRPr="00851210">
              <w:rPr>
                <w:rFonts w:ascii="Arial" w:hAnsi="Arial" w:cs="Arial"/>
              </w:rPr>
              <w:t>INVT(</w:t>
            </w:r>
            <w:r w:rsidR="00B60F12" w:rsidRPr="00851210">
              <w:rPr>
                <w:rFonts w:ascii="Arial" w:hAnsi="Arial" w:cs="Arial"/>
              </w:rPr>
              <w:t>INVerT</w:t>
            </w:r>
            <w:r w:rsidR="0068711E" w:rsidRPr="00851210">
              <w:rPr>
                <w:rFonts w:ascii="Arial" w:hAnsi="Arial" w:cs="Arial"/>
              </w:rPr>
              <w:t>)</w:t>
            </w:r>
            <w:r w:rsidR="00B60F12" w:rsidRPr="00851210">
              <w:rPr>
                <w:rFonts w:ascii="Arial" w:hAnsi="Arial" w:cs="Arial"/>
              </w:rPr>
              <w:t xml:space="preserve"> </w:t>
            </w:r>
            <w:r w:rsidR="00786F36" w:rsidRPr="00851210">
              <w:rPr>
                <w:rFonts w:ascii="Arial" w:hAnsi="Arial" w:cs="Arial"/>
              </w:rPr>
              <w:t>&lt;parameter&gt;</w:t>
            </w:r>
          </w:p>
          <w:p w:rsidR="0020745E" w:rsidRPr="00851210" w:rsidRDefault="0020745E" w:rsidP="00EF2E04">
            <w:pPr>
              <w:pStyle w:val="a9"/>
              <w:rPr>
                <w:rFonts w:ascii="Arial" w:hAnsi="Arial" w:cs="Arial"/>
              </w:rPr>
            </w:pPr>
            <w:r w:rsidRPr="00851210">
              <w:rPr>
                <w:rFonts w:ascii="Arial" w:hAnsi="Arial" w:cs="Arial"/>
              </w:rPr>
              <w:t>&lt;channel&gt;:={C1,</w:t>
            </w:r>
            <w:r w:rsidR="002623E1" w:rsidRPr="00851210">
              <w:rPr>
                <w:rFonts w:ascii="Arial" w:hAnsi="Arial" w:cs="Arial"/>
              </w:rPr>
              <w:t xml:space="preserve"> </w:t>
            </w:r>
            <w:r w:rsidRPr="00851210">
              <w:rPr>
                <w:rFonts w:ascii="Arial" w:hAnsi="Arial" w:cs="Arial"/>
              </w:rPr>
              <w:t>C2</w:t>
            </w:r>
            <w:r w:rsidR="00BB57B6" w:rsidRPr="00851210">
              <w:rPr>
                <w:rFonts w:ascii="Arial" w:hAnsi="Arial" w:cs="Arial"/>
              </w:rPr>
              <w:t>}</w:t>
            </w:r>
          </w:p>
          <w:p w:rsidR="00786F36" w:rsidRPr="00851210" w:rsidRDefault="00786F36" w:rsidP="00EF2E04">
            <w:pPr>
              <w:pStyle w:val="a9"/>
              <w:rPr>
                <w:rFonts w:ascii="Arial" w:hAnsi="Arial" w:cs="Arial"/>
              </w:rPr>
            </w:pPr>
            <w:r w:rsidRPr="00851210">
              <w:rPr>
                <w:rFonts w:ascii="Arial" w:hAnsi="Arial" w:cs="Arial"/>
              </w:rPr>
              <w:t>&lt;parameter&gt;:= {</w:t>
            </w:r>
            <w:r w:rsidR="00B60F12" w:rsidRPr="00851210">
              <w:rPr>
                <w:rFonts w:ascii="Arial" w:hAnsi="Arial" w:cs="Arial"/>
              </w:rPr>
              <w:t>ON,</w:t>
            </w:r>
            <w:r w:rsidR="004A426E" w:rsidRPr="00851210">
              <w:rPr>
                <w:rFonts w:ascii="Arial" w:hAnsi="Arial" w:cs="Arial"/>
              </w:rPr>
              <w:t xml:space="preserve"> </w:t>
            </w:r>
            <w:r w:rsidR="00B60F12" w:rsidRPr="00851210">
              <w:rPr>
                <w:rFonts w:ascii="Arial" w:hAnsi="Arial" w:cs="Arial"/>
              </w:rPr>
              <w:t>OFF</w:t>
            </w:r>
            <w:r w:rsidRPr="00851210">
              <w:rPr>
                <w:rFonts w:ascii="Arial" w:hAnsi="Arial" w:cs="Arial"/>
              </w:rPr>
              <w:t>}</w:t>
            </w:r>
          </w:p>
          <w:p w:rsidR="00786F36" w:rsidRPr="00851210" w:rsidRDefault="00786F36" w:rsidP="00EF2E04">
            <w:pPr>
              <w:pStyle w:val="a9"/>
              <w:rPr>
                <w:rFonts w:ascii="Arial" w:hAnsi="Arial" w:cs="Arial"/>
              </w:rPr>
            </w:pPr>
          </w:p>
        </w:tc>
      </w:tr>
      <w:tr w:rsidR="00786F36" w:rsidRPr="00851210" w:rsidTr="00EF2E04">
        <w:tc>
          <w:tcPr>
            <w:tcW w:w="2660" w:type="dxa"/>
          </w:tcPr>
          <w:p w:rsidR="00786F36" w:rsidRPr="00851210" w:rsidRDefault="00786F36" w:rsidP="00EF2E04">
            <w:pPr>
              <w:pStyle w:val="a9"/>
              <w:rPr>
                <w:rFonts w:ascii="Arial" w:hAnsi="Arial" w:cs="Arial"/>
                <w:b/>
              </w:rPr>
            </w:pPr>
            <w:r w:rsidRPr="00851210">
              <w:rPr>
                <w:rFonts w:ascii="Arial" w:hAnsi="Arial" w:cs="Arial"/>
                <w:b/>
              </w:rPr>
              <w:t>QUERY SYNTAX</w:t>
            </w:r>
          </w:p>
        </w:tc>
        <w:tc>
          <w:tcPr>
            <w:tcW w:w="6237" w:type="dxa"/>
          </w:tcPr>
          <w:p w:rsidR="00786F36" w:rsidRPr="00851210" w:rsidRDefault="00FE604B" w:rsidP="00EF2E04">
            <w:pPr>
              <w:pStyle w:val="a9"/>
              <w:rPr>
                <w:rFonts w:ascii="Arial" w:hAnsi="Arial" w:cs="Arial"/>
              </w:rPr>
            </w:pPr>
            <w:r w:rsidRPr="00851210">
              <w:rPr>
                <w:rFonts w:ascii="Arial" w:hAnsi="Arial" w:cs="Arial"/>
              </w:rPr>
              <w:t>&lt;channel&gt;</w:t>
            </w:r>
            <w:r w:rsidR="00A7162C" w:rsidRPr="00851210">
              <w:rPr>
                <w:rFonts w:ascii="Arial" w:hAnsi="Arial" w:cs="Arial"/>
              </w:rPr>
              <w:t>: INVT (</w:t>
            </w:r>
            <w:r w:rsidR="003A2189" w:rsidRPr="00851210">
              <w:rPr>
                <w:rFonts w:ascii="Arial" w:hAnsi="Arial" w:cs="Arial"/>
              </w:rPr>
              <w:t>INVerT</w:t>
            </w:r>
            <w:r w:rsidR="0072608C" w:rsidRPr="00851210">
              <w:rPr>
                <w:rFonts w:ascii="Arial" w:hAnsi="Arial" w:cs="Arial"/>
              </w:rPr>
              <w:t>)</w:t>
            </w:r>
            <w:r w:rsidR="00786F36" w:rsidRPr="00851210">
              <w:rPr>
                <w:rFonts w:ascii="Arial" w:hAnsi="Arial" w:cs="Arial"/>
              </w:rPr>
              <w:t>?</w:t>
            </w:r>
          </w:p>
          <w:p w:rsidR="00321250" w:rsidRPr="00851210" w:rsidRDefault="00321250" w:rsidP="00321250">
            <w:pPr>
              <w:pStyle w:val="a9"/>
              <w:rPr>
                <w:rFonts w:ascii="Arial" w:hAnsi="Arial" w:cs="Arial"/>
              </w:rPr>
            </w:pPr>
            <w:r w:rsidRPr="00851210">
              <w:rPr>
                <w:rFonts w:ascii="Arial" w:hAnsi="Arial" w:cs="Arial"/>
              </w:rPr>
              <w:t>&lt;channel&gt;:={C1,</w:t>
            </w:r>
            <w:r w:rsidR="00A77396" w:rsidRPr="00851210">
              <w:rPr>
                <w:rFonts w:ascii="Arial" w:hAnsi="Arial" w:cs="Arial"/>
              </w:rPr>
              <w:t xml:space="preserve"> </w:t>
            </w:r>
            <w:r w:rsidRPr="00851210">
              <w:rPr>
                <w:rFonts w:ascii="Arial" w:hAnsi="Arial" w:cs="Arial"/>
              </w:rPr>
              <w:t>C2}</w:t>
            </w:r>
          </w:p>
          <w:p w:rsidR="00786F36" w:rsidRPr="00851210" w:rsidRDefault="00786F36" w:rsidP="00EF2E04">
            <w:pPr>
              <w:pStyle w:val="a9"/>
              <w:rPr>
                <w:rFonts w:ascii="Arial" w:hAnsi="Arial" w:cs="Arial"/>
              </w:rPr>
            </w:pPr>
          </w:p>
        </w:tc>
      </w:tr>
      <w:tr w:rsidR="00FE1291" w:rsidRPr="00851210" w:rsidTr="004617BE">
        <w:tc>
          <w:tcPr>
            <w:tcW w:w="2660" w:type="dxa"/>
          </w:tcPr>
          <w:p w:rsidR="00FE1291" w:rsidRPr="00851210" w:rsidRDefault="00FE1291" w:rsidP="004617BE">
            <w:pPr>
              <w:pStyle w:val="a9"/>
              <w:rPr>
                <w:rFonts w:ascii="Arial" w:hAnsi="Arial" w:cs="Arial"/>
                <w:b/>
              </w:rPr>
            </w:pPr>
            <w:r w:rsidRPr="00851210">
              <w:rPr>
                <w:rFonts w:ascii="Arial" w:hAnsi="Arial" w:cs="Arial"/>
                <w:b/>
              </w:rPr>
              <w:t>RESPONSE FORMAT</w:t>
            </w:r>
          </w:p>
        </w:tc>
        <w:tc>
          <w:tcPr>
            <w:tcW w:w="6237" w:type="dxa"/>
          </w:tcPr>
          <w:p w:rsidR="000A167F" w:rsidRPr="00851210" w:rsidRDefault="00EF6B31" w:rsidP="00BD146A">
            <w:pPr>
              <w:pStyle w:val="a9"/>
              <w:rPr>
                <w:rFonts w:ascii="Arial" w:hAnsi="Arial" w:cs="Arial"/>
              </w:rPr>
            </w:pPr>
            <w:r w:rsidRPr="00851210">
              <w:rPr>
                <w:rFonts w:ascii="Arial" w:hAnsi="Arial" w:cs="Arial"/>
              </w:rPr>
              <w:t>&lt;channel&gt;:</w:t>
            </w:r>
            <w:r w:rsidR="00FE1291" w:rsidRPr="00851210">
              <w:rPr>
                <w:rFonts w:ascii="Arial" w:hAnsi="Arial" w:cs="Arial"/>
              </w:rPr>
              <w:t>INVerT &lt;parameter&gt;</w:t>
            </w:r>
          </w:p>
        </w:tc>
      </w:tr>
    </w:tbl>
    <w:p w:rsidR="00980D9F" w:rsidRPr="00851210" w:rsidRDefault="00980D9F" w:rsidP="00786F36">
      <w:pPr>
        <w:rPr>
          <w:rFonts w:ascii="Arial" w:hAnsi="Arial" w:cs="Arial"/>
          <w:b/>
        </w:rPr>
      </w:pPr>
      <w:r w:rsidRPr="00851210">
        <w:rPr>
          <w:rFonts w:ascii="Arial" w:hAnsi="Arial" w:cs="Arial"/>
          <w:b/>
        </w:rPr>
        <w:t>EXAMPLE</w:t>
      </w:r>
    </w:p>
    <w:p w:rsidR="00F324E3" w:rsidRPr="00851210" w:rsidRDefault="00F324E3" w:rsidP="00786F36">
      <w:pPr>
        <w:rPr>
          <w:rFonts w:ascii="Arial" w:hAnsi="Arial" w:cs="Arial"/>
          <w:b/>
        </w:rPr>
      </w:pP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rPr>
        <w:t>Set C1 ON</w:t>
      </w:r>
      <w:r w:rsidR="00D51F28" w:rsidRPr="00851210">
        <w:rPr>
          <w:rFonts w:ascii="Arial" w:hAnsi="Arial" w:cs="Arial"/>
        </w:rPr>
        <w:t>:</w:t>
      </w:r>
    </w:p>
    <w:p w:rsidR="00980D9F" w:rsidRPr="00851210" w:rsidRDefault="00980D9F" w:rsidP="00980D9F">
      <w:pPr>
        <w:pStyle w:val="a9"/>
        <w:rPr>
          <w:rFonts w:ascii="Arial" w:hAnsi="Arial" w:cs="Arial"/>
        </w:rPr>
      </w:pP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r>
      <w:r w:rsidR="00695510" w:rsidRPr="00851210">
        <w:rPr>
          <w:rFonts w:ascii="Arial" w:hAnsi="Arial" w:cs="Arial"/>
        </w:rPr>
        <w:t>C1</w:t>
      </w:r>
      <w:r w:rsidR="00735FAC" w:rsidRPr="00851210">
        <w:rPr>
          <w:rFonts w:ascii="Arial" w:hAnsi="Arial" w:cs="Arial"/>
        </w:rPr>
        <w:t>: INVT</w:t>
      </w:r>
      <w:r w:rsidRPr="00851210">
        <w:rPr>
          <w:rFonts w:ascii="Arial" w:hAnsi="Arial" w:cs="Arial"/>
        </w:rPr>
        <w:t xml:space="preserve"> </w:t>
      </w:r>
      <w:r w:rsidR="00695510" w:rsidRPr="00851210">
        <w:rPr>
          <w:rFonts w:ascii="Arial" w:hAnsi="Arial" w:cs="Arial"/>
        </w:rPr>
        <w:t>ON</w:t>
      </w:r>
    </w:p>
    <w:p w:rsidR="00F93833" w:rsidRPr="00851210" w:rsidRDefault="00F93833" w:rsidP="00980D9F">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p>
    <w:p w:rsidR="009D7D6F" w:rsidRPr="00851210" w:rsidRDefault="009D7D6F" w:rsidP="00980D9F">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Read the polarity of channel one.</w:t>
      </w:r>
    </w:p>
    <w:p w:rsidR="00F93833" w:rsidRPr="00851210" w:rsidRDefault="00F93833" w:rsidP="00F9383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C1</w:t>
      </w:r>
      <w:r w:rsidR="00C41E71" w:rsidRPr="00851210">
        <w:rPr>
          <w:rFonts w:ascii="Arial" w:hAnsi="Arial" w:cs="Arial"/>
        </w:rPr>
        <w:t>: INVT</w:t>
      </w:r>
      <w:r w:rsidRPr="00851210">
        <w:rPr>
          <w:rFonts w:ascii="Arial" w:hAnsi="Arial" w:cs="Arial"/>
        </w:rPr>
        <w:t>?</w:t>
      </w:r>
    </w:p>
    <w:p w:rsidR="009D7D6F" w:rsidRPr="00851210" w:rsidRDefault="009D7D6F" w:rsidP="00F93833">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Return:</w:t>
      </w:r>
    </w:p>
    <w:p w:rsidR="001934B1" w:rsidRPr="00851210" w:rsidRDefault="001934B1" w:rsidP="00F93833">
      <w:pPr>
        <w:pStyle w:val="a9"/>
        <w:rPr>
          <w:rFonts w:ascii="Arial" w:hAnsi="Arial" w:cs="Arial"/>
        </w:rPr>
      </w:pPr>
      <w:r w:rsidRPr="00851210">
        <w:rPr>
          <w:rFonts w:ascii="Arial" w:hAnsi="Arial" w:cs="Arial"/>
        </w:rPr>
        <w:lastRenderedPageBreak/>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C1</w:t>
      </w:r>
      <w:r w:rsidR="00913DC6" w:rsidRPr="00851210">
        <w:rPr>
          <w:rFonts w:ascii="Arial" w:hAnsi="Arial" w:cs="Arial"/>
        </w:rPr>
        <w:t>: INVT</w:t>
      </w:r>
      <w:r w:rsidRPr="00851210">
        <w:rPr>
          <w:rFonts w:ascii="Arial" w:hAnsi="Arial" w:cs="Arial"/>
        </w:rPr>
        <w:t xml:space="preserve"> ON</w:t>
      </w:r>
    </w:p>
    <w:p w:rsidR="00F93833" w:rsidRPr="00851210" w:rsidRDefault="00F93833" w:rsidP="00980D9F">
      <w:pPr>
        <w:pStyle w:val="a9"/>
        <w:rPr>
          <w:rFonts w:ascii="Arial" w:hAnsi="Arial" w:cs="Arial"/>
        </w:rPr>
      </w:pPr>
    </w:p>
    <w:p w:rsidR="008A2582" w:rsidRPr="00851210" w:rsidRDefault="008A2582" w:rsidP="008A2582">
      <w:pPr>
        <w:pStyle w:val="a9"/>
        <w:rPr>
          <w:rFonts w:ascii="Arial" w:hAnsi="Arial" w:cs="Arial"/>
        </w:rPr>
      </w:pPr>
      <w:r w:rsidRPr="00851210">
        <w:rPr>
          <w:rFonts w:ascii="Arial" w:hAnsi="Arial" w:cs="Arial"/>
        </w:rPr>
        <w:t>N</w:t>
      </w:r>
      <w:r w:rsidR="0078314E" w:rsidRPr="00851210">
        <w:rPr>
          <w:rFonts w:ascii="Arial" w:hAnsi="Arial" w:cs="Arial"/>
        </w:rPr>
        <w:t>ote</w:t>
      </w:r>
      <w:r w:rsidRPr="00851210">
        <w:rPr>
          <w:rFonts w:ascii="Arial" w:hAnsi="Arial" w:cs="Arial"/>
        </w:rPr>
        <w:t>:</w:t>
      </w:r>
    </w:p>
    <w:p w:rsidR="00FA0F3D" w:rsidRPr="00851210" w:rsidRDefault="00FA0F3D" w:rsidP="008A2582">
      <w:pPr>
        <w:pStyle w:val="a9"/>
        <w:rPr>
          <w:rFonts w:ascii="Arial" w:hAnsi="Arial" w:cs="Arial"/>
        </w:rPr>
      </w:pPr>
      <w:r w:rsidRPr="00851210">
        <w:rPr>
          <w:rFonts w:ascii="Arial" w:hAnsi="Arial" w:cs="Arial"/>
        </w:rPr>
        <w:t xml:space="preserve">1. </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5"/>
        <w:gridCol w:w="1560"/>
        <w:gridCol w:w="1274"/>
        <w:gridCol w:w="1279"/>
        <w:gridCol w:w="1303"/>
      </w:tblGrid>
      <w:tr w:rsidR="00932B9C" w:rsidRPr="00851210" w:rsidTr="001C132A">
        <w:trPr>
          <w:trHeight w:val="285"/>
        </w:trPr>
        <w:tc>
          <w:tcPr>
            <w:tcW w:w="2845" w:type="dxa"/>
            <w:shd w:val="clear" w:color="auto" w:fill="auto"/>
            <w:noWrap/>
            <w:vAlign w:val="center"/>
          </w:tcPr>
          <w:p w:rsidR="00932B9C" w:rsidRPr="00851210" w:rsidRDefault="00932B9C" w:rsidP="001C132A">
            <w:pPr>
              <w:pStyle w:val="a9"/>
              <w:rPr>
                <w:rFonts w:ascii="Arial" w:hAnsi="Arial" w:cs="Arial"/>
              </w:rPr>
            </w:pPr>
            <w:r w:rsidRPr="00851210">
              <w:rPr>
                <w:rFonts w:ascii="Arial" w:hAnsi="Arial" w:cs="Arial"/>
              </w:rPr>
              <w:t>Parameter/command</w:t>
            </w:r>
          </w:p>
        </w:tc>
        <w:tc>
          <w:tcPr>
            <w:tcW w:w="1560" w:type="dxa"/>
            <w:vAlign w:val="center"/>
          </w:tcPr>
          <w:p w:rsidR="00932B9C" w:rsidRPr="00851210" w:rsidRDefault="00932B9C" w:rsidP="001C132A">
            <w:pPr>
              <w:pStyle w:val="a9"/>
              <w:rPr>
                <w:rFonts w:ascii="Arial" w:hAnsi="Arial" w:cs="Arial"/>
              </w:rPr>
            </w:pPr>
            <w:r w:rsidRPr="00851210">
              <w:rPr>
                <w:rFonts w:ascii="Arial" w:hAnsi="Arial" w:cs="Arial"/>
              </w:rPr>
              <w:t>SDG800</w:t>
            </w:r>
          </w:p>
        </w:tc>
        <w:tc>
          <w:tcPr>
            <w:tcW w:w="1274" w:type="dxa"/>
            <w:vAlign w:val="center"/>
          </w:tcPr>
          <w:p w:rsidR="00932B9C" w:rsidRPr="00851210" w:rsidRDefault="00932B9C" w:rsidP="001C132A">
            <w:pPr>
              <w:pStyle w:val="a9"/>
              <w:rPr>
                <w:rFonts w:ascii="Arial" w:hAnsi="Arial" w:cs="Arial"/>
              </w:rPr>
            </w:pPr>
            <w:r w:rsidRPr="00851210">
              <w:rPr>
                <w:rFonts w:ascii="Arial" w:hAnsi="Arial" w:cs="Arial"/>
              </w:rPr>
              <w:t>SDG1000</w:t>
            </w:r>
          </w:p>
        </w:tc>
        <w:tc>
          <w:tcPr>
            <w:tcW w:w="1279" w:type="dxa"/>
            <w:shd w:val="clear" w:color="auto" w:fill="auto"/>
            <w:noWrap/>
            <w:vAlign w:val="center"/>
          </w:tcPr>
          <w:p w:rsidR="00932B9C" w:rsidRPr="00851210" w:rsidRDefault="00932B9C" w:rsidP="001C132A">
            <w:pPr>
              <w:pStyle w:val="a9"/>
              <w:rPr>
                <w:rFonts w:ascii="Arial" w:hAnsi="Arial" w:cs="Arial"/>
              </w:rPr>
            </w:pPr>
            <w:r w:rsidRPr="00851210">
              <w:rPr>
                <w:rFonts w:ascii="Arial" w:hAnsi="Arial" w:cs="Arial"/>
              </w:rPr>
              <w:t>SDG2000X</w:t>
            </w:r>
          </w:p>
        </w:tc>
        <w:tc>
          <w:tcPr>
            <w:tcW w:w="1303" w:type="dxa"/>
            <w:shd w:val="clear" w:color="auto" w:fill="auto"/>
            <w:vAlign w:val="center"/>
          </w:tcPr>
          <w:p w:rsidR="00932B9C" w:rsidRPr="00851210" w:rsidRDefault="00932B9C" w:rsidP="001C132A">
            <w:pPr>
              <w:pStyle w:val="a9"/>
              <w:rPr>
                <w:rFonts w:ascii="Arial" w:hAnsi="Arial" w:cs="Arial"/>
              </w:rPr>
            </w:pPr>
            <w:r w:rsidRPr="00851210">
              <w:rPr>
                <w:rFonts w:ascii="Arial" w:hAnsi="Arial" w:cs="Arial"/>
              </w:rPr>
              <w:t>SDG5000</w:t>
            </w:r>
          </w:p>
        </w:tc>
      </w:tr>
      <w:tr w:rsidR="00932B9C" w:rsidRPr="00851210" w:rsidTr="001C132A">
        <w:trPr>
          <w:trHeight w:val="285"/>
        </w:trPr>
        <w:tc>
          <w:tcPr>
            <w:tcW w:w="2845" w:type="dxa"/>
            <w:shd w:val="clear" w:color="auto" w:fill="auto"/>
            <w:noWrap/>
            <w:vAlign w:val="center"/>
          </w:tcPr>
          <w:p w:rsidR="00932B9C" w:rsidRPr="00851210" w:rsidRDefault="00932B9C" w:rsidP="001C132A">
            <w:pPr>
              <w:pStyle w:val="a9"/>
              <w:rPr>
                <w:rFonts w:ascii="Arial" w:hAnsi="Arial" w:cs="Arial"/>
              </w:rPr>
            </w:pPr>
            <w:r w:rsidRPr="00851210">
              <w:rPr>
                <w:rFonts w:ascii="Arial" w:hAnsi="Arial" w:cs="Arial"/>
              </w:rPr>
              <w:t>&lt;channel&gt;</w:t>
            </w:r>
          </w:p>
        </w:tc>
        <w:tc>
          <w:tcPr>
            <w:tcW w:w="1560" w:type="dxa"/>
            <w:vAlign w:val="center"/>
          </w:tcPr>
          <w:p w:rsidR="00932B9C" w:rsidRPr="00851210" w:rsidRDefault="00932B9C" w:rsidP="001C132A">
            <w:pPr>
              <w:pStyle w:val="a9"/>
              <w:rPr>
                <w:rFonts w:ascii="Arial" w:hAnsi="Arial" w:cs="Arial"/>
              </w:rPr>
            </w:pPr>
            <w:r w:rsidRPr="00851210">
              <w:rPr>
                <w:rFonts w:ascii="Arial" w:hAnsi="Arial" w:cs="Arial"/>
              </w:rPr>
              <w:t>no(single channel)</w:t>
            </w:r>
          </w:p>
        </w:tc>
        <w:tc>
          <w:tcPr>
            <w:tcW w:w="1274" w:type="dxa"/>
            <w:vAlign w:val="center"/>
          </w:tcPr>
          <w:p w:rsidR="00932B9C" w:rsidRPr="00851210" w:rsidRDefault="00932B9C" w:rsidP="001C132A">
            <w:pPr>
              <w:pStyle w:val="a9"/>
              <w:rPr>
                <w:rFonts w:ascii="Arial" w:hAnsi="Arial" w:cs="Arial"/>
              </w:rPr>
            </w:pPr>
            <w:r w:rsidRPr="00851210">
              <w:rPr>
                <w:rFonts w:ascii="Arial" w:hAnsi="Arial" w:cs="Arial"/>
              </w:rPr>
              <w:t>yes</w:t>
            </w:r>
          </w:p>
        </w:tc>
        <w:tc>
          <w:tcPr>
            <w:tcW w:w="1279" w:type="dxa"/>
            <w:shd w:val="clear" w:color="auto" w:fill="auto"/>
            <w:noWrap/>
            <w:vAlign w:val="center"/>
          </w:tcPr>
          <w:p w:rsidR="00932B9C" w:rsidRPr="00851210" w:rsidRDefault="00932B9C" w:rsidP="001C132A">
            <w:pPr>
              <w:pStyle w:val="a9"/>
              <w:rPr>
                <w:rFonts w:ascii="Arial" w:hAnsi="Arial" w:cs="Arial"/>
              </w:rPr>
            </w:pPr>
            <w:r w:rsidRPr="00851210">
              <w:rPr>
                <w:rFonts w:ascii="Arial" w:hAnsi="Arial" w:cs="Arial"/>
              </w:rPr>
              <w:t>yes</w:t>
            </w:r>
          </w:p>
        </w:tc>
        <w:tc>
          <w:tcPr>
            <w:tcW w:w="1303" w:type="dxa"/>
            <w:shd w:val="clear" w:color="auto" w:fill="auto"/>
            <w:vAlign w:val="center"/>
          </w:tcPr>
          <w:p w:rsidR="00932B9C" w:rsidRPr="00851210" w:rsidRDefault="00932B9C" w:rsidP="001C132A">
            <w:pPr>
              <w:pStyle w:val="a9"/>
              <w:rPr>
                <w:rFonts w:ascii="Arial" w:hAnsi="Arial" w:cs="Arial"/>
              </w:rPr>
            </w:pPr>
            <w:r w:rsidRPr="00851210">
              <w:rPr>
                <w:rFonts w:ascii="Arial" w:hAnsi="Arial" w:cs="Arial"/>
              </w:rPr>
              <w:t>yes</w:t>
            </w:r>
          </w:p>
        </w:tc>
      </w:tr>
    </w:tbl>
    <w:p w:rsidR="00932B9C" w:rsidRPr="00851210" w:rsidRDefault="00932B9C" w:rsidP="008A2582">
      <w:pPr>
        <w:pStyle w:val="a9"/>
        <w:rPr>
          <w:rFonts w:ascii="Arial" w:hAnsi="Arial" w:cs="Arial"/>
        </w:rPr>
      </w:pPr>
    </w:p>
    <w:p w:rsidR="00980D9F" w:rsidRPr="00851210" w:rsidRDefault="00FA0F3D" w:rsidP="006F6ECD">
      <w:pPr>
        <w:ind w:left="105" w:hangingChars="50" w:hanging="105"/>
        <w:rPr>
          <w:rFonts w:ascii="Arial" w:hAnsi="Arial" w:cs="Arial"/>
          <w:b/>
        </w:rPr>
      </w:pPr>
      <w:r w:rsidRPr="00851210">
        <w:rPr>
          <w:rFonts w:ascii="Arial" w:hAnsi="Arial" w:cs="Arial"/>
        </w:rPr>
        <w:t xml:space="preserve">2. </w:t>
      </w:r>
      <w:r w:rsidR="00576455" w:rsidRPr="00851210">
        <w:rPr>
          <w:rFonts w:ascii="Arial" w:hAnsi="Arial" w:cs="Arial"/>
        </w:rPr>
        <w:t xml:space="preserve">The &lt;channel&gt; is a selectable </w:t>
      </w:r>
      <w:r w:rsidR="002D36AE" w:rsidRPr="00851210">
        <w:rPr>
          <w:rFonts w:ascii="Arial" w:hAnsi="Arial" w:cs="Arial"/>
        </w:rPr>
        <w:t>parameter</w:t>
      </w:r>
      <w:r w:rsidR="00D14BD4" w:rsidRPr="00851210">
        <w:rPr>
          <w:rFonts w:ascii="Arial" w:hAnsi="Arial" w:cs="Arial"/>
        </w:rPr>
        <w:t>. If</w:t>
      </w:r>
      <w:r w:rsidR="00D678C1" w:rsidRPr="00851210">
        <w:rPr>
          <w:rFonts w:ascii="Arial" w:hAnsi="Arial" w:cs="Arial"/>
        </w:rPr>
        <w:t xml:space="preserve"> channel is not set, default is current channel</w:t>
      </w:r>
      <w:r w:rsidR="006F6ECD" w:rsidRPr="00851210">
        <w:rPr>
          <w:rFonts w:ascii="Arial" w:hAnsi="Arial" w:cs="Arial"/>
        </w:rPr>
        <w:t>.</w:t>
      </w:r>
      <w:r w:rsidR="00A27494" w:rsidRPr="00851210">
        <w:rPr>
          <w:rFonts w:ascii="Arial" w:hAnsi="Arial" w:cs="Arial"/>
        </w:rPr>
        <w:t xml:space="preserve"> </w:t>
      </w:r>
    </w:p>
    <w:p w:rsidR="00EE5981" w:rsidRPr="00851210" w:rsidRDefault="00EB518B" w:rsidP="00EE5981">
      <w:pPr>
        <w:pStyle w:val="21"/>
        <w:rPr>
          <w:rFonts w:cs="Arial"/>
        </w:rPr>
      </w:pPr>
      <w:bookmarkStart w:id="252" w:name="_Coupling_Command_1"/>
      <w:bookmarkStart w:id="253" w:name="_Toc422919379"/>
      <w:bookmarkEnd w:id="252"/>
      <w:r w:rsidRPr="00851210">
        <w:rPr>
          <w:rFonts w:cs="Arial"/>
        </w:rPr>
        <w:t>Coupling</w:t>
      </w:r>
      <w:r w:rsidR="00EE5981" w:rsidRPr="00851210">
        <w:rPr>
          <w:rFonts w:cs="Arial"/>
        </w:rPr>
        <w:t xml:space="preserve"> Command</w:t>
      </w:r>
      <w:bookmarkEnd w:id="253"/>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B659E8" w:rsidRPr="00851210" w:rsidTr="00EF2E04">
        <w:tc>
          <w:tcPr>
            <w:tcW w:w="2660" w:type="dxa"/>
          </w:tcPr>
          <w:p w:rsidR="00B659E8" w:rsidRPr="00851210" w:rsidRDefault="00B659E8" w:rsidP="00EF2E04">
            <w:pPr>
              <w:pStyle w:val="a9"/>
              <w:rPr>
                <w:rFonts w:ascii="Arial" w:hAnsi="Arial" w:cs="Arial"/>
                <w:b/>
              </w:rPr>
            </w:pPr>
            <w:r w:rsidRPr="00851210">
              <w:rPr>
                <w:rFonts w:ascii="Arial" w:hAnsi="Arial" w:cs="Arial"/>
                <w:b/>
              </w:rPr>
              <w:t>DESCRIPTION</w:t>
            </w:r>
          </w:p>
        </w:tc>
        <w:tc>
          <w:tcPr>
            <w:tcW w:w="6237" w:type="dxa"/>
          </w:tcPr>
          <w:p w:rsidR="00B659E8" w:rsidRPr="00851210" w:rsidRDefault="00093D9C" w:rsidP="00EF2E04">
            <w:pPr>
              <w:pStyle w:val="a9"/>
              <w:rPr>
                <w:rFonts w:ascii="Arial" w:hAnsi="Arial" w:cs="Arial"/>
              </w:rPr>
            </w:pPr>
            <w:r w:rsidRPr="00851210">
              <w:rPr>
                <w:rFonts w:ascii="Arial" w:hAnsi="Arial" w:cs="Arial"/>
              </w:rPr>
              <w:t xml:space="preserve">Sets </w:t>
            </w:r>
            <w:r w:rsidR="00B659E8" w:rsidRPr="00851210">
              <w:rPr>
                <w:rFonts w:ascii="Arial" w:hAnsi="Arial" w:cs="Arial"/>
              </w:rPr>
              <w:t>or get</w:t>
            </w:r>
            <w:r w:rsidRPr="00851210">
              <w:rPr>
                <w:rFonts w:ascii="Arial" w:hAnsi="Arial" w:cs="Arial"/>
              </w:rPr>
              <w:t>s</w:t>
            </w:r>
            <w:r w:rsidR="00B659E8" w:rsidRPr="00851210">
              <w:rPr>
                <w:rFonts w:ascii="Arial" w:hAnsi="Arial" w:cs="Arial"/>
              </w:rPr>
              <w:t xml:space="preserve"> </w:t>
            </w:r>
            <w:r w:rsidR="00B54AFE" w:rsidRPr="00851210">
              <w:rPr>
                <w:rFonts w:ascii="Arial" w:hAnsi="Arial" w:cs="Arial"/>
              </w:rPr>
              <w:t xml:space="preserve">channel </w:t>
            </w:r>
            <w:r w:rsidR="00B659E8" w:rsidRPr="00851210">
              <w:rPr>
                <w:rFonts w:ascii="Arial" w:hAnsi="Arial" w:cs="Arial"/>
              </w:rPr>
              <w:t>coupling parameters.</w:t>
            </w:r>
          </w:p>
          <w:p w:rsidR="00B659E8" w:rsidRPr="00851210" w:rsidRDefault="00B659E8" w:rsidP="00EF2E04">
            <w:pPr>
              <w:pStyle w:val="a9"/>
              <w:rPr>
                <w:rFonts w:ascii="Arial" w:hAnsi="Arial" w:cs="Arial"/>
              </w:rPr>
            </w:pPr>
          </w:p>
        </w:tc>
      </w:tr>
      <w:tr w:rsidR="00B659E8" w:rsidRPr="00851210" w:rsidTr="00EF2E04">
        <w:tc>
          <w:tcPr>
            <w:tcW w:w="2660" w:type="dxa"/>
          </w:tcPr>
          <w:p w:rsidR="00B659E8" w:rsidRPr="00851210" w:rsidRDefault="00B659E8" w:rsidP="00EF2E04">
            <w:pPr>
              <w:pStyle w:val="a9"/>
              <w:rPr>
                <w:rFonts w:ascii="Arial" w:hAnsi="Arial" w:cs="Arial"/>
              </w:rPr>
            </w:pPr>
            <w:r w:rsidRPr="00851210">
              <w:rPr>
                <w:rFonts w:ascii="Arial" w:hAnsi="Arial" w:cs="Arial"/>
              </w:rPr>
              <w:t xml:space="preserve">COMMAND SYNTAX  </w:t>
            </w:r>
          </w:p>
        </w:tc>
        <w:tc>
          <w:tcPr>
            <w:tcW w:w="6237" w:type="dxa"/>
          </w:tcPr>
          <w:p w:rsidR="00B659E8" w:rsidRPr="00851210" w:rsidRDefault="004419DF" w:rsidP="00EF2E04">
            <w:pPr>
              <w:pStyle w:val="a9"/>
              <w:rPr>
                <w:rFonts w:ascii="Arial" w:hAnsi="Arial" w:cs="Arial"/>
              </w:rPr>
            </w:pPr>
            <w:r w:rsidRPr="00851210">
              <w:rPr>
                <w:rFonts w:ascii="Arial" w:hAnsi="Arial" w:cs="Arial"/>
              </w:rPr>
              <w:t xml:space="preserve">COUP </w:t>
            </w:r>
            <w:r w:rsidR="009A50CA" w:rsidRPr="00851210">
              <w:rPr>
                <w:rFonts w:ascii="Arial" w:hAnsi="Arial" w:cs="Arial"/>
              </w:rPr>
              <w:t>(</w:t>
            </w:r>
            <w:r w:rsidR="00F6331B" w:rsidRPr="00851210">
              <w:rPr>
                <w:rFonts w:ascii="Arial" w:hAnsi="Arial" w:cs="Arial"/>
              </w:rPr>
              <w:t>COUPling</w:t>
            </w:r>
            <w:r w:rsidR="009A50CA" w:rsidRPr="00851210">
              <w:rPr>
                <w:rFonts w:ascii="Arial" w:hAnsi="Arial" w:cs="Arial"/>
              </w:rPr>
              <w:t>)</w:t>
            </w:r>
            <w:r w:rsidR="00B659E8" w:rsidRPr="00851210">
              <w:rPr>
                <w:rFonts w:ascii="Arial" w:hAnsi="Arial" w:cs="Arial"/>
              </w:rPr>
              <w:t>&lt;parameter&gt;</w:t>
            </w:r>
          </w:p>
          <w:p w:rsidR="00B659E8" w:rsidRPr="00851210" w:rsidRDefault="00B659E8" w:rsidP="00EF2E04">
            <w:pPr>
              <w:pStyle w:val="a9"/>
              <w:rPr>
                <w:rFonts w:ascii="Arial" w:hAnsi="Arial" w:cs="Arial"/>
              </w:rPr>
            </w:pPr>
            <w:r w:rsidRPr="00851210">
              <w:rPr>
                <w:rFonts w:ascii="Arial" w:hAnsi="Arial" w:cs="Arial"/>
              </w:rPr>
              <w:t>&lt;parameter&gt;:= {a parameter from the table below}</w:t>
            </w:r>
          </w:p>
        </w:tc>
      </w:tr>
      <w:tr w:rsidR="00B659E8" w:rsidRPr="00851210" w:rsidTr="00EF2E04">
        <w:tc>
          <w:tcPr>
            <w:tcW w:w="8897" w:type="dxa"/>
            <w:gridSpan w:val="2"/>
          </w:tcPr>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5"/>
              <w:gridCol w:w="1559"/>
              <w:gridCol w:w="5387"/>
            </w:tblGrid>
            <w:tr w:rsidR="00B659E8" w:rsidRPr="00851210" w:rsidTr="00DB3ADF">
              <w:trPr>
                <w:trHeight w:val="285"/>
              </w:trPr>
              <w:tc>
                <w:tcPr>
                  <w:tcW w:w="1315" w:type="dxa"/>
                  <w:shd w:val="clear" w:color="auto" w:fill="auto"/>
                  <w:noWrap/>
                  <w:vAlign w:val="center"/>
                </w:tcPr>
                <w:p w:rsidR="00B659E8" w:rsidRPr="00851210" w:rsidRDefault="00B659E8" w:rsidP="00EF2E04">
                  <w:pPr>
                    <w:pStyle w:val="a9"/>
                    <w:rPr>
                      <w:rFonts w:ascii="Arial" w:hAnsi="Arial" w:cs="Arial"/>
                    </w:rPr>
                  </w:pPr>
                  <w:r w:rsidRPr="00851210">
                    <w:rPr>
                      <w:rFonts w:ascii="Arial" w:hAnsi="Arial" w:cs="Arial"/>
                    </w:rPr>
                    <w:t>Parameters</w:t>
                  </w:r>
                </w:p>
              </w:tc>
              <w:tc>
                <w:tcPr>
                  <w:tcW w:w="1559" w:type="dxa"/>
                  <w:vAlign w:val="center"/>
                </w:tcPr>
                <w:p w:rsidR="00B659E8" w:rsidRPr="00851210" w:rsidRDefault="00B659E8" w:rsidP="00EF2E04">
                  <w:pPr>
                    <w:pStyle w:val="a9"/>
                    <w:rPr>
                      <w:rFonts w:ascii="Arial" w:hAnsi="Arial" w:cs="Arial"/>
                    </w:rPr>
                  </w:pPr>
                  <w:r w:rsidRPr="00851210">
                    <w:rPr>
                      <w:rFonts w:ascii="Arial" w:hAnsi="Arial" w:cs="Arial"/>
                    </w:rPr>
                    <w:t>Value</w:t>
                  </w:r>
                </w:p>
              </w:tc>
              <w:tc>
                <w:tcPr>
                  <w:tcW w:w="5387" w:type="dxa"/>
                  <w:shd w:val="clear" w:color="auto" w:fill="auto"/>
                  <w:noWrap/>
                  <w:vAlign w:val="center"/>
                </w:tcPr>
                <w:p w:rsidR="00B659E8" w:rsidRPr="00851210" w:rsidRDefault="00B659E8" w:rsidP="00EF2E04">
                  <w:pPr>
                    <w:pStyle w:val="a9"/>
                    <w:rPr>
                      <w:rFonts w:ascii="Arial" w:hAnsi="Arial" w:cs="Arial"/>
                    </w:rPr>
                  </w:pPr>
                  <w:r w:rsidRPr="00851210">
                    <w:rPr>
                      <w:rFonts w:ascii="Arial" w:hAnsi="Arial" w:cs="Arial"/>
                    </w:rPr>
                    <w:t>Description</w:t>
                  </w:r>
                </w:p>
              </w:tc>
            </w:tr>
            <w:tr w:rsidR="00B659E8" w:rsidRPr="00851210" w:rsidTr="00DB3ADF">
              <w:trPr>
                <w:trHeight w:val="285"/>
              </w:trPr>
              <w:tc>
                <w:tcPr>
                  <w:tcW w:w="1315" w:type="dxa"/>
                  <w:shd w:val="clear" w:color="auto" w:fill="auto"/>
                  <w:noWrap/>
                  <w:vAlign w:val="center"/>
                </w:tcPr>
                <w:p w:rsidR="00B659E8" w:rsidRPr="00851210" w:rsidRDefault="00B659E8" w:rsidP="00EF2E04">
                  <w:pPr>
                    <w:pStyle w:val="a9"/>
                    <w:rPr>
                      <w:rFonts w:ascii="Arial" w:hAnsi="Arial" w:cs="Arial"/>
                    </w:rPr>
                  </w:pPr>
                  <w:r w:rsidRPr="00851210">
                    <w:rPr>
                      <w:rFonts w:ascii="Arial" w:hAnsi="Arial" w:cs="Arial"/>
                    </w:rPr>
                    <w:t>STATE</w:t>
                  </w:r>
                </w:p>
              </w:tc>
              <w:tc>
                <w:tcPr>
                  <w:tcW w:w="1559" w:type="dxa"/>
                  <w:vAlign w:val="center"/>
                </w:tcPr>
                <w:p w:rsidR="00B659E8" w:rsidRPr="00851210" w:rsidRDefault="00B659E8" w:rsidP="00EF2E04">
                  <w:pPr>
                    <w:pStyle w:val="a9"/>
                    <w:rPr>
                      <w:rFonts w:ascii="Arial" w:hAnsi="Arial" w:cs="Arial"/>
                    </w:rPr>
                  </w:pPr>
                  <w:r w:rsidRPr="00851210">
                    <w:rPr>
                      <w:rFonts w:ascii="Arial" w:hAnsi="Arial" w:cs="Arial"/>
                    </w:rPr>
                    <w:t>&lt;state&gt;</w:t>
                  </w:r>
                </w:p>
              </w:tc>
              <w:tc>
                <w:tcPr>
                  <w:tcW w:w="5387" w:type="dxa"/>
                  <w:shd w:val="clear" w:color="auto" w:fill="auto"/>
                  <w:noWrap/>
                  <w:vAlign w:val="center"/>
                </w:tcPr>
                <w:p w:rsidR="00B659E8" w:rsidRPr="00851210" w:rsidRDefault="00B659E8" w:rsidP="00EF2E04">
                  <w:pPr>
                    <w:pStyle w:val="a9"/>
                    <w:rPr>
                      <w:rFonts w:ascii="Arial" w:hAnsi="Arial" w:cs="Arial"/>
                    </w:rPr>
                  </w:pPr>
                  <w:r w:rsidRPr="00851210">
                    <w:rPr>
                      <w:rFonts w:ascii="Arial" w:hAnsi="Arial" w:cs="Arial"/>
                    </w:rPr>
                    <w:t>S</w:t>
                  </w:r>
                  <w:r w:rsidR="000217CC" w:rsidRPr="00851210">
                    <w:rPr>
                      <w:rFonts w:ascii="Arial" w:hAnsi="Arial" w:cs="Arial"/>
                    </w:rPr>
                    <w:t xml:space="preserve">tate </w:t>
                  </w:r>
                  <w:r w:rsidR="00F42B51" w:rsidRPr="00851210">
                    <w:rPr>
                      <w:rFonts w:ascii="Arial" w:hAnsi="Arial" w:cs="Arial"/>
                    </w:rPr>
                    <w:t>o</w:t>
                  </w:r>
                  <w:r w:rsidR="00B52AB5" w:rsidRPr="00851210">
                    <w:rPr>
                      <w:rFonts w:ascii="Arial" w:hAnsi="Arial" w:cs="Arial"/>
                    </w:rPr>
                    <w:t>f channel coupling.</w:t>
                  </w:r>
                </w:p>
              </w:tc>
            </w:tr>
            <w:tr w:rsidR="00B659E8" w:rsidRPr="00851210" w:rsidTr="00DB3ADF">
              <w:trPr>
                <w:trHeight w:val="70"/>
              </w:trPr>
              <w:tc>
                <w:tcPr>
                  <w:tcW w:w="1315" w:type="dxa"/>
                  <w:shd w:val="clear" w:color="auto" w:fill="auto"/>
                  <w:noWrap/>
                  <w:vAlign w:val="center"/>
                </w:tcPr>
                <w:p w:rsidR="00B659E8" w:rsidRPr="00851210" w:rsidRDefault="00F6331B" w:rsidP="00EF2E04">
                  <w:pPr>
                    <w:pStyle w:val="a9"/>
                    <w:rPr>
                      <w:rFonts w:ascii="Arial" w:hAnsi="Arial" w:cs="Arial"/>
                    </w:rPr>
                  </w:pPr>
                  <w:r w:rsidRPr="00851210">
                    <w:rPr>
                      <w:rFonts w:ascii="Arial" w:hAnsi="Arial" w:cs="Arial"/>
                    </w:rPr>
                    <w:t>BSCH</w:t>
                  </w:r>
                </w:p>
              </w:tc>
              <w:tc>
                <w:tcPr>
                  <w:tcW w:w="1559" w:type="dxa"/>
                  <w:vAlign w:val="center"/>
                </w:tcPr>
                <w:p w:rsidR="00B659E8" w:rsidRPr="00851210" w:rsidRDefault="00B659E8" w:rsidP="00F6331B">
                  <w:pPr>
                    <w:pStyle w:val="a9"/>
                    <w:rPr>
                      <w:rFonts w:ascii="Arial" w:hAnsi="Arial" w:cs="Arial"/>
                    </w:rPr>
                  </w:pPr>
                  <w:r w:rsidRPr="00851210">
                    <w:rPr>
                      <w:rFonts w:ascii="Arial" w:hAnsi="Arial" w:cs="Arial"/>
                    </w:rPr>
                    <w:t>&lt;</w:t>
                  </w:r>
                  <w:r w:rsidR="00F6331B" w:rsidRPr="00851210">
                    <w:rPr>
                      <w:rFonts w:ascii="Arial" w:hAnsi="Arial" w:cs="Arial"/>
                    </w:rPr>
                    <w:t>bsch</w:t>
                  </w:r>
                  <w:r w:rsidRPr="00851210">
                    <w:rPr>
                      <w:rFonts w:ascii="Arial" w:hAnsi="Arial" w:cs="Arial"/>
                    </w:rPr>
                    <w:t>&gt;</w:t>
                  </w:r>
                </w:p>
              </w:tc>
              <w:tc>
                <w:tcPr>
                  <w:tcW w:w="5387" w:type="dxa"/>
                  <w:shd w:val="clear" w:color="auto" w:fill="auto"/>
                  <w:noWrap/>
                  <w:vAlign w:val="center"/>
                </w:tcPr>
                <w:p w:rsidR="00B659E8" w:rsidRPr="00851210" w:rsidRDefault="00B659E8" w:rsidP="00F6331B">
                  <w:pPr>
                    <w:pStyle w:val="a9"/>
                    <w:wordWrap w:val="0"/>
                    <w:rPr>
                      <w:rFonts w:ascii="Arial" w:hAnsi="Arial" w:cs="Arial"/>
                    </w:rPr>
                  </w:pPr>
                  <w:r w:rsidRPr="00851210">
                    <w:rPr>
                      <w:rFonts w:ascii="Arial" w:hAnsi="Arial" w:cs="Arial"/>
                    </w:rPr>
                    <w:t xml:space="preserve">Value of </w:t>
                  </w:r>
                  <w:r w:rsidR="00F6331B" w:rsidRPr="00851210">
                    <w:rPr>
                      <w:rFonts w:ascii="Arial" w:hAnsi="Arial" w:cs="Arial"/>
                    </w:rPr>
                    <w:t>bsch</w:t>
                  </w:r>
                  <w:r w:rsidRPr="00851210">
                    <w:rPr>
                      <w:rFonts w:ascii="Arial" w:hAnsi="Arial" w:cs="Arial"/>
                    </w:rPr>
                    <w:t>.</w:t>
                  </w:r>
                </w:p>
              </w:tc>
            </w:tr>
            <w:tr w:rsidR="00B659E8" w:rsidRPr="00851210" w:rsidTr="00DB3ADF">
              <w:trPr>
                <w:trHeight w:val="70"/>
              </w:trPr>
              <w:tc>
                <w:tcPr>
                  <w:tcW w:w="1315" w:type="dxa"/>
                  <w:shd w:val="clear" w:color="auto" w:fill="auto"/>
                  <w:noWrap/>
                  <w:vAlign w:val="center"/>
                </w:tcPr>
                <w:p w:rsidR="00B659E8" w:rsidRPr="00851210" w:rsidRDefault="00F6331B" w:rsidP="00EF2E04">
                  <w:pPr>
                    <w:pStyle w:val="a9"/>
                    <w:rPr>
                      <w:rFonts w:ascii="Arial" w:hAnsi="Arial" w:cs="Arial"/>
                    </w:rPr>
                  </w:pPr>
                  <w:r w:rsidRPr="00851210">
                    <w:rPr>
                      <w:rFonts w:ascii="Arial" w:hAnsi="Arial" w:cs="Arial"/>
                    </w:rPr>
                    <w:t>FDEV</w:t>
                  </w:r>
                </w:p>
              </w:tc>
              <w:tc>
                <w:tcPr>
                  <w:tcW w:w="1559" w:type="dxa"/>
                  <w:vAlign w:val="center"/>
                </w:tcPr>
                <w:p w:rsidR="00B659E8" w:rsidRPr="00851210" w:rsidRDefault="00B659E8" w:rsidP="00B86179">
                  <w:pPr>
                    <w:pStyle w:val="a9"/>
                    <w:rPr>
                      <w:rFonts w:ascii="Arial" w:hAnsi="Arial" w:cs="Arial"/>
                    </w:rPr>
                  </w:pPr>
                  <w:r w:rsidRPr="00851210">
                    <w:rPr>
                      <w:rFonts w:ascii="Arial" w:hAnsi="Arial" w:cs="Arial"/>
                    </w:rPr>
                    <w:t>&lt;</w:t>
                  </w:r>
                  <w:r w:rsidR="00F6331B" w:rsidRPr="00851210">
                    <w:rPr>
                      <w:rFonts w:ascii="Arial" w:hAnsi="Arial" w:cs="Arial"/>
                    </w:rPr>
                    <w:t>frq_dev</w:t>
                  </w:r>
                  <w:r w:rsidRPr="00851210">
                    <w:rPr>
                      <w:rFonts w:ascii="Arial" w:hAnsi="Arial" w:cs="Arial"/>
                    </w:rPr>
                    <w:t>&gt;</w:t>
                  </w:r>
                </w:p>
              </w:tc>
              <w:tc>
                <w:tcPr>
                  <w:tcW w:w="5387" w:type="dxa"/>
                  <w:shd w:val="clear" w:color="auto" w:fill="auto"/>
                  <w:noWrap/>
                  <w:vAlign w:val="center"/>
                </w:tcPr>
                <w:p w:rsidR="00B659E8" w:rsidRPr="00851210" w:rsidRDefault="00B659E8" w:rsidP="00F6331B">
                  <w:pPr>
                    <w:pStyle w:val="a9"/>
                    <w:wordWrap w:val="0"/>
                    <w:rPr>
                      <w:rFonts w:ascii="Arial" w:hAnsi="Arial" w:cs="Arial"/>
                    </w:rPr>
                  </w:pPr>
                  <w:r w:rsidRPr="00851210">
                    <w:rPr>
                      <w:rFonts w:ascii="Arial" w:hAnsi="Arial" w:cs="Arial"/>
                    </w:rPr>
                    <w:t xml:space="preserve">Value of </w:t>
                  </w:r>
                  <w:r w:rsidR="00F6331B" w:rsidRPr="00851210">
                    <w:rPr>
                      <w:rFonts w:ascii="Arial" w:hAnsi="Arial" w:cs="Arial"/>
                    </w:rPr>
                    <w:t>frq_dev</w:t>
                  </w:r>
                  <w:r w:rsidRPr="00851210">
                    <w:rPr>
                      <w:rFonts w:ascii="Arial" w:hAnsi="Arial" w:cs="Arial"/>
                    </w:rPr>
                    <w:t>.</w:t>
                  </w:r>
                </w:p>
              </w:tc>
            </w:tr>
            <w:tr w:rsidR="00B659E8" w:rsidRPr="00851210" w:rsidTr="00DB3ADF">
              <w:trPr>
                <w:trHeight w:val="285"/>
              </w:trPr>
              <w:tc>
                <w:tcPr>
                  <w:tcW w:w="1315" w:type="dxa"/>
                  <w:shd w:val="clear" w:color="auto" w:fill="auto"/>
                  <w:noWrap/>
                  <w:vAlign w:val="center"/>
                </w:tcPr>
                <w:p w:rsidR="00B659E8" w:rsidRPr="00851210" w:rsidRDefault="00B659E8" w:rsidP="00F6331B">
                  <w:pPr>
                    <w:pStyle w:val="a9"/>
                    <w:rPr>
                      <w:rFonts w:ascii="Arial" w:hAnsi="Arial" w:cs="Arial"/>
                    </w:rPr>
                  </w:pPr>
                  <w:r w:rsidRPr="00851210">
                    <w:rPr>
                      <w:rFonts w:ascii="Arial" w:hAnsi="Arial" w:cs="Arial"/>
                    </w:rPr>
                    <w:t>P</w:t>
                  </w:r>
                  <w:r w:rsidR="00F6331B" w:rsidRPr="00851210">
                    <w:rPr>
                      <w:rFonts w:ascii="Arial" w:hAnsi="Arial" w:cs="Arial"/>
                    </w:rPr>
                    <w:t>DEV</w:t>
                  </w:r>
                </w:p>
              </w:tc>
              <w:tc>
                <w:tcPr>
                  <w:tcW w:w="1559" w:type="dxa"/>
                  <w:vAlign w:val="center"/>
                </w:tcPr>
                <w:p w:rsidR="00B659E8" w:rsidRPr="00851210" w:rsidRDefault="00B659E8" w:rsidP="00F6331B">
                  <w:pPr>
                    <w:pStyle w:val="a9"/>
                    <w:rPr>
                      <w:rFonts w:ascii="Arial" w:hAnsi="Arial" w:cs="Arial"/>
                    </w:rPr>
                  </w:pPr>
                  <w:r w:rsidRPr="00851210">
                    <w:rPr>
                      <w:rFonts w:ascii="Arial" w:hAnsi="Arial" w:cs="Arial"/>
                    </w:rPr>
                    <w:t>&lt;</w:t>
                  </w:r>
                  <w:r w:rsidR="00F6331B" w:rsidRPr="00851210">
                    <w:rPr>
                      <w:rFonts w:ascii="Arial" w:hAnsi="Arial" w:cs="Arial"/>
                    </w:rPr>
                    <w:t>pha_dev</w:t>
                  </w:r>
                  <w:r w:rsidRPr="00851210">
                    <w:rPr>
                      <w:rFonts w:ascii="Arial" w:hAnsi="Arial" w:cs="Arial"/>
                    </w:rPr>
                    <w:t>&gt;</w:t>
                  </w:r>
                </w:p>
              </w:tc>
              <w:tc>
                <w:tcPr>
                  <w:tcW w:w="5387" w:type="dxa"/>
                  <w:shd w:val="clear" w:color="auto" w:fill="auto"/>
                  <w:noWrap/>
                  <w:vAlign w:val="center"/>
                </w:tcPr>
                <w:p w:rsidR="00B659E8" w:rsidRPr="00851210" w:rsidRDefault="00B659E8" w:rsidP="00F6331B">
                  <w:pPr>
                    <w:pStyle w:val="a9"/>
                    <w:wordWrap w:val="0"/>
                    <w:rPr>
                      <w:rFonts w:ascii="Arial" w:hAnsi="Arial" w:cs="Arial"/>
                    </w:rPr>
                  </w:pPr>
                  <w:r w:rsidRPr="00851210">
                    <w:rPr>
                      <w:rFonts w:ascii="Arial" w:hAnsi="Arial" w:cs="Arial"/>
                    </w:rPr>
                    <w:t xml:space="preserve">Value of position </w:t>
                  </w:r>
                  <w:r w:rsidR="00F6331B" w:rsidRPr="00851210">
                    <w:rPr>
                      <w:rFonts w:ascii="Arial" w:hAnsi="Arial" w:cs="Arial"/>
                    </w:rPr>
                    <w:t>pha_dev</w:t>
                  </w:r>
                  <w:r w:rsidRPr="00851210">
                    <w:rPr>
                      <w:rFonts w:ascii="Arial" w:hAnsi="Arial" w:cs="Arial"/>
                    </w:rPr>
                    <w:t xml:space="preserve">. </w:t>
                  </w:r>
                </w:p>
              </w:tc>
            </w:tr>
          </w:tbl>
          <w:p w:rsidR="00B659E8" w:rsidRPr="00851210" w:rsidRDefault="00B659E8" w:rsidP="006131CA">
            <w:pPr>
              <w:pStyle w:val="a9"/>
              <w:ind w:firstLineChars="50" w:firstLine="105"/>
              <w:rPr>
                <w:rFonts w:ascii="Arial" w:hAnsi="Arial" w:cs="Arial"/>
              </w:rPr>
            </w:pPr>
            <w:r w:rsidRPr="00851210">
              <w:rPr>
                <w:rFonts w:ascii="Arial" w:hAnsi="Arial" w:cs="Arial"/>
              </w:rPr>
              <w:t>where:</w:t>
            </w:r>
            <w:r w:rsidRPr="00851210">
              <w:rPr>
                <w:rFonts w:ascii="Arial" w:hAnsi="Arial" w:cs="Arial"/>
              </w:rPr>
              <w:tab/>
            </w:r>
            <w:r w:rsidRPr="00851210">
              <w:rPr>
                <w:rFonts w:ascii="Arial" w:hAnsi="Arial" w:cs="Arial"/>
              </w:rPr>
              <w:tab/>
            </w:r>
            <w:r w:rsidRPr="00851210">
              <w:rPr>
                <w:rFonts w:ascii="Arial" w:hAnsi="Arial" w:cs="Arial"/>
              </w:rPr>
              <w:tab/>
              <w:t>&lt; state &gt;:={ON,</w:t>
            </w:r>
            <w:r w:rsidR="00E566AB" w:rsidRPr="00851210">
              <w:rPr>
                <w:rFonts w:ascii="Arial" w:hAnsi="Arial" w:cs="Arial"/>
              </w:rPr>
              <w:t xml:space="preserve"> </w:t>
            </w:r>
            <w:r w:rsidRPr="00851210">
              <w:rPr>
                <w:rFonts w:ascii="Arial" w:hAnsi="Arial" w:cs="Arial"/>
              </w:rPr>
              <w:t>OFF}</w:t>
            </w:r>
          </w:p>
          <w:p w:rsidR="00B659E8" w:rsidRPr="00851210" w:rsidRDefault="00B659E8" w:rsidP="00EF2E04">
            <w:pPr>
              <w:pStyle w:val="a9"/>
              <w:ind w:firstLineChars="800" w:firstLine="1680"/>
              <w:rPr>
                <w:rFonts w:ascii="Arial" w:hAnsi="Arial" w:cs="Arial"/>
              </w:rPr>
            </w:pPr>
            <w:r w:rsidRPr="00851210">
              <w:rPr>
                <w:rFonts w:ascii="Arial" w:hAnsi="Arial" w:cs="Arial"/>
              </w:rPr>
              <w:t>&lt;</w:t>
            </w:r>
            <w:r w:rsidR="00F6331B" w:rsidRPr="00851210">
              <w:rPr>
                <w:rFonts w:ascii="Arial" w:hAnsi="Arial" w:cs="Arial"/>
              </w:rPr>
              <w:t xml:space="preserve"> bsch &gt;:= {CH1,</w:t>
            </w:r>
            <w:r w:rsidR="00E566AB" w:rsidRPr="00851210">
              <w:rPr>
                <w:rFonts w:ascii="Arial" w:hAnsi="Arial" w:cs="Arial"/>
              </w:rPr>
              <w:t xml:space="preserve"> </w:t>
            </w:r>
            <w:r w:rsidR="00F6331B" w:rsidRPr="00851210">
              <w:rPr>
                <w:rFonts w:ascii="Arial" w:hAnsi="Arial" w:cs="Arial"/>
              </w:rPr>
              <w:t>CH2</w:t>
            </w:r>
            <w:r w:rsidRPr="00851210">
              <w:rPr>
                <w:rFonts w:ascii="Arial" w:hAnsi="Arial" w:cs="Arial"/>
              </w:rPr>
              <w:t>}</w:t>
            </w:r>
          </w:p>
          <w:p w:rsidR="00B659E8" w:rsidRPr="00851210" w:rsidRDefault="00B659E8" w:rsidP="00EF2E04">
            <w:pPr>
              <w:pStyle w:val="a9"/>
              <w:ind w:firstLineChars="800" w:firstLine="1680"/>
              <w:rPr>
                <w:rFonts w:ascii="Arial" w:hAnsi="Arial" w:cs="Arial"/>
              </w:rPr>
            </w:pPr>
            <w:r w:rsidRPr="00851210">
              <w:rPr>
                <w:rFonts w:ascii="Arial" w:hAnsi="Arial" w:cs="Arial"/>
              </w:rPr>
              <w:t xml:space="preserve">&lt; </w:t>
            </w:r>
            <w:r w:rsidR="00F6331B" w:rsidRPr="00851210">
              <w:rPr>
                <w:rFonts w:ascii="Arial" w:hAnsi="Arial" w:cs="Arial"/>
              </w:rPr>
              <w:t xml:space="preserve">frq_dev </w:t>
            </w:r>
            <w:r w:rsidRPr="00851210">
              <w:rPr>
                <w:rFonts w:ascii="Arial" w:hAnsi="Arial" w:cs="Arial"/>
              </w:rPr>
              <w:t>&gt;:={</w:t>
            </w:r>
            <w:r w:rsidR="000F7543" w:rsidRPr="00851210">
              <w:rPr>
                <w:rFonts w:ascii="Arial" w:hAnsi="Arial" w:cs="Arial"/>
              </w:rPr>
              <w:t xml:space="preserve"> Default unit is “</w:t>
            </w:r>
            <w:r w:rsidR="00F6331B" w:rsidRPr="00851210">
              <w:rPr>
                <w:rFonts w:ascii="Arial" w:hAnsi="Arial" w:cs="Arial"/>
              </w:rPr>
              <w:t>H</w:t>
            </w:r>
            <w:r w:rsidR="00D77B60" w:rsidRPr="00851210">
              <w:rPr>
                <w:rFonts w:ascii="Arial" w:hAnsi="Arial" w:cs="Arial"/>
              </w:rPr>
              <w:t>z</w:t>
            </w:r>
            <w:r w:rsidR="000F7543" w:rsidRPr="00851210">
              <w:rPr>
                <w:rFonts w:ascii="Arial" w:hAnsi="Arial" w:cs="Arial"/>
              </w:rPr>
              <w:t>”</w:t>
            </w:r>
            <w:r w:rsidRPr="00851210">
              <w:rPr>
                <w:rFonts w:ascii="Arial" w:hAnsi="Arial" w:cs="Arial"/>
              </w:rPr>
              <w:t>}</w:t>
            </w:r>
          </w:p>
          <w:p w:rsidR="00B659E8" w:rsidRPr="00851210" w:rsidRDefault="00B659E8" w:rsidP="00EF2E04">
            <w:pPr>
              <w:pStyle w:val="a9"/>
              <w:ind w:firstLineChars="800" w:firstLine="1680"/>
              <w:rPr>
                <w:rFonts w:ascii="Arial" w:hAnsi="Arial" w:cs="Arial"/>
              </w:rPr>
            </w:pPr>
            <w:r w:rsidRPr="00851210">
              <w:rPr>
                <w:rFonts w:ascii="Arial" w:hAnsi="Arial" w:cs="Arial"/>
              </w:rPr>
              <w:t xml:space="preserve">&lt; </w:t>
            </w:r>
            <w:r w:rsidR="00F6331B" w:rsidRPr="00851210">
              <w:rPr>
                <w:rFonts w:ascii="Arial" w:hAnsi="Arial" w:cs="Arial"/>
              </w:rPr>
              <w:t xml:space="preserve">pha_dev </w:t>
            </w:r>
            <w:r w:rsidRPr="00851210">
              <w:rPr>
                <w:rFonts w:ascii="Arial" w:hAnsi="Arial" w:cs="Arial"/>
              </w:rPr>
              <w:t>&gt;:={</w:t>
            </w:r>
            <w:r w:rsidR="000F7543" w:rsidRPr="00851210">
              <w:rPr>
                <w:rFonts w:ascii="Arial" w:hAnsi="Arial" w:cs="Arial"/>
              </w:rPr>
              <w:t xml:space="preserve"> Default unit is</w:t>
            </w:r>
            <w:r w:rsidR="00F6331B" w:rsidRPr="00851210">
              <w:rPr>
                <w:rFonts w:ascii="Arial" w:hAnsi="Arial" w:cs="Arial"/>
              </w:rPr>
              <w:t xml:space="preserve"> </w:t>
            </w:r>
            <w:r w:rsidR="000F7543" w:rsidRPr="00851210">
              <w:rPr>
                <w:rFonts w:ascii="Arial" w:hAnsi="Arial" w:cs="Arial"/>
              </w:rPr>
              <w:t>“</w:t>
            </w:r>
            <w:r w:rsidR="00F6331B" w:rsidRPr="00851210">
              <w:rPr>
                <w:rFonts w:ascii="Arial" w:hAnsi="Arial" w:cs="Arial"/>
              </w:rPr>
              <w:t>°</w:t>
            </w:r>
            <w:r w:rsidR="000F7543" w:rsidRPr="00851210">
              <w:rPr>
                <w:rFonts w:ascii="Arial" w:hAnsi="Arial" w:cs="Arial"/>
              </w:rPr>
              <w:t>”</w:t>
            </w:r>
            <w:r w:rsidRPr="00851210">
              <w:rPr>
                <w:rFonts w:ascii="Arial" w:hAnsi="Arial" w:cs="Arial"/>
              </w:rPr>
              <w:t>}</w:t>
            </w:r>
          </w:p>
          <w:p w:rsidR="00B659E8" w:rsidRPr="00851210" w:rsidRDefault="00B659E8" w:rsidP="00EF2E04">
            <w:pPr>
              <w:pStyle w:val="a9"/>
              <w:ind w:firstLineChars="800" w:firstLine="1680"/>
              <w:rPr>
                <w:rFonts w:ascii="Arial" w:hAnsi="Arial" w:cs="Arial"/>
              </w:rPr>
            </w:pPr>
          </w:p>
        </w:tc>
      </w:tr>
      <w:tr w:rsidR="00B659E8" w:rsidRPr="00851210" w:rsidTr="00EF2E04">
        <w:tc>
          <w:tcPr>
            <w:tcW w:w="2660" w:type="dxa"/>
          </w:tcPr>
          <w:p w:rsidR="00B659E8" w:rsidRPr="00851210" w:rsidRDefault="00B659E8" w:rsidP="00EF2E04">
            <w:pPr>
              <w:pStyle w:val="a9"/>
              <w:rPr>
                <w:rFonts w:ascii="Arial" w:hAnsi="Arial" w:cs="Arial"/>
              </w:rPr>
            </w:pPr>
            <w:r w:rsidRPr="00851210">
              <w:rPr>
                <w:rFonts w:ascii="Arial" w:hAnsi="Arial" w:cs="Arial"/>
              </w:rPr>
              <w:t>QUERY SYNTAX</w:t>
            </w:r>
          </w:p>
        </w:tc>
        <w:tc>
          <w:tcPr>
            <w:tcW w:w="6237" w:type="dxa"/>
          </w:tcPr>
          <w:p w:rsidR="00B659E8" w:rsidRPr="00851210" w:rsidRDefault="00203FA4" w:rsidP="00EF2E04">
            <w:pPr>
              <w:pStyle w:val="a9"/>
              <w:rPr>
                <w:rFonts w:ascii="Arial" w:hAnsi="Arial" w:cs="Arial"/>
              </w:rPr>
            </w:pPr>
            <w:r w:rsidRPr="00851210">
              <w:rPr>
                <w:rFonts w:ascii="Arial" w:hAnsi="Arial" w:cs="Arial"/>
              </w:rPr>
              <w:t>COUP</w:t>
            </w:r>
            <w:r w:rsidR="00901F7F" w:rsidRPr="00851210">
              <w:rPr>
                <w:rFonts w:ascii="Arial" w:hAnsi="Arial" w:cs="Arial"/>
              </w:rPr>
              <w:t xml:space="preserve"> (COUPling)</w:t>
            </w:r>
            <w:r w:rsidR="00B659E8" w:rsidRPr="00851210">
              <w:rPr>
                <w:rFonts w:ascii="Arial" w:hAnsi="Arial" w:cs="Arial"/>
              </w:rPr>
              <w:t>?</w:t>
            </w:r>
          </w:p>
          <w:p w:rsidR="00B659E8" w:rsidRPr="00851210" w:rsidRDefault="00B659E8" w:rsidP="00EF2E04">
            <w:pPr>
              <w:pStyle w:val="a9"/>
              <w:rPr>
                <w:rFonts w:ascii="Arial" w:hAnsi="Arial" w:cs="Arial"/>
              </w:rPr>
            </w:pPr>
          </w:p>
        </w:tc>
      </w:tr>
      <w:tr w:rsidR="00B659E8" w:rsidRPr="00851210" w:rsidTr="00EF2E04">
        <w:tc>
          <w:tcPr>
            <w:tcW w:w="2660" w:type="dxa"/>
          </w:tcPr>
          <w:p w:rsidR="00B659E8" w:rsidRPr="00851210" w:rsidRDefault="00B659E8" w:rsidP="00EF2E04">
            <w:pPr>
              <w:pStyle w:val="a9"/>
              <w:rPr>
                <w:rFonts w:ascii="Arial" w:hAnsi="Arial" w:cs="Arial"/>
              </w:rPr>
            </w:pPr>
            <w:r w:rsidRPr="00851210">
              <w:rPr>
                <w:rFonts w:ascii="Arial" w:hAnsi="Arial" w:cs="Arial"/>
              </w:rPr>
              <w:t>RESPONSE FORMAT</w:t>
            </w:r>
          </w:p>
        </w:tc>
        <w:tc>
          <w:tcPr>
            <w:tcW w:w="6237" w:type="dxa"/>
          </w:tcPr>
          <w:p w:rsidR="00B659E8" w:rsidRPr="00851210" w:rsidRDefault="00203FA4" w:rsidP="000B7A5D">
            <w:pPr>
              <w:pStyle w:val="a9"/>
              <w:rPr>
                <w:rFonts w:ascii="Arial" w:hAnsi="Arial" w:cs="Arial"/>
              </w:rPr>
            </w:pPr>
            <w:r w:rsidRPr="00851210">
              <w:rPr>
                <w:rFonts w:ascii="Arial" w:hAnsi="Arial" w:cs="Arial"/>
              </w:rPr>
              <w:t>COUP</w:t>
            </w:r>
            <w:r w:rsidR="00B659E8" w:rsidRPr="00851210">
              <w:rPr>
                <w:rFonts w:ascii="Arial" w:hAnsi="Arial" w:cs="Arial"/>
              </w:rPr>
              <w:t xml:space="preserve">  &lt; state &gt;,&lt;</w:t>
            </w:r>
            <w:r w:rsidRPr="00851210">
              <w:rPr>
                <w:rFonts w:ascii="Arial" w:hAnsi="Arial" w:cs="Arial"/>
              </w:rPr>
              <w:t xml:space="preserve"> bsch </w:t>
            </w:r>
            <w:r w:rsidR="00B659E8" w:rsidRPr="00851210">
              <w:rPr>
                <w:rFonts w:ascii="Arial" w:hAnsi="Arial" w:cs="Arial"/>
              </w:rPr>
              <w:t xml:space="preserve">&gt;,&lt; </w:t>
            </w:r>
            <w:r w:rsidRPr="00851210">
              <w:rPr>
                <w:rFonts w:ascii="Arial" w:hAnsi="Arial" w:cs="Arial"/>
              </w:rPr>
              <w:t xml:space="preserve">frq_dev </w:t>
            </w:r>
            <w:r w:rsidR="00B659E8" w:rsidRPr="00851210">
              <w:rPr>
                <w:rFonts w:ascii="Arial" w:hAnsi="Arial" w:cs="Arial"/>
              </w:rPr>
              <w:t>&gt;&lt;</w:t>
            </w:r>
            <w:r w:rsidRPr="00851210">
              <w:rPr>
                <w:rFonts w:ascii="Arial" w:hAnsi="Arial" w:cs="Arial"/>
              </w:rPr>
              <w:t xml:space="preserve"> pha_dev </w:t>
            </w:r>
            <w:r w:rsidR="00B659E8" w:rsidRPr="00851210">
              <w:rPr>
                <w:rFonts w:ascii="Arial" w:hAnsi="Arial" w:cs="Arial"/>
              </w:rPr>
              <w:t>&gt;</w:t>
            </w:r>
          </w:p>
        </w:tc>
      </w:tr>
    </w:tbl>
    <w:p w:rsidR="00452D96" w:rsidRPr="00851210" w:rsidRDefault="00452D96" w:rsidP="00452D96">
      <w:pPr>
        <w:pStyle w:val="a9"/>
        <w:rPr>
          <w:rFonts w:ascii="Arial" w:hAnsi="Arial" w:cs="Arial"/>
        </w:rPr>
      </w:pPr>
    </w:p>
    <w:p w:rsidR="00452D96" w:rsidRPr="00851210" w:rsidRDefault="00452D96" w:rsidP="00452D96">
      <w:pPr>
        <w:pStyle w:val="a9"/>
        <w:rPr>
          <w:rFonts w:ascii="Arial" w:hAnsi="Arial" w:cs="Arial"/>
        </w:rPr>
      </w:pPr>
      <w:r w:rsidRPr="00851210">
        <w:rPr>
          <w:rFonts w:ascii="Arial" w:hAnsi="Arial" w:cs="Arial"/>
        </w:rPr>
        <w:t>N</w:t>
      </w:r>
      <w:r w:rsidR="003F4BCB" w:rsidRPr="00851210">
        <w:rPr>
          <w:rFonts w:ascii="Arial" w:hAnsi="Arial" w:cs="Arial"/>
        </w:rPr>
        <w:t>ote</w:t>
      </w:r>
      <w:r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5"/>
        <w:gridCol w:w="1276"/>
        <w:gridCol w:w="1418"/>
        <w:gridCol w:w="1417"/>
        <w:gridCol w:w="1305"/>
      </w:tblGrid>
      <w:tr w:rsidR="00B10972" w:rsidRPr="00851210" w:rsidTr="005B1136">
        <w:trPr>
          <w:trHeight w:val="285"/>
        </w:trPr>
        <w:tc>
          <w:tcPr>
            <w:tcW w:w="2845" w:type="dxa"/>
            <w:shd w:val="clear" w:color="auto" w:fill="auto"/>
            <w:noWrap/>
            <w:vAlign w:val="center"/>
          </w:tcPr>
          <w:p w:rsidR="00B10972" w:rsidRPr="00851210" w:rsidRDefault="00B10972" w:rsidP="00711813">
            <w:pPr>
              <w:pStyle w:val="a9"/>
              <w:rPr>
                <w:rFonts w:ascii="Arial" w:hAnsi="Arial" w:cs="Arial"/>
              </w:rPr>
            </w:pPr>
            <w:r w:rsidRPr="00851210">
              <w:rPr>
                <w:rFonts w:ascii="Arial" w:hAnsi="Arial" w:cs="Arial"/>
              </w:rPr>
              <w:t>Parameter/command</w:t>
            </w:r>
          </w:p>
        </w:tc>
        <w:tc>
          <w:tcPr>
            <w:tcW w:w="1276" w:type="dxa"/>
            <w:vAlign w:val="center"/>
          </w:tcPr>
          <w:p w:rsidR="00B10972" w:rsidRPr="00851210" w:rsidRDefault="00B10972" w:rsidP="00711813">
            <w:pPr>
              <w:pStyle w:val="a9"/>
              <w:rPr>
                <w:rFonts w:ascii="Arial" w:hAnsi="Arial" w:cs="Arial"/>
              </w:rPr>
            </w:pPr>
            <w:r w:rsidRPr="00851210">
              <w:rPr>
                <w:rFonts w:ascii="Arial" w:hAnsi="Arial" w:cs="Arial"/>
              </w:rPr>
              <w:t>SDG800</w:t>
            </w:r>
          </w:p>
        </w:tc>
        <w:tc>
          <w:tcPr>
            <w:tcW w:w="1418" w:type="dxa"/>
            <w:vAlign w:val="center"/>
          </w:tcPr>
          <w:p w:rsidR="00B10972" w:rsidRPr="00851210" w:rsidRDefault="00B10972" w:rsidP="00711813">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B10972" w:rsidRPr="00851210" w:rsidRDefault="00B10972" w:rsidP="00711813">
            <w:pPr>
              <w:pStyle w:val="a9"/>
              <w:rPr>
                <w:rFonts w:ascii="Arial" w:hAnsi="Arial" w:cs="Arial"/>
              </w:rPr>
            </w:pPr>
            <w:r w:rsidRPr="00851210">
              <w:rPr>
                <w:rFonts w:ascii="Arial" w:hAnsi="Arial" w:cs="Arial"/>
              </w:rPr>
              <w:t>SDG2000X</w:t>
            </w:r>
          </w:p>
        </w:tc>
        <w:tc>
          <w:tcPr>
            <w:tcW w:w="1305" w:type="dxa"/>
            <w:shd w:val="clear" w:color="auto" w:fill="auto"/>
            <w:vAlign w:val="center"/>
          </w:tcPr>
          <w:p w:rsidR="00B10972" w:rsidRPr="00851210" w:rsidRDefault="00B10972" w:rsidP="00711813">
            <w:pPr>
              <w:pStyle w:val="a9"/>
              <w:rPr>
                <w:rFonts w:ascii="Arial" w:hAnsi="Arial" w:cs="Arial"/>
              </w:rPr>
            </w:pPr>
            <w:r w:rsidRPr="00851210">
              <w:rPr>
                <w:rFonts w:ascii="Arial" w:hAnsi="Arial" w:cs="Arial"/>
              </w:rPr>
              <w:t>SDG5000</w:t>
            </w:r>
          </w:p>
        </w:tc>
      </w:tr>
      <w:tr w:rsidR="00B10972" w:rsidRPr="00851210" w:rsidTr="005B1136">
        <w:trPr>
          <w:trHeight w:val="285"/>
        </w:trPr>
        <w:tc>
          <w:tcPr>
            <w:tcW w:w="2845" w:type="dxa"/>
            <w:shd w:val="clear" w:color="auto" w:fill="auto"/>
            <w:noWrap/>
            <w:vAlign w:val="center"/>
          </w:tcPr>
          <w:p w:rsidR="00B10972" w:rsidRPr="00851210" w:rsidRDefault="00B10972" w:rsidP="00796ADE">
            <w:pPr>
              <w:pStyle w:val="a9"/>
              <w:rPr>
                <w:rFonts w:ascii="Arial" w:hAnsi="Arial" w:cs="Arial"/>
              </w:rPr>
            </w:pPr>
            <w:r w:rsidRPr="00851210">
              <w:rPr>
                <w:rFonts w:ascii="Arial" w:hAnsi="Arial" w:cs="Arial"/>
              </w:rPr>
              <w:t>C</w:t>
            </w:r>
            <w:r w:rsidR="00F1491B" w:rsidRPr="00851210">
              <w:rPr>
                <w:rFonts w:ascii="Arial" w:hAnsi="Arial" w:cs="Arial"/>
              </w:rPr>
              <w:t>oupling</w:t>
            </w:r>
          </w:p>
        </w:tc>
        <w:tc>
          <w:tcPr>
            <w:tcW w:w="1276" w:type="dxa"/>
            <w:vAlign w:val="center"/>
          </w:tcPr>
          <w:p w:rsidR="00B10972" w:rsidRPr="00851210" w:rsidRDefault="00B10972" w:rsidP="00711813">
            <w:pPr>
              <w:pStyle w:val="a9"/>
              <w:rPr>
                <w:rFonts w:ascii="Arial" w:hAnsi="Arial" w:cs="Arial"/>
              </w:rPr>
            </w:pPr>
            <w:r w:rsidRPr="00851210">
              <w:rPr>
                <w:rFonts w:ascii="Arial" w:hAnsi="Arial" w:cs="Arial"/>
              </w:rPr>
              <w:t>no</w:t>
            </w:r>
          </w:p>
        </w:tc>
        <w:tc>
          <w:tcPr>
            <w:tcW w:w="1418" w:type="dxa"/>
            <w:vAlign w:val="center"/>
          </w:tcPr>
          <w:p w:rsidR="00B10972" w:rsidRPr="00851210" w:rsidRDefault="00B10972" w:rsidP="00711813">
            <w:pPr>
              <w:pStyle w:val="a9"/>
              <w:rPr>
                <w:rFonts w:ascii="Arial" w:hAnsi="Arial" w:cs="Arial"/>
              </w:rPr>
            </w:pPr>
            <w:r w:rsidRPr="00851210">
              <w:rPr>
                <w:rFonts w:ascii="Arial" w:hAnsi="Arial" w:cs="Arial"/>
              </w:rPr>
              <w:t>yes</w:t>
            </w:r>
          </w:p>
        </w:tc>
        <w:tc>
          <w:tcPr>
            <w:tcW w:w="1417" w:type="dxa"/>
            <w:shd w:val="clear" w:color="auto" w:fill="auto"/>
            <w:noWrap/>
            <w:vAlign w:val="center"/>
          </w:tcPr>
          <w:p w:rsidR="00B10972" w:rsidRPr="00851210" w:rsidRDefault="00B10972" w:rsidP="00711813">
            <w:pPr>
              <w:pStyle w:val="a9"/>
              <w:rPr>
                <w:rFonts w:ascii="Arial" w:hAnsi="Arial" w:cs="Arial"/>
              </w:rPr>
            </w:pPr>
            <w:r w:rsidRPr="00851210">
              <w:rPr>
                <w:rFonts w:ascii="Arial" w:hAnsi="Arial" w:cs="Arial"/>
              </w:rPr>
              <w:t>no</w:t>
            </w:r>
          </w:p>
        </w:tc>
        <w:tc>
          <w:tcPr>
            <w:tcW w:w="1305" w:type="dxa"/>
            <w:shd w:val="clear" w:color="auto" w:fill="auto"/>
            <w:vAlign w:val="center"/>
          </w:tcPr>
          <w:p w:rsidR="00B10972" w:rsidRPr="00851210" w:rsidRDefault="00E750EA" w:rsidP="00711813">
            <w:pPr>
              <w:pStyle w:val="a9"/>
              <w:rPr>
                <w:rFonts w:ascii="Arial" w:hAnsi="Arial" w:cs="Arial"/>
              </w:rPr>
            </w:pPr>
            <w:r w:rsidRPr="00851210">
              <w:rPr>
                <w:rFonts w:ascii="Arial" w:hAnsi="Arial" w:cs="Arial"/>
              </w:rPr>
              <w:t>no</w:t>
            </w:r>
          </w:p>
        </w:tc>
      </w:tr>
    </w:tbl>
    <w:p w:rsidR="00B659E8" w:rsidRPr="00851210" w:rsidRDefault="00B659E8" w:rsidP="00B659E8">
      <w:pPr>
        <w:rPr>
          <w:rFonts w:ascii="Arial" w:hAnsi="Arial" w:cs="Arial"/>
        </w:rPr>
      </w:pPr>
    </w:p>
    <w:p w:rsidR="00EB518B" w:rsidRPr="00851210" w:rsidRDefault="00EB518B" w:rsidP="00EB518B">
      <w:pPr>
        <w:pStyle w:val="21"/>
        <w:rPr>
          <w:rFonts w:cs="Arial"/>
        </w:rPr>
      </w:pPr>
      <w:bookmarkStart w:id="254" w:name="_Voltage_overload_Command"/>
      <w:bookmarkStart w:id="255" w:name="_Toc422919380"/>
      <w:bookmarkEnd w:id="254"/>
      <w:r w:rsidRPr="00851210">
        <w:rPr>
          <w:rFonts w:cs="Arial"/>
        </w:rPr>
        <w:t xml:space="preserve">Voltage </w:t>
      </w:r>
      <w:r w:rsidR="00EE7A3D" w:rsidRPr="00851210">
        <w:rPr>
          <w:rFonts w:cs="Arial"/>
        </w:rPr>
        <w:t>O</w:t>
      </w:r>
      <w:r w:rsidRPr="00851210">
        <w:rPr>
          <w:rFonts w:cs="Arial"/>
        </w:rPr>
        <w:t>verload Command</w:t>
      </w:r>
      <w:bookmarkEnd w:id="255"/>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2946A1" w:rsidRPr="00851210" w:rsidTr="00EF2E04">
        <w:tc>
          <w:tcPr>
            <w:tcW w:w="2660" w:type="dxa"/>
          </w:tcPr>
          <w:p w:rsidR="002946A1" w:rsidRPr="00851210" w:rsidRDefault="002946A1" w:rsidP="00EF2E04">
            <w:pPr>
              <w:pStyle w:val="a9"/>
              <w:rPr>
                <w:rFonts w:ascii="Arial" w:hAnsi="Arial" w:cs="Arial"/>
                <w:b/>
              </w:rPr>
            </w:pPr>
            <w:r w:rsidRPr="00851210">
              <w:rPr>
                <w:rFonts w:ascii="Arial" w:hAnsi="Arial" w:cs="Arial"/>
                <w:b/>
              </w:rPr>
              <w:t>DESCRIPTION</w:t>
            </w:r>
          </w:p>
        </w:tc>
        <w:tc>
          <w:tcPr>
            <w:tcW w:w="6237" w:type="dxa"/>
          </w:tcPr>
          <w:p w:rsidR="002946A1" w:rsidRPr="00851210" w:rsidRDefault="002946A1" w:rsidP="00EF2E04">
            <w:pPr>
              <w:pStyle w:val="a9"/>
              <w:rPr>
                <w:rFonts w:ascii="Arial" w:hAnsi="Arial" w:cs="Arial"/>
              </w:rPr>
            </w:pPr>
            <w:r w:rsidRPr="00851210">
              <w:rPr>
                <w:rFonts w:ascii="Arial" w:hAnsi="Arial" w:cs="Arial"/>
              </w:rPr>
              <w:t>Set</w:t>
            </w:r>
            <w:r w:rsidR="00CF53F4" w:rsidRPr="00851210">
              <w:rPr>
                <w:rFonts w:ascii="Arial" w:hAnsi="Arial" w:cs="Arial"/>
              </w:rPr>
              <w:t>s</w:t>
            </w:r>
            <w:r w:rsidRPr="00851210">
              <w:rPr>
                <w:rFonts w:ascii="Arial" w:hAnsi="Arial" w:cs="Arial"/>
              </w:rPr>
              <w:t xml:space="preserve"> or get</w:t>
            </w:r>
            <w:r w:rsidR="00CF53F4" w:rsidRPr="00851210">
              <w:rPr>
                <w:rFonts w:ascii="Arial" w:hAnsi="Arial" w:cs="Arial"/>
              </w:rPr>
              <w:t>s</w:t>
            </w:r>
            <w:r w:rsidRPr="00851210">
              <w:rPr>
                <w:rFonts w:ascii="Arial" w:hAnsi="Arial" w:cs="Arial"/>
              </w:rPr>
              <w:t xml:space="preserve"> </w:t>
            </w:r>
            <w:r w:rsidR="00FA7827" w:rsidRPr="00851210">
              <w:rPr>
                <w:rFonts w:ascii="Arial" w:hAnsi="Arial" w:cs="Arial"/>
              </w:rPr>
              <w:t xml:space="preserve">state of </w:t>
            </w:r>
            <w:r w:rsidR="00891268" w:rsidRPr="00851210">
              <w:rPr>
                <w:rFonts w:ascii="Arial" w:hAnsi="Arial" w:cs="Arial"/>
              </w:rPr>
              <w:t>over-voltage protection.</w:t>
            </w:r>
          </w:p>
          <w:p w:rsidR="002946A1" w:rsidRPr="00851210" w:rsidRDefault="002946A1" w:rsidP="00EF2E04">
            <w:pPr>
              <w:pStyle w:val="a9"/>
              <w:rPr>
                <w:rFonts w:ascii="Arial" w:hAnsi="Arial" w:cs="Arial"/>
              </w:rPr>
            </w:pPr>
          </w:p>
        </w:tc>
      </w:tr>
      <w:tr w:rsidR="002946A1" w:rsidRPr="00851210" w:rsidTr="00EF2E04">
        <w:tc>
          <w:tcPr>
            <w:tcW w:w="2660" w:type="dxa"/>
          </w:tcPr>
          <w:p w:rsidR="002946A1" w:rsidRPr="00851210" w:rsidRDefault="002946A1" w:rsidP="00EF2E04">
            <w:pPr>
              <w:pStyle w:val="a9"/>
              <w:rPr>
                <w:rFonts w:ascii="Arial" w:hAnsi="Arial" w:cs="Arial"/>
              </w:rPr>
            </w:pPr>
            <w:r w:rsidRPr="00851210">
              <w:rPr>
                <w:rFonts w:ascii="Arial" w:hAnsi="Arial" w:cs="Arial"/>
              </w:rPr>
              <w:t xml:space="preserve">COMMAND SYNTAX  </w:t>
            </w:r>
          </w:p>
        </w:tc>
        <w:tc>
          <w:tcPr>
            <w:tcW w:w="6237" w:type="dxa"/>
          </w:tcPr>
          <w:p w:rsidR="002946A1" w:rsidRPr="00851210" w:rsidRDefault="00BD42E7" w:rsidP="00EF2E04">
            <w:pPr>
              <w:pStyle w:val="a9"/>
              <w:rPr>
                <w:rFonts w:ascii="Arial" w:hAnsi="Arial" w:cs="Arial"/>
              </w:rPr>
            </w:pPr>
            <w:hyperlink w:anchor="_Voltage_overload_Command" w:history="1">
              <w:r w:rsidR="002946A1" w:rsidRPr="00851210">
                <w:rPr>
                  <w:rFonts w:ascii="Arial" w:hAnsi="Arial" w:cs="Arial"/>
                </w:rPr>
                <w:t>VOLTPRT</w:t>
              </w:r>
            </w:hyperlink>
            <w:r w:rsidR="002946A1" w:rsidRPr="00851210">
              <w:rPr>
                <w:rFonts w:ascii="Arial" w:hAnsi="Arial" w:cs="Arial"/>
              </w:rPr>
              <w:t>&lt;parameter&gt;</w:t>
            </w:r>
          </w:p>
          <w:p w:rsidR="002946A1" w:rsidRPr="00851210" w:rsidRDefault="002946A1" w:rsidP="00EF2E04">
            <w:pPr>
              <w:pStyle w:val="a9"/>
              <w:rPr>
                <w:rFonts w:ascii="Arial" w:hAnsi="Arial" w:cs="Arial"/>
              </w:rPr>
            </w:pPr>
            <w:r w:rsidRPr="00851210">
              <w:rPr>
                <w:rFonts w:ascii="Arial" w:hAnsi="Arial" w:cs="Arial"/>
              </w:rPr>
              <w:t>&lt;parameter&gt;:= {ON,</w:t>
            </w:r>
            <w:r w:rsidR="002D07B8" w:rsidRPr="00851210">
              <w:rPr>
                <w:rFonts w:ascii="Arial" w:hAnsi="Arial" w:cs="Arial"/>
              </w:rPr>
              <w:t xml:space="preserve"> </w:t>
            </w:r>
            <w:r w:rsidRPr="00851210">
              <w:rPr>
                <w:rFonts w:ascii="Arial" w:hAnsi="Arial" w:cs="Arial"/>
              </w:rPr>
              <w:t>OFF}</w:t>
            </w:r>
          </w:p>
          <w:p w:rsidR="002946A1" w:rsidRPr="00851210" w:rsidRDefault="002946A1" w:rsidP="00EF2E04">
            <w:pPr>
              <w:pStyle w:val="a9"/>
              <w:rPr>
                <w:rFonts w:ascii="Arial" w:hAnsi="Arial" w:cs="Arial"/>
              </w:rPr>
            </w:pPr>
          </w:p>
        </w:tc>
      </w:tr>
      <w:tr w:rsidR="002946A1" w:rsidRPr="00851210" w:rsidTr="00EF2E04">
        <w:tc>
          <w:tcPr>
            <w:tcW w:w="2660" w:type="dxa"/>
          </w:tcPr>
          <w:p w:rsidR="002946A1" w:rsidRPr="00851210" w:rsidRDefault="002946A1" w:rsidP="00EF2E04">
            <w:pPr>
              <w:pStyle w:val="a9"/>
              <w:rPr>
                <w:rFonts w:ascii="Arial" w:hAnsi="Arial" w:cs="Arial"/>
              </w:rPr>
            </w:pPr>
            <w:r w:rsidRPr="00851210">
              <w:rPr>
                <w:rFonts w:ascii="Arial" w:hAnsi="Arial" w:cs="Arial"/>
              </w:rPr>
              <w:lastRenderedPageBreak/>
              <w:t>QUERY SYNTAX</w:t>
            </w:r>
          </w:p>
        </w:tc>
        <w:tc>
          <w:tcPr>
            <w:tcW w:w="6237" w:type="dxa"/>
          </w:tcPr>
          <w:p w:rsidR="002946A1" w:rsidRPr="00851210" w:rsidRDefault="00BD42E7" w:rsidP="00EF2E04">
            <w:pPr>
              <w:pStyle w:val="a9"/>
              <w:rPr>
                <w:rFonts w:ascii="Arial" w:hAnsi="Arial" w:cs="Arial"/>
              </w:rPr>
            </w:pPr>
            <w:hyperlink w:anchor="_Voltage_overload_Command" w:history="1">
              <w:r w:rsidR="002946A1" w:rsidRPr="00851210">
                <w:rPr>
                  <w:rFonts w:ascii="Arial" w:hAnsi="Arial" w:cs="Arial"/>
                </w:rPr>
                <w:t>VOLTPRT</w:t>
              </w:r>
            </w:hyperlink>
            <w:r w:rsidR="002946A1" w:rsidRPr="00851210">
              <w:rPr>
                <w:rFonts w:ascii="Arial" w:hAnsi="Arial" w:cs="Arial"/>
              </w:rPr>
              <w:t>?</w:t>
            </w:r>
          </w:p>
          <w:p w:rsidR="002946A1" w:rsidRPr="00851210" w:rsidRDefault="002946A1" w:rsidP="00EF2E04">
            <w:pPr>
              <w:pStyle w:val="a9"/>
              <w:rPr>
                <w:rFonts w:ascii="Arial" w:hAnsi="Arial" w:cs="Arial"/>
              </w:rPr>
            </w:pPr>
          </w:p>
        </w:tc>
      </w:tr>
      <w:tr w:rsidR="002946A1" w:rsidRPr="00851210" w:rsidTr="00EF2E04">
        <w:tc>
          <w:tcPr>
            <w:tcW w:w="2660" w:type="dxa"/>
          </w:tcPr>
          <w:p w:rsidR="002946A1" w:rsidRPr="00851210" w:rsidRDefault="002946A1" w:rsidP="00EF2E04">
            <w:pPr>
              <w:pStyle w:val="a9"/>
              <w:rPr>
                <w:rFonts w:ascii="Arial" w:hAnsi="Arial" w:cs="Arial"/>
              </w:rPr>
            </w:pPr>
            <w:r w:rsidRPr="00851210">
              <w:rPr>
                <w:rFonts w:ascii="Arial" w:hAnsi="Arial" w:cs="Arial"/>
              </w:rPr>
              <w:t>RESPONSE FORMAT</w:t>
            </w:r>
          </w:p>
        </w:tc>
        <w:tc>
          <w:tcPr>
            <w:tcW w:w="6237" w:type="dxa"/>
          </w:tcPr>
          <w:p w:rsidR="002946A1" w:rsidRPr="00851210" w:rsidRDefault="00BD42E7" w:rsidP="00EF2E04">
            <w:pPr>
              <w:pStyle w:val="a9"/>
              <w:rPr>
                <w:rFonts w:ascii="Arial" w:hAnsi="Arial" w:cs="Arial"/>
              </w:rPr>
            </w:pPr>
            <w:hyperlink w:anchor="_Voltage_overload_Command" w:history="1">
              <w:r w:rsidR="002946A1" w:rsidRPr="00851210">
                <w:rPr>
                  <w:rFonts w:ascii="Arial" w:hAnsi="Arial" w:cs="Arial"/>
                </w:rPr>
                <w:t>VOLTPRT</w:t>
              </w:r>
            </w:hyperlink>
            <w:r w:rsidR="002946A1" w:rsidRPr="00851210">
              <w:rPr>
                <w:rFonts w:ascii="Arial" w:hAnsi="Arial" w:cs="Arial"/>
              </w:rPr>
              <w:t>&lt;parameter&gt;</w:t>
            </w:r>
          </w:p>
        </w:tc>
      </w:tr>
    </w:tbl>
    <w:p w:rsidR="002946A1" w:rsidRPr="00851210" w:rsidRDefault="002946A1" w:rsidP="002946A1">
      <w:pPr>
        <w:rPr>
          <w:rFonts w:ascii="Arial" w:hAnsi="Arial" w:cs="Arial"/>
          <w:szCs w:val="21"/>
        </w:rPr>
      </w:pPr>
    </w:p>
    <w:p w:rsidR="00B87A13" w:rsidRPr="00851210" w:rsidRDefault="00B87A13" w:rsidP="00B87A13">
      <w:pPr>
        <w:pStyle w:val="a9"/>
        <w:rPr>
          <w:rFonts w:ascii="Arial" w:hAnsi="Arial" w:cs="Arial"/>
        </w:rPr>
      </w:pPr>
      <w:r w:rsidRPr="00851210">
        <w:rPr>
          <w:rFonts w:ascii="Arial" w:hAnsi="Arial" w:cs="Arial"/>
        </w:rPr>
        <w:t>Note:</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5"/>
        <w:gridCol w:w="1276"/>
        <w:gridCol w:w="1418"/>
        <w:gridCol w:w="1417"/>
        <w:gridCol w:w="1305"/>
      </w:tblGrid>
      <w:tr w:rsidR="00B10972" w:rsidRPr="00851210" w:rsidTr="007A2B7B">
        <w:trPr>
          <w:trHeight w:val="285"/>
        </w:trPr>
        <w:tc>
          <w:tcPr>
            <w:tcW w:w="2845" w:type="dxa"/>
            <w:shd w:val="clear" w:color="auto" w:fill="auto"/>
            <w:noWrap/>
            <w:vAlign w:val="center"/>
          </w:tcPr>
          <w:p w:rsidR="00B10972" w:rsidRPr="00851210" w:rsidRDefault="00B10972" w:rsidP="00711813">
            <w:pPr>
              <w:pStyle w:val="a9"/>
              <w:rPr>
                <w:rFonts w:ascii="Arial" w:hAnsi="Arial" w:cs="Arial"/>
              </w:rPr>
            </w:pPr>
            <w:r w:rsidRPr="00851210">
              <w:rPr>
                <w:rFonts w:ascii="Arial" w:hAnsi="Arial" w:cs="Arial"/>
              </w:rPr>
              <w:t>Parameter/command</w:t>
            </w:r>
          </w:p>
        </w:tc>
        <w:tc>
          <w:tcPr>
            <w:tcW w:w="1276" w:type="dxa"/>
            <w:vAlign w:val="center"/>
          </w:tcPr>
          <w:p w:rsidR="00B10972" w:rsidRPr="00851210" w:rsidRDefault="00B10972" w:rsidP="00711813">
            <w:pPr>
              <w:pStyle w:val="a9"/>
              <w:rPr>
                <w:rFonts w:ascii="Arial" w:hAnsi="Arial" w:cs="Arial"/>
              </w:rPr>
            </w:pPr>
            <w:r w:rsidRPr="00851210">
              <w:rPr>
                <w:rFonts w:ascii="Arial" w:hAnsi="Arial" w:cs="Arial"/>
              </w:rPr>
              <w:t>SDG800</w:t>
            </w:r>
          </w:p>
        </w:tc>
        <w:tc>
          <w:tcPr>
            <w:tcW w:w="1418" w:type="dxa"/>
            <w:vAlign w:val="center"/>
          </w:tcPr>
          <w:p w:rsidR="00B10972" w:rsidRPr="00851210" w:rsidRDefault="00B10972" w:rsidP="00711813">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B10972" w:rsidRPr="00851210" w:rsidRDefault="00B10972" w:rsidP="00711813">
            <w:pPr>
              <w:pStyle w:val="a9"/>
              <w:rPr>
                <w:rFonts w:ascii="Arial" w:hAnsi="Arial" w:cs="Arial"/>
              </w:rPr>
            </w:pPr>
            <w:r w:rsidRPr="00851210">
              <w:rPr>
                <w:rFonts w:ascii="Arial" w:hAnsi="Arial" w:cs="Arial"/>
              </w:rPr>
              <w:t>SDG2000X</w:t>
            </w:r>
          </w:p>
        </w:tc>
        <w:tc>
          <w:tcPr>
            <w:tcW w:w="1305" w:type="dxa"/>
            <w:shd w:val="clear" w:color="auto" w:fill="auto"/>
            <w:vAlign w:val="center"/>
          </w:tcPr>
          <w:p w:rsidR="00B10972" w:rsidRPr="00851210" w:rsidRDefault="00B10972" w:rsidP="00711813">
            <w:pPr>
              <w:pStyle w:val="a9"/>
              <w:rPr>
                <w:rFonts w:ascii="Arial" w:hAnsi="Arial" w:cs="Arial"/>
              </w:rPr>
            </w:pPr>
            <w:r w:rsidRPr="00851210">
              <w:rPr>
                <w:rFonts w:ascii="Arial" w:hAnsi="Arial" w:cs="Arial"/>
              </w:rPr>
              <w:t>SDG5000</w:t>
            </w:r>
          </w:p>
        </w:tc>
      </w:tr>
      <w:tr w:rsidR="00B10972" w:rsidRPr="00851210" w:rsidTr="007A2B7B">
        <w:trPr>
          <w:trHeight w:val="285"/>
        </w:trPr>
        <w:tc>
          <w:tcPr>
            <w:tcW w:w="2845" w:type="dxa"/>
            <w:shd w:val="clear" w:color="auto" w:fill="auto"/>
            <w:noWrap/>
            <w:vAlign w:val="center"/>
          </w:tcPr>
          <w:p w:rsidR="00B10972" w:rsidRPr="00851210" w:rsidRDefault="00BD42E7" w:rsidP="00711813">
            <w:pPr>
              <w:pStyle w:val="a9"/>
              <w:rPr>
                <w:rFonts w:ascii="Arial" w:hAnsi="Arial" w:cs="Arial"/>
              </w:rPr>
            </w:pPr>
            <w:hyperlink w:anchor="_Voltage_overload_Command" w:history="1">
              <w:r w:rsidR="00E43335" w:rsidRPr="00851210">
                <w:rPr>
                  <w:rFonts w:ascii="Arial" w:hAnsi="Arial" w:cs="Arial"/>
                </w:rPr>
                <w:t>VOLTPRT</w:t>
              </w:r>
            </w:hyperlink>
            <w:r w:rsidR="00E43335" w:rsidRPr="00851210">
              <w:rPr>
                <w:rFonts w:ascii="Arial" w:hAnsi="Arial" w:cs="Arial"/>
              </w:rPr>
              <w:t>/</w:t>
            </w:r>
            <w:r w:rsidR="00B10972" w:rsidRPr="00851210">
              <w:rPr>
                <w:rFonts w:ascii="Arial" w:hAnsi="Arial" w:cs="Arial"/>
              </w:rPr>
              <w:t xml:space="preserve"> command</w:t>
            </w:r>
          </w:p>
        </w:tc>
        <w:tc>
          <w:tcPr>
            <w:tcW w:w="1276" w:type="dxa"/>
            <w:vAlign w:val="center"/>
          </w:tcPr>
          <w:p w:rsidR="00B10972" w:rsidRPr="00851210" w:rsidRDefault="00B10972" w:rsidP="00711813">
            <w:pPr>
              <w:pStyle w:val="a9"/>
              <w:rPr>
                <w:rFonts w:ascii="Arial" w:hAnsi="Arial" w:cs="Arial"/>
              </w:rPr>
            </w:pPr>
            <w:r w:rsidRPr="00851210">
              <w:rPr>
                <w:rFonts w:ascii="Arial" w:hAnsi="Arial" w:cs="Arial"/>
              </w:rPr>
              <w:t>no</w:t>
            </w:r>
          </w:p>
        </w:tc>
        <w:tc>
          <w:tcPr>
            <w:tcW w:w="1418" w:type="dxa"/>
            <w:vAlign w:val="center"/>
          </w:tcPr>
          <w:p w:rsidR="00B10972" w:rsidRPr="00851210" w:rsidRDefault="00B10972" w:rsidP="00711813">
            <w:pPr>
              <w:pStyle w:val="a9"/>
              <w:rPr>
                <w:rFonts w:ascii="Arial" w:hAnsi="Arial" w:cs="Arial"/>
              </w:rPr>
            </w:pPr>
            <w:r w:rsidRPr="00851210">
              <w:rPr>
                <w:rFonts w:ascii="Arial" w:hAnsi="Arial" w:cs="Arial"/>
              </w:rPr>
              <w:t>yes</w:t>
            </w:r>
          </w:p>
        </w:tc>
        <w:tc>
          <w:tcPr>
            <w:tcW w:w="1417" w:type="dxa"/>
            <w:shd w:val="clear" w:color="auto" w:fill="auto"/>
            <w:noWrap/>
            <w:vAlign w:val="center"/>
          </w:tcPr>
          <w:p w:rsidR="00B10972" w:rsidRPr="00851210" w:rsidRDefault="00B10972" w:rsidP="00711813">
            <w:pPr>
              <w:pStyle w:val="a9"/>
              <w:rPr>
                <w:rFonts w:ascii="Arial" w:hAnsi="Arial" w:cs="Arial"/>
              </w:rPr>
            </w:pPr>
            <w:r w:rsidRPr="00851210">
              <w:rPr>
                <w:rFonts w:ascii="Arial" w:hAnsi="Arial" w:cs="Arial"/>
              </w:rPr>
              <w:t>yes</w:t>
            </w:r>
          </w:p>
        </w:tc>
        <w:tc>
          <w:tcPr>
            <w:tcW w:w="1305" w:type="dxa"/>
            <w:shd w:val="clear" w:color="auto" w:fill="auto"/>
            <w:vAlign w:val="center"/>
          </w:tcPr>
          <w:p w:rsidR="00B10972" w:rsidRPr="00851210" w:rsidRDefault="00B10972" w:rsidP="00711813">
            <w:pPr>
              <w:pStyle w:val="a9"/>
              <w:rPr>
                <w:rFonts w:ascii="Arial" w:hAnsi="Arial" w:cs="Arial"/>
              </w:rPr>
            </w:pPr>
            <w:r w:rsidRPr="00851210">
              <w:rPr>
                <w:rFonts w:ascii="Arial" w:hAnsi="Arial" w:cs="Arial"/>
              </w:rPr>
              <w:t>no</w:t>
            </w:r>
          </w:p>
        </w:tc>
      </w:tr>
    </w:tbl>
    <w:p w:rsidR="00B87A13" w:rsidRPr="00851210" w:rsidRDefault="00B87A13" w:rsidP="002946A1">
      <w:pPr>
        <w:rPr>
          <w:rFonts w:ascii="Arial" w:hAnsi="Arial" w:cs="Arial"/>
        </w:rPr>
      </w:pPr>
      <w:bookmarkStart w:id="256" w:name="_AMPDBM_Command"/>
      <w:bookmarkEnd w:id="256"/>
    </w:p>
    <w:p w:rsidR="00AD432B" w:rsidRPr="00851210" w:rsidRDefault="003B3F52" w:rsidP="00AD432B">
      <w:pPr>
        <w:pStyle w:val="21"/>
        <w:rPr>
          <w:rFonts w:cs="Arial"/>
        </w:rPr>
      </w:pPr>
      <w:bookmarkStart w:id="257" w:name="_Store_list_command"/>
      <w:bookmarkStart w:id="258" w:name="_Toc353526563"/>
      <w:bookmarkStart w:id="259" w:name="_Toc354040536"/>
      <w:bookmarkStart w:id="260" w:name="_Toc422919381"/>
      <w:bookmarkEnd w:id="257"/>
      <w:r w:rsidRPr="00851210">
        <w:rPr>
          <w:rFonts w:cs="Arial"/>
        </w:rPr>
        <w:t>Store list command</w:t>
      </w:r>
      <w:bookmarkEnd w:id="258"/>
      <w:bookmarkEnd w:id="259"/>
      <w:bookmarkEnd w:id="260"/>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512D1B" w:rsidRPr="00851210" w:rsidTr="00BF50B6">
        <w:tc>
          <w:tcPr>
            <w:tcW w:w="2660" w:type="dxa"/>
          </w:tcPr>
          <w:p w:rsidR="00512D1B" w:rsidRPr="00851210" w:rsidRDefault="00512D1B" w:rsidP="007E62F2">
            <w:pPr>
              <w:pStyle w:val="a9"/>
              <w:rPr>
                <w:rFonts w:ascii="Arial" w:hAnsi="Arial" w:cs="Arial"/>
                <w:b/>
              </w:rPr>
            </w:pPr>
            <w:r w:rsidRPr="00851210">
              <w:rPr>
                <w:rFonts w:ascii="Arial" w:hAnsi="Arial" w:cs="Arial"/>
                <w:b/>
              </w:rPr>
              <w:t>DESCRIPTION</w:t>
            </w:r>
          </w:p>
        </w:tc>
        <w:tc>
          <w:tcPr>
            <w:tcW w:w="6237" w:type="dxa"/>
          </w:tcPr>
          <w:p w:rsidR="00512D1B" w:rsidRPr="00851210" w:rsidDel="00C6500E" w:rsidRDefault="00512D1B" w:rsidP="00512D1B">
            <w:pPr>
              <w:pStyle w:val="a9"/>
              <w:rPr>
                <w:del w:id="261" w:author="RD-TE-袁蓉" w:date="2015-07-20T14:45:00Z"/>
                <w:rFonts w:ascii="Arial" w:hAnsi="Arial" w:cs="Arial"/>
              </w:rPr>
            </w:pPr>
            <w:r w:rsidRPr="00851210">
              <w:rPr>
                <w:rFonts w:ascii="Arial" w:hAnsi="Arial" w:cs="Arial"/>
              </w:rPr>
              <w:t>This command</w:t>
            </w:r>
            <w:r w:rsidR="00BB7E46" w:rsidRPr="00851210">
              <w:rPr>
                <w:rFonts w:ascii="Arial" w:hAnsi="Arial" w:cs="Arial"/>
              </w:rPr>
              <w:t xml:space="preserve"> is</w:t>
            </w:r>
            <w:r w:rsidRPr="00851210">
              <w:rPr>
                <w:rFonts w:ascii="Arial" w:hAnsi="Arial" w:cs="Arial"/>
              </w:rPr>
              <w:t xml:space="preserve"> used to read the </w:t>
            </w:r>
            <w:r w:rsidR="008207BE" w:rsidRPr="00851210">
              <w:rPr>
                <w:rFonts w:ascii="Arial" w:hAnsi="Arial" w:cs="Arial"/>
              </w:rPr>
              <w:t xml:space="preserve">stored </w:t>
            </w:r>
            <w:r w:rsidRPr="00851210">
              <w:rPr>
                <w:rFonts w:ascii="Arial" w:hAnsi="Arial" w:cs="Arial"/>
              </w:rPr>
              <w:t>wave data name</w:t>
            </w:r>
            <w:r w:rsidR="00281899" w:rsidRPr="00851210">
              <w:rPr>
                <w:rFonts w:ascii="Arial" w:hAnsi="Arial" w:cs="Arial"/>
              </w:rPr>
              <w:t>s</w:t>
            </w:r>
            <w:del w:id="262" w:author="RD-TE-袁蓉" w:date="2015-07-20T14:45:00Z">
              <w:r w:rsidRPr="00851210" w:rsidDel="00C6500E">
                <w:rPr>
                  <w:rFonts w:ascii="Arial" w:hAnsi="Arial" w:cs="Arial"/>
                </w:rPr>
                <w:delText xml:space="preserve"> i</w:delText>
              </w:r>
            </w:del>
            <w:ins w:id="263" w:author="RD-TE-袁蓉" w:date="2015-07-20T14:45:00Z">
              <w:r w:rsidR="00C6500E" w:rsidRPr="00851210">
                <w:rPr>
                  <w:rFonts w:ascii="Arial" w:hAnsi="Arial" w:cs="Arial"/>
                </w:rPr>
                <w:t>. I</w:t>
              </w:r>
            </w:ins>
            <w:r w:rsidRPr="00851210">
              <w:rPr>
                <w:rFonts w:ascii="Arial" w:hAnsi="Arial" w:cs="Arial"/>
              </w:rPr>
              <w:t xml:space="preserve">f the </w:t>
            </w:r>
          </w:p>
          <w:p w:rsidR="00512D1B" w:rsidRPr="00851210" w:rsidRDefault="00512D1B" w:rsidP="00512D1B">
            <w:pPr>
              <w:pStyle w:val="a9"/>
              <w:rPr>
                <w:rFonts w:ascii="Arial" w:hAnsi="Arial" w:cs="Arial"/>
              </w:rPr>
            </w:pPr>
            <w:r w:rsidRPr="00851210">
              <w:rPr>
                <w:rFonts w:ascii="Arial" w:hAnsi="Arial" w:cs="Arial"/>
              </w:rPr>
              <w:t xml:space="preserve">store unit is </w:t>
            </w:r>
            <w:r w:rsidR="00B74D76" w:rsidRPr="00851210">
              <w:rPr>
                <w:rFonts w:ascii="Arial" w:hAnsi="Arial" w:cs="Arial"/>
              </w:rPr>
              <w:t>empty</w:t>
            </w:r>
            <w:del w:id="264" w:author="RD-TE-袁蓉" w:date="2015-07-20T14:45:00Z">
              <w:r w:rsidR="00B74D76" w:rsidRPr="00851210" w:rsidDel="00C6500E">
                <w:rPr>
                  <w:rFonts w:ascii="Arial" w:hAnsi="Arial" w:cs="Arial"/>
                </w:rPr>
                <w:delText>;</w:delText>
              </w:r>
              <w:r w:rsidRPr="00851210" w:rsidDel="00C6500E">
                <w:rPr>
                  <w:rFonts w:ascii="Arial" w:hAnsi="Arial" w:cs="Arial"/>
                </w:rPr>
                <w:delText xml:space="preserve"> </w:delText>
              </w:r>
            </w:del>
            <w:ins w:id="265" w:author="RD-TE-袁蓉" w:date="2015-07-20T14:45:00Z">
              <w:r w:rsidR="00C6500E" w:rsidRPr="00851210">
                <w:rPr>
                  <w:rFonts w:ascii="Arial" w:hAnsi="Arial" w:cs="Arial"/>
                </w:rPr>
                <w:t xml:space="preserve">, </w:t>
              </w:r>
            </w:ins>
            <w:r w:rsidRPr="00851210">
              <w:rPr>
                <w:rFonts w:ascii="Arial" w:hAnsi="Arial" w:cs="Arial"/>
              </w:rPr>
              <w:t>the command will return “EMPTY” string.</w:t>
            </w:r>
          </w:p>
          <w:p w:rsidR="00512D1B" w:rsidRPr="00851210" w:rsidRDefault="00512D1B" w:rsidP="00512D1B">
            <w:pPr>
              <w:pStyle w:val="a9"/>
              <w:rPr>
                <w:rFonts w:ascii="Arial" w:hAnsi="Arial" w:cs="Arial"/>
              </w:rPr>
            </w:pPr>
          </w:p>
          <w:p w:rsidR="00512D1B" w:rsidRPr="00851210" w:rsidRDefault="00512D1B" w:rsidP="00512D1B">
            <w:pPr>
              <w:pStyle w:val="a9"/>
              <w:rPr>
                <w:ins w:id="266" w:author="Jason.Xia" w:date="2014-11-07T11:28:00Z"/>
                <w:rFonts w:ascii="Arial" w:hAnsi="Arial" w:cs="Arial"/>
              </w:rPr>
            </w:pPr>
            <w:r w:rsidRPr="00851210">
              <w:rPr>
                <w:rFonts w:ascii="Arial" w:hAnsi="Arial" w:cs="Arial"/>
              </w:rPr>
              <w:t xml:space="preserve">Note: M50~ M59 is user defined memory. The name </w:t>
            </w:r>
            <w:r w:rsidR="00D45021" w:rsidRPr="00851210">
              <w:rPr>
                <w:rFonts w:ascii="Arial" w:hAnsi="Arial" w:cs="Arial"/>
              </w:rPr>
              <w:t xml:space="preserve">will return what you defined. </w:t>
            </w:r>
            <w:r w:rsidR="00A143D6" w:rsidRPr="00851210">
              <w:rPr>
                <w:rFonts w:ascii="Arial" w:hAnsi="Arial" w:cs="Arial"/>
              </w:rPr>
              <w:t xml:space="preserve">If </w:t>
            </w:r>
            <w:r w:rsidRPr="00851210">
              <w:rPr>
                <w:rFonts w:ascii="Arial" w:hAnsi="Arial" w:cs="Arial"/>
              </w:rPr>
              <w:t xml:space="preserve">you </w:t>
            </w:r>
            <w:r w:rsidR="00BB7E46" w:rsidRPr="00851210">
              <w:rPr>
                <w:rFonts w:ascii="Arial" w:hAnsi="Arial" w:cs="Arial"/>
              </w:rPr>
              <w:t xml:space="preserve">do </w:t>
            </w:r>
            <w:r w:rsidRPr="00851210">
              <w:rPr>
                <w:rFonts w:ascii="Arial" w:hAnsi="Arial" w:cs="Arial"/>
              </w:rPr>
              <w:t>not define</w:t>
            </w:r>
            <w:r w:rsidR="00BB7E46" w:rsidRPr="00851210">
              <w:rPr>
                <w:rFonts w:ascii="Arial" w:hAnsi="Arial" w:cs="Arial"/>
              </w:rPr>
              <w:t xml:space="preserve"> an</w:t>
            </w:r>
            <w:r w:rsidRPr="00851210">
              <w:rPr>
                <w:rFonts w:ascii="Arial" w:hAnsi="Arial" w:cs="Arial"/>
              </w:rPr>
              <w:t xml:space="preserve"> arbitrary </w:t>
            </w:r>
            <w:r w:rsidR="00BB7E46" w:rsidRPr="00851210">
              <w:rPr>
                <w:rFonts w:ascii="Arial" w:hAnsi="Arial" w:cs="Arial"/>
              </w:rPr>
              <w:t xml:space="preserve">name, it </w:t>
            </w:r>
            <w:r w:rsidRPr="00851210">
              <w:rPr>
                <w:rFonts w:ascii="Arial" w:hAnsi="Arial" w:cs="Arial"/>
              </w:rPr>
              <w:t xml:space="preserve">will </w:t>
            </w:r>
            <w:r w:rsidR="00FB335E" w:rsidRPr="00851210">
              <w:rPr>
                <w:rFonts w:ascii="Arial" w:hAnsi="Arial" w:cs="Arial"/>
              </w:rPr>
              <w:t>re</w:t>
            </w:r>
            <w:r w:rsidRPr="00851210">
              <w:rPr>
                <w:rFonts w:ascii="Arial" w:hAnsi="Arial" w:cs="Arial"/>
              </w:rPr>
              <w:t>turn “EMPTY”</w:t>
            </w:r>
            <w:r w:rsidR="003B57E1" w:rsidRPr="00851210">
              <w:rPr>
                <w:rFonts w:ascii="Arial" w:hAnsi="Arial" w:cs="Arial"/>
              </w:rPr>
              <w:t>(</w:t>
            </w:r>
            <w:r w:rsidR="00302084" w:rsidRPr="00851210">
              <w:rPr>
                <w:rFonts w:ascii="Arial" w:hAnsi="Arial" w:cs="Arial"/>
              </w:rPr>
              <w:t>It depends on the model</w:t>
            </w:r>
            <w:r w:rsidR="003B57E1" w:rsidRPr="00851210">
              <w:rPr>
                <w:rFonts w:ascii="Arial" w:hAnsi="Arial" w:cs="Arial"/>
              </w:rPr>
              <w:t>)</w:t>
            </w:r>
            <w:r w:rsidRPr="00851210">
              <w:rPr>
                <w:rFonts w:ascii="Arial" w:hAnsi="Arial" w:cs="Arial"/>
              </w:rPr>
              <w:t>.</w:t>
            </w:r>
          </w:p>
          <w:p w:rsidR="00B86E01" w:rsidRPr="00851210" w:rsidRDefault="00B86E01" w:rsidP="00512D1B">
            <w:pPr>
              <w:pStyle w:val="a9"/>
              <w:rPr>
                <w:rFonts w:ascii="Arial" w:hAnsi="Arial" w:cs="Arial"/>
              </w:rPr>
            </w:pPr>
          </w:p>
        </w:tc>
      </w:tr>
      <w:tr w:rsidR="00512D1B" w:rsidRPr="00851210" w:rsidTr="00BF50B6">
        <w:tc>
          <w:tcPr>
            <w:tcW w:w="2660" w:type="dxa"/>
          </w:tcPr>
          <w:p w:rsidR="00512D1B" w:rsidRPr="00851210" w:rsidRDefault="00512D1B" w:rsidP="007E62F2">
            <w:pPr>
              <w:pStyle w:val="a9"/>
              <w:rPr>
                <w:rFonts w:ascii="Arial" w:hAnsi="Arial" w:cs="Arial"/>
                <w:b/>
              </w:rPr>
            </w:pPr>
            <w:r w:rsidRPr="00851210">
              <w:rPr>
                <w:rFonts w:ascii="Arial" w:hAnsi="Arial" w:cs="Arial"/>
                <w:b/>
              </w:rPr>
              <w:t>QUERY SYNTAX</w:t>
            </w:r>
          </w:p>
        </w:tc>
        <w:tc>
          <w:tcPr>
            <w:tcW w:w="6237" w:type="dxa"/>
          </w:tcPr>
          <w:p w:rsidR="00512D1B" w:rsidRPr="00851210" w:rsidRDefault="006C4A23" w:rsidP="007E62F2">
            <w:pPr>
              <w:pStyle w:val="a9"/>
              <w:rPr>
                <w:ins w:id="267" w:author="Jason.Xia" w:date="2014-11-07T11:27:00Z"/>
                <w:rFonts w:ascii="Arial" w:hAnsi="Arial" w:cs="Arial"/>
              </w:rPr>
            </w:pPr>
            <w:r w:rsidRPr="00851210">
              <w:rPr>
                <w:rFonts w:ascii="Arial" w:hAnsi="Arial" w:cs="Arial"/>
              </w:rPr>
              <w:t>STL (</w:t>
            </w:r>
            <w:r w:rsidR="00512D1B" w:rsidRPr="00851210">
              <w:rPr>
                <w:rFonts w:ascii="Arial" w:hAnsi="Arial" w:cs="Arial"/>
              </w:rPr>
              <w:t>S</w:t>
            </w:r>
            <w:r w:rsidR="00B61BFF" w:rsidRPr="00851210">
              <w:rPr>
                <w:rFonts w:ascii="Arial" w:hAnsi="Arial" w:cs="Arial"/>
              </w:rPr>
              <w:t>t</w:t>
            </w:r>
            <w:r w:rsidR="00512D1B" w:rsidRPr="00851210">
              <w:rPr>
                <w:rFonts w:ascii="Arial" w:hAnsi="Arial" w:cs="Arial"/>
              </w:rPr>
              <w:t>oreList</w:t>
            </w:r>
            <w:r w:rsidR="00B61BFF" w:rsidRPr="00851210">
              <w:rPr>
                <w:rFonts w:ascii="Arial" w:hAnsi="Arial" w:cs="Arial"/>
              </w:rPr>
              <w:t>)</w:t>
            </w:r>
            <w:r w:rsidR="00512D1B" w:rsidRPr="00851210">
              <w:rPr>
                <w:rFonts w:ascii="Arial" w:hAnsi="Arial" w:cs="Arial"/>
              </w:rPr>
              <w:t>?</w:t>
            </w:r>
            <w:r w:rsidR="00503390" w:rsidRPr="00851210">
              <w:rPr>
                <w:rFonts w:ascii="Arial" w:hAnsi="Arial" w:cs="Arial"/>
              </w:rPr>
              <w:t xml:space="preserve"> BUILDIN,</w:t>
            </w:r>
            <w:r w:rsidRPr="00851210">
              <w:rPr>
                <w:rFonts w:ascii="Arial" w:hAnsi="Arial" w:cs="Arial"/>
              </w:rPr>
              <w:t xml:space="preserve"> </w:t>
            </w:r>
            <w:r w:rsidR="00503390" w:rsidRPr="00851210">
              <w:rPr>
                <w:rFonts w:ascii="Arial" w:hAnsi="Arial" w:cs="Arial"/>
              </w:rPr>
              <w:t>USER</w:t>
            </w:r>
          </w:p>
          <w:p w:rsidR="00B86E01" w:rsidRPr="00851210" w:rsidRDefault="00B86E01" w:rsidP="007E62F2">
            <w:pPr>
              <w:pStyle w:val="a9"/>
              <w:rPr>
                <w:rFonts w:ascii="Arial" w:hAnsi="Arial" w:cs="Arial"/>
              </w:rPr>
            </w:pPr>
          </w:p>
        </w:tc>
      </w:tr>
      <w:tr w:rsidR="00512D1B" w:rsidRPr="00851210" w:rsidTr="00BF50B6">
        <w:tc>
          <w:tcPr>
            <w:tcW w:w="2660" w:type="dxa"/>
          </w:tcPr>
          <w:p w:rsidR="00512D1B" w:rsidRPr="00851210" w:rsidRDefault="00512D1B" w:rsidP="007E62F2">
            <w:pPr>
              <w:pStyle w:val="a9"/>
              <w:rPr>
                <w:rFonts w:ascii="Arial" w:hAnsi="Arial" w:cs="Arial"/>
                <w:b/>
              </w:rPr>
            </w:pPr>
            <w:r w:rsidRPr="00851210">
              <w:rPr>
                <w:rFonts w:ascii="Arial" w:hAnsi="Arial" w:cs="Arial"/>
                <w:b/>
              </w:rPr>
              <w:t>EXAMPLE</w:t>
            </w:r>
          </w:p>
        </w:tc>
        <w:tc>
          <w:tcPr>
            <w:tcW w:w="6237" w:type="dxa"/>
          </w:tcPr>
          <w:p w:rsidR="00512D1B" w:rsidRPr="00851210" w:rsidRDefault="00512D1B" w:rsidP="00512D1B">
            <w:pPr>
              <w:pStyle w:val="a9"/>
              <w:rPr>
                <w:rFonts w:ascii="Arial" w:hAnsi="Arial" w:cs="Arial"/>
              </w:rPr>
            </w:pPr>
            <w:r w:rsidRPr="00851210">
              <w:rPr>
                <w:rFonts w:ascii="Arial" w:hAnsi="Arial" w:cs="Arial"/>
              </w:rPr>
              <w:t xml:space="preserve">Read </w:t>
            </w:r>
            <w:r w:rsidR="00BB7E46" w:rsidRPr="00851210">
              <w:rPr>
                <w:rFonts w:ascii="Arial" w:hAnsi="Arial" w:cs="Arial"/>
              </w:rPr>
              <w:t xml:space="preserve">all </w:t>
            </w:r>
            <w:r w:rsidRPr="00851210">
              <w:rPr>
                <w:rFonts w:ascii="Arial" w:hAnsi="Arial" w:cs="Arial"/>
              </w:rPr>
              <w:t>arbitrary data</w:t>
            </w:r>
            <w:r w:rsidR="00BB7E46" w:rsidRPr="00851210">
              <w:rPr>
                <w:rFonts w:ascii="Arial" w:hAnsi="Arial" w:cs="Arial"/>
              </w:rPr>
              <w:t xml:space="preserve"> saved in the device</w:t>
            </w:r>
            <w:r w:rsidRPr="00851210">
              <w:rPr>
                <w:rFonts w:ascii="Arial" w:hAnsi="Arial" w:cs="Arial"/>
              </w:rPr>
              <w:t>.</w:t>
            </w:r>
          </w:p>
          <w:p w:rsidR="007E62F2" w:rsidRPr="00851210" w:rsidRDefault="00512D1B">
            <w:pPr>
              <w:pStyle w:val="a9"/>
              <w:rPr>
                <w:rFonts w:ascii="Arial" w:hAnsi="Arial" w:cs="Arial"/>
              </w:rPr>
            </w:pPr>
            <w:r w:rsidRPr="00851210">
              <w:rPr>
                <w:rFonts w:ascii="Arial" w:hAnsi="Arial" w:cs="Arial"/>
              </w:rPr>
              <w:t>STL?</w:t>
            </w:r>
          </w:p>
          <w:p w:rsidR="00512D1B" w:rsidRPr="00851210" w:rsidRDefault="00BF50B6" w:rsidP="00512D1B">
            <w:pPr>
              <w:pStyle w:val="a9"/>
              <w:rPr>
                <w:rFonts w:ascii="Arial" w:hAnsi="Arial" w:cs="Arial"/>
              </w:rPr>
            </w:pPr>
            <w:r w:rsidRPr="00851210">
              <w:rPr>
                <w:rFonts w:ascii="Arial" w:hAnsi="Arial" w:cs="Arial"/>
              </w:rPr>
              <w:t>Return</w:t>
            </w:r>
            <w:r w:rsidR="00512D1B" w:rsidRPr="00851210">
              <w:rPr>
                <w:rFonts w:ascii="Arial" w:hAnsi="Arial" w:cs="Arial"/>
              </w:rPr>
              <w:t>:</w:t>
            </w:r>
          </w:p>
          <w:p w:rsidR="002B4BB0" w:rsidRPr="00851210" w:rsidRDefault="00512D1B" w:rsidP="0093113E">
            <w:pPr>
              <w:pStyle w:val="a9"/>
              <w:rPr>
                <w:rFonts w:ascii="Arial" w:hAnsi="Arial" w:cs="Arial"/>
                <w:color w:val="000000"/>
                <w:kern w:val="0"/>
              </w:rPr>
            </w:pPr>
            <w:r w:rsidRPr="00851210">
              <w:rPr>
                <w:rFonts w:ascii="Arial" w:hAnsi="Arial" w:cs="Arial"/>
                <w:color w:val="000000"/>
                <w:kern w:val="0"/>
              </w:rPr>
              <w:t>STL M0, StairUp, M1, StairDn, M2, StairUD, M3, Trapezia, M4, ExpFall, M5, ExpRise, M6, LogFall, M7, LogRise, M8, Sqrt, M9, X^2, M10, Sinc, M11, Gaussian, M12, Dlorentz, M13, Haversine, M14, Lorentz, M15, Gauspuls, M16, Gmonopuls, M17, Cardiac, M18, Quake, M19, TwoTone, M20, SNR, M21, Hamming, M22, Hanning, M23, Kaiser, M24, Blackman, M25, GaussiWin, M26, Harris, M27, Bartlett, M28, Tan, M29, Cot, M30, Sec, M31, Csc, M32, Asin, M33, Acos, M34, A</w:t>
            </w:r>
            <w:r w:rsidR="0093113E" w:rsidRPr="00851210">
              <w:rPr>
                <w:rFonts w:ascii="Arial" w:hAnsi="Arial" w:cs="Arial"/>
                <w:color w:val="000000"/>
                <w:kern w:val="0"/>
              </w:rPr>
              <w:t>tan, M35, ACot, M36, EMPTY, M37</w:t>
            </w:r>
            <w:r w:rsidRPr="00851210">
              <w:rPr>
                <w:rFonts w:ascii="Arial" w:hAnsi="Arial" w:cs="Arial"/>
                <w:color w:val="000000"/>
                <w:kern w:val="0"/>
              </w:rPr>
              <w:t xml:space="preserve"> </w:t>
            </w:r>
            <w:r w:rsidR="0093113E" w:rsidRPr="00851210">
              <w:rPr>
                <w:rFonts w:ascii="Arial" w:hAnsi="Arial" w:cs="Arial"/>
                <w:color w:val="000000"/>
                <w:kern w:val="0"/>
              </w:rPr>
              <w:t>.….</w:t>
            </w:r>
          </w:p>
          <w:p w:rsidR="00D97F85" w:rsidRPr="00851210" w:rsidRDefault="00D97F85" w:rsidP="0093113E">
            <w:pPr>
              <w:pStyle w:val="a9"/>
              <w:rPr>
                <w:rFonts w:ascii="Arial" w:hAnsi="Arial" w:cs="Arial"/>
                <w:color w:val="000000"/>
                <w:kern w:val="0"/>
              </w:rPr>
            </w:pPr>
          </w:p>
        </w:tc>
      </w:tr>
    </w:tbl>
    <w:p w:rsidR="008C1336" w:rsidRPr="00851210" w:rsidRDefault="001B526F">
      <w:pPr>
        <w:pStyle w:val="a9"/>
        <w:rPr>
          <w:rFonts w:ascii="Arial" w:hAnsi="Arial" w:cs="Arial"/>
        </w:rPr>
      </w:pPr>
      <w:r w:rsidRPr="00851210">
        <w:rPr>
          <w:rFonts w:ascii="Arial" w:hAnsi="Arial" w:cs="Arial"/>
          <w:b/>
        </w:rPr>
        <w:tab/>
      </w:r>
      <w:r w:rsidRPr="00851210">
        <w:rPr>
          <w:rFonts w:ascii="Arial" w:hAnsi="Arial" w:cs="Arial"/>
          <w:b/>
        </w:rPr>
        <w:tab/>
      </w:r>
      <w:r w:rsidRPr="00851210">
        <w:rPr>
          <w:rFonts w:ascii="Arial" w:hAnsi="Arial" w:cs="Arial"/>
          <w:b/>
        </w:rPr>
        <w:tab/>
      </w:r>
      <w:r w:rsidRPr="00851210">
        <w:rPr>
          <w:rFonts w:ascii="Arial" w:hAnsi="Arial" w:cs="Arial"/>
          <w:b/>
        </w:rPr>
        <w:tab/>
        <w:t xml:space="preserve"> </w:t>
      </w:r>
      <w:bookmarkStart w:id="268" w:name="OLE_LINK17"/>
      <w:bookmarkStart w:id="269" w:name="OLE_LINK18"/>
      <w:r w:rsidR="00D97F85" w:rsidRPr="00851210">
        <w:rPr>
          <w:rFonts w:ascii="Arial" w:hAnsi="Arial" w:cs="Arial"/>
          <w:b/>
        </w:rPr>
        <w:tab/>
      </w:r>
      <w:r w:rsidR="00D97F85" w:rsidRPr="00851210">
        <w:rPr>
          <w:rFonts w:ascii="Arial" w:hAnsi="Arial" w:cs="Arial"/>
          <w:b/>
        </w:rPr>
        <w:tab/>
        <w:t xml:space="preserve"> </w:t>
      </w:r>
      <w:r w:rsidRPr="00851210">
        <w:rPr>
          <w:rFonts w:ascii="Arial" w:hAnsi="Arial" w:cs="Arial"/>
        </w:rPr>
        <w:t xml:space="preserve">Read </w:t>
      </w:r>
      <w:r w:rsidR="00BB7E46" w:rsidRPr="00851210">
        <w:rPr>
          <w:rFonts w:ascii="Arial" w:hAnsi="Arial" w:cs="Arial"/>
        </w:rPr>
        <w:t>built-</w:t>
      </w:r>
      <w:r w:rsidR="00FF06A0" w:rsidRPr="00851210">
        <w:rPr>
          <w:rFonts w:ascii="Arial" w:hAnsi="Arial" w:cs="Arial"/>
        </w:rPr>
        <w:t>in wave</w:t>
      </w:r>
      <w:r w:rsidRPr="00851210">
        <w:rPr>
          <w:rFonts w:ascii="Arial" w:hAnsi="Arial" w:cs="Arial"/>
        </w:rPr>
        <w:t xml:space="preserve"> data</w:t>
      </w:r>
      <w:r w:rsidR="008070CA" w:rsidRPr="00851210">
        <w:rPr>
          <w:rFonts w:ascii="Arial" w:hAnsi="Arial" w:cs="Arial"/>
        </w:rPr>
        <w:t>.</w:t>
      </w:r>
      <w:bookmarkEnd w:id="268"/>
      <w:bookmarkEnd w:id="269"/>
    </w:p>
    <w:p w:rsidR="008070CA" w:rsidRPr="00851210" w:rsidRDefault="008070CA">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662C5D" w:rsidRPr="00851210">
        <w:rPr>
          <w:rFonts w:ascii="Arial" w:hAnsi="Arial" w:cs="Arial"/>
        </w:rPr>
        <w:t xml:space="preserve"> STL? BUILDIN</w:t>
      </w:r>
    </w:p>
    <w:p w:rsidR="00DC549C" w:rsidRPr="00851210" w:rsidRDefault="00DC549C">
      <w:pPr>
        <w:pStyle w:val="a9"/>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 xml:space="preserve"> Return:</w:t>
      </w:r>
    </w:p>
    <w:p w:rsidR="007211AD" w:rsidRPr="00851210" w:rsidRDefault="007211AD" w:rsidP="007211AD">
      <w:pPr>
        <w:pStyle w:val="a9"/>
        <w:ind w:leftChars="1250" w:left="2625"/>
        <w:rPr>
          <w:rFonts w:ascii="Arial" w:hAnsi="Arial" w:cs="Arial"/>
        </w:rPr>
      </w:pPr>
      <w:r w:rsidRPr="00851210">
        <w:rPr>
          <w:rFonts w:ascii="Arial" w:hAnsi="Arial" w:cs="Arial"/>
        </w:rPr>
        <w:t xml:space="preserve">STL M0, Sine, M1, Noise, M10, ExpFal, M11, ExpRise, M12, LogFall, M13, LogRise, M14, Sqrt, M15, Root3, M16, X^2, M17, X^3, M18, Sinc, M19, Gussian, M2, StairUp, M20, Dlorentz, M21, Haversine, M22, Lorentz, M23, Gauspuls, M24, Gmonopuls, M25, Tripuls, M26, Cardiac, M27, Quake, M28, Chirp, M29, Twotone, M3, StairDn, M30, SNR, M31, </w:t>
      </w:r>
      <w:r w:rsidRPr="00851210">
        <w:rPr>
          <w:rFonts w:ascii="Arial" w:hAnsi="Arial" w:cs="Arial"/>
        </w:rPr>
        <w:lastRenderedPageBreak/>
        <w:t xml:space="preserve">Hamming, M32, Hanning, M33, kaiser, M34, Blackman, M35, </w:t>
      </w:r>
    </w:p>
    <w:p w:rsidR="00DC549C" w:rsidRPr="00851210" w:rsidRDefault="007211AD" w:rsidP="007211AD">
      <w:pPr>
        <w:pStyle w:val="a9"/>
        <w:ind w:leftChars="1250" w:left="2625"/>
        <w:rPr>
          <w:rFonts w:ascii="Arial" w:hAnsi="Arial" w:cs="Arial"/>
        </w:rPr>
      </w:pPr>
      <w:r w:rsidRPr="00851210">
        <w:rPr>
          <w:rFonts w:ascii="Arial" w:hAnsi="Arial" w:cs="Arial"/>
        </w:rPr>
        <w:t>Gausswin, M36, Triang, M37, Harris, M38, Bartlett, M39, Tan, M4, StairUD, M40, Cot, M41, Sec, M42, Csc, M43, Asin, M44, Acos, M45, Atan, M46, Acot, M47, Square, M5, Ppulse, M6, Npulse, M7, Tr</w:t>
      </w:r>
      <w:r w:rsidR="00D02451" w:rsidRPr="00851210">
        <w:rPr>
          <w:rFonts w:ascii="Arial" w:hAnsi="Arial" w:cs="Arial"/>
        </w:rPr>
        <w:t>apezia, M8, Upramp, M9, Dnramp</w:t>
      </w:r>
    </w:p>
    <w:p w:rsidR="009326A8" w:rsidRPr="00851210" w:rsidRDefault="009326A8" w:rsidP="007211AD">
      <w:pPr>
        <w:pStyle w:val="a9"/>
        <w:ind w:leftChars="1250" w:left="2625"/>
        <w:rPr>
          <w:rFonts w:ascii="Arial" w:hAnsi="Arial" w:cs="Arial"/>
        </w:rPr>
      </w:pPr>
    </w:p>
    <w:p w:rsidR="009326A8" w:rsidRPr="00851210" w:rsidRDefault="009326A8" w:rsidP="007211AD">
      <w:pPr>
        <w:pStyle w:val="a9"/>
        <w:ind w:leftChars="1250" w:left="2625"/>
        <w:rPr>
          <w:rFonts w:ascii="Arial" w:hAnsi="Arial" w:cs="Arial"/>
        </w:rPr>
      </w:pPr>
      <w:r w:rsidRPr="00851210">
        <w:rPr>
          <w:rFonts w:ascii="Arial" w:hAnsi="Arial" w:cs="Arial"/>
        </w:rPr>
        <w:t>Read wave data</w:t>
      </w:r>
      <w:r w:rsidR="00BB7E46" w:rsidRPr="00851210">
        <w:rPr>
          <w:rFonts w:ascii="Arial" w:hAnsi="Arial" w:cs="Arial"/>
        </w:rPr>
        <w:t xml:space="preserve"> defined by user</w:t>
      </w:r>
      <w:r w:rsidRPr="00851210">
        <w:rPr>
          <w:rFonts w:ascii="Arial" w:hAnsi="Arial" w:cs="Arial"/>
        </w:rPr>
        <w:t>.</w:t>
      </w:r>
    </w:p>
    <w:p w:rsidR="0037041B" w:rsidRPr="00851210" w:rsidRDefault="00390111" w:rsidP="007211AD">
      <w:pPr>
        <w:pStyle w:val="a9"/>
        <w:ind w:leftChars="1250" w:left="2625"/>
        <w:rPr>
          <w:rFonts w:ascii="Arial" w:hAnsi="Arial" w:cs="Arial"/>
        </w:rPr>
      </w:pPr>
      <w:r w:rsidRPr="00851210">
        <w:rPr>
          <w:rFonts w:ascii="Arial" w:hAnsi="Arial" w:cs="Arial"/>
        </w:rPr>
        <w:t xml:space="preserve">STL? </w:t>
      </w:r>
      <w:r w:rsidR="005A3BA2" w:rsidRPr="00851210">
        <w:rPr>
          <w:rFonts w:ascii="Arial" w:hAnsi="Arial" w:cs="Arial"/>
        </w:rPr>
        <w:t>USER</w:t>
      </w:r>
    </w:p>
    <w:p w:rsidR="009C7BA7" w:rsidRPr="00851210" w:rsidRDefault="00644FFA" w:rsidP="00084B2A">
      <w:pPr>
        <w:pStyle w:val="a9"/>
        <w:ind w:leftChars="1250" w:left="2625"/>
        <w:rPr>
          <w:rFonts w:ascii="Arial" w:hAnsi="Arial" w:cs="Arial"/>
        </w:rPr>
      </w:pPr>
      <w:r w:rsidRPr="00851210">
        <w:rPr>
          <w:rFonts w:ascii="Arial" w:hAnsi="Arial" w:cs="Arial"/>
        </w:rPr>
        <w:t>Return:</w:t>
      </w:r>
      <w:r w:rsidR="00084B2A" w:rsidRPr="00851210">
        <w:rPr>
          <w:rFonts w:ascii="Arial" w:hAnsi="Arial" w:cs="Arial"/>
        </w:rPr>
        <w:tab/>
      </w:r>
      <w:r w:rsidR="00084B2A" w:rsidRPr="00851210">
        <w:rPr>
          <w:rFonts w:ascii="Arial" w:hAnsi="Arial" w:cs="Arial"/>
        </w:rPr>
        <w:tab/>
      </w:r>
      <w:r w:rsidR="00084B2A" w:rsidRPr="00851210">
        <w:rPr>
          <w:rFonts w:ascii="Arial" w:hAnsi="Arial" w:cs="Arial"/>
        </w:rPr>
        <w:tab/>
      </w:r>
      <w:r w:rsidR="00084B2A" w:rsidRPr="00851210">
        <w:rPr>
          <w:rFonts w:ascii="Arial" w:hAnsi="Arial" w:cs="Arial"/>
        </w:rPr>
        <w:tab/>
      </w:r>
      <w:r w:rsidR="00084B2A" w:rsidRPr="00851210">
        <w:rPr>
          <w:rFonts w:ascii="Arial" w:hAnsi="Arial" w:cs="Arial"/>
        </w:rPr>
        <w:tab/>
        <w:t xml:space="preserve"> </w:t>
      </w:r>
    </w:p>
    <w:p w:rsidR="006E29BD" w:rsidRPr="00851210" w:rsidRDefault="00955B7E" w:rsidP="00084B2A">
      <w:pPr>
        <w:pStyle w:val="a9"/>
        <w:ind w:leftChars="1250" w:left="2625"/>
        <w:rPr>
          <w:rFonts w:ascii="Arial" w:hAnsi="Arial" w:cs="Arial"/>
        </w:rPr>
      </w:pPr>
      <w:r w:rsidRPr="00851210">
        <w:rPr>
          <w:rFonts w:ascii="Arial" w:hAnsi="Arial" w:cs="Arial"/>
        </w:rPr>
        <w:t>STL</w:t>
      </w:r>
      <w:r w:rsidR="00727E03" w:rsidRPr="00851210">
        <w:rPr>
          <w:rFonts w:ascii="Arial" w:hAnsi="Arial" w:cs="Arial"/>
        </w:rPr>
        <w:t xml:space="preserve"> </w:t>
      </w:r>
      <w:r w:rsidR="00084B2A" w:rsidRPr="00851210">
        <w:rPr>
          <w:rFonts w:ascii="Arial" w:hAnsi="Arial" w:cs="Arial"/>
        </w:rPr>
        <w:t>WVNM,sinec_8M,sinec_3000000,sinec_1664000,ramp_8M,sinec_2000000,sinec_50000,square_8M,sinec_5000,wave1,square_1M</w:t>
      </w:r>
    </w:p>
    <w:p w:rsidR="002D2ED6" w:rsidRPr="00851210" w:rsidRDefault="00A345EA" w:rsidP="002D2ED6">
      <w:pPr>
        <w:pStyle w:val="a9"/>
        <w:rPr>
          <w:rFonts w:ascii="Arial" w:hAnsi="Arial" w:cs="Arial"/>
        </w:rPr>
      </w:pPr>
      <w:r w:rsidRPr="00851210">
        <w:rPr>
          <w:rFonts w:ascii="Arial" w:hAnsi="Arial" w:cs="Arial"/>
        </w:rPr>
        <w:t>Notes:</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5"/>
        <w:gridCol w:w="1022"/>
        <w:gridCol w:w="1139"/>
        <w:gridCol w:w="2517"/>
        <w:gridCol w:w="1208"/>
      </w:tblGrid>
      <w:tr w:rsidR="00A345EA" w:rsidRPr="00851210" w:rsidTr="00996CE2">
        <w:trPr>
          <w:trHeight w:val="285"/>
        </w:trPr>
        <w:tc>
          <w:tcPr>
            <w:tcW w:w="2375" w:type="dxa"/>
            <w:shd w:val="clear" w:color="auto" w:fill="auto"/>
            <w:noWrap/>
            <w:vAlign w:val="center"/>
          </w:tcPr>
          <w:p w:rsidR="00A345EA" w:rsidRPr="00851210" w:rsidRDefault="00A345EA" w:rsidP="00ED0E32">
            <w:pPr>
              <w:pStyle w:val="a9"/>
              <w:rPr>
                <w:rFonts w:ascii="Arial" w:hAnsi="Arial" w:cs="Arial"/>
              </w:rPr>
            </w:pPr>
            <w:r w:rsidRPr="00851210">
              <w:rPr>
                <w:rFonts w:ascii="Arial" w:hAnsi="Arial" w:cs="Arial"/>
              </w:rPr>
              <w:t>Parameter/command</w:t>
            </w:r>
          </w:p>
        </w:tc>
        <w:tc>
          <w:tcPr>
            <w:tcW w:w="1022" w:type="dxa"/>
            <w:vAlign w:val="center"/>
          </w:tcPr>
          <w:p w:rsidR="00A345EA" w:rsidRPr="00851210" w:rsidRDefault="00A345EA" w:rsidP="00ED0E32">
            <w:pPr>
              <w:pStyle w:val="a9"/>
              <w:rPr>
                <w:rFonts w:ascii="Arial" w:hAnsi="Arial" w:cs="Arial"/>
              </w:rPr>
            </w:pPr>
            <w:r w:rsidRPr="00851210">
              <w:rPr>
                <w:rFonts w:ascii="Arial" w:hAnsi="Arial" w:cs="Arial"/>
              </w:rPr>
              <w:t>SDG800</w:t>
            </w:r>
          </w:p>
        </w:tc>
        <w:tc>
          <w:tcPr>
            <w:tcW w:w="1139" w:type="dxa"/>
            <w:vAlign w:val="center"/>
          </w:tcPr>
          <w:p w:rsidR="00A345EA" w:rsidRPr="00851210" w:rsidRDefault="00A345EA" w:rsidP="00ED0E32">
            <w:pPr>
              <w:pStyle w:val="a9"/>
              <w:rPr>
                <w:rFonts w:ascii="Arial" w:hAnsi="Arial" w:cs="Arial"/>
              </w:rPr>
            </w:pPr>
            <w:r w:rsidRPr="00851210">
              <w:rPr>
                <w:rFonts w:ascii="Arial" w:hAnsi="Arial" w:cs="Arial"/>
              </w:rPr>
              <w:t>SDG1000</w:t>
            </w:r>
          </w:p>
        </w:tc>
        <w:tc>
          <w:tcPr>
            <w:tcW w:w="2517" w:type="dxa"/>
            <w:shd w:val="clear" w:color="auto" w:fill="auto"/>
            <w:noWrap/>
            <w:vAlign w:val="center"/>
          </w:tcPr>
          <w:p w:rsidR="00A345EA" w:rsidRPr="00851210" w:rsidRDefault="00A345EA" w:rsidP="00ED0E32">
            <w:pPr>
              <w:pStyle w:val="a9"/>
              <w:rPr>
                <w:rFonts w:ascii="Arial" w:hAnsi="Arial" w:cs="Arial"/>
              </w:rPr>
            </w:pPr>
            <w:r w:rsidRPr="00851210">
              <w:rPr>
                <w:rFonts w:ascii="Arial" w:hAnsi="Arial" w:cs="Arial"/>
              </w:rPr>
              <w:t>SDG2000X</w:t>
            </w:r>
          </w:p>
        </w:tc>
        <w:tc>
          <w:tcPr>
            <w:tcW w:w="1208" w:type="dxa"/>
            <w:shd w:val="clear" w:color="auto" w:fill="auto"/>
            <w:vAlign w:val="center"/>
          </w:tcPr>
          <w:p w:rsidR="00A345EA" w:rsidRPr="00851210" w:rsidRDefault="00A345EA" w:rsidP="00ED0E32">
            <w:pPr>
              <w:pStyle w:val="a9"/>
              <w:rPr>
                <w:rFonts w:ascii="Arial" w:hAnsi="Arial" w:cs="Arial"/>
              </w:rPr>
            </w:pPr>
            <w:r w:rsidRPr="00851210">
              <w:rPr>
                <w:rFonts w:ascii="Arial" w:hAnsi="Arial" w:cs="Arial"/>
              </w:rPr>
              <w:t>SDG5000</w:t>
            </w:r>
          </w:p>
        </w:tc>
      </w:tr>
      <w:tr w:rsidR="00A345EA" w:rsidRPr="00851210" w:rsidTr="00996CE2">
        <w:trPr>
          <w:trHeight w:val="285"/>
        </w:trPr>
        <w:tc>
          <w:tcPr>
            <w:tcW w:w="2375" w:type="dxa"/>
            <w:shd w:val="clear" w:color="auto" w:fill="auto"/>
            <w:noWrap/>
            <w:vAlign w:val="center"/>
          </w:tcPr>
          <w:p w:rsidR="00A345EA" w:rsidRPr="00851210" w:rsidRDefault="00BB415C" w:rsidP="002F6EE0">
            <w:pPr>
              <w:pStyle w:val="a9"/>
              <w:rPr>
                <w:rFonts w:ascii="Arial" w:hAnsi="Arial" w:cs="Arial"/>
              </w:rPr>
            </w:pPr>
            <w:r w:rsidRPr="00851210">
              <w:rPr>
                <w:rFonts w:ascii="Arial" w:hAnsi="Arial" w:cs="Arial"/>
              </w:rPr>
              <w:t xml:space="preserve">BUILDIN </w:t>
            </w:r>
          </w:p>
        </w:tc>
        <w:tc>
          <w:tcPr>
            <w:tcW w:w="1022" w:type="dxa"/>
            <w:vAlign w:val="center"/>
          </w:tcPr>
          <w:p w:rsidR="00A345EA" w:rsidRPr="00851210" w:rsidRDefault="00A345EA" w:rsidP="00ED0E32">
            <w:pPr>
              <w:pStyle w:val="a9"/>
              <w:rPr>
                <w:rFonts w:ascii="Arial" w:hAnsi="Arial" w:cs="Arial"/>
              </w:rPr>
            </w:pPr>
            <w:r w:rsidRPr="00851210">
              <w:rPr>
                <w:rFonts w:ascii="Arial" w:hAnsi="Arial" w:cs="Arial"/>
              </w:rPr>
              <w:t>no</w:t>
            </w:r>
          </w:p>
        </w:tc>
        <w:tc>
          <w:tcPr>
            <w:tcW w:w="1139" w:type="dxa"/>
            <w:vAlign w:val="center"/>
          </w:tcPr>
          <w:p w:rsidR="00A345EA" w:rsidRPr="00851210" w:rsidRDefault="00B65647" w:rsidP="00ED0E32">
            <w:pPr>
              <w:pStyle w:val="a9"/>
              <w:rPr>
                <w:rFonts w:ascii="Arial" w:hAnsi="Arial" w:cs="Arial"/>
              </w:rPr>
            </w:pPr>
            <w:r w:rsidRPr="00851210">
              <w:rPr>
                <w:rFonts w:ascii="Arial" w:hAnsi="Arial" w:cs="Arial"/>
              </w:rPr>
              <w:t>no</w:t>
            </w:r>
          </w:p>
        </w:tc>
        <w:tc>
          <w:tcPr>
            <w:tcW w:w="2517" w:type="dxa"/>
            <w:shd w:val="clear" w:color="auto" w:fill="auto"/>
            <w:noWrap/>
            <w:vAlign w:val="center"/>
          </w:tcPr>
          <w:p w:rsidR="00A345EA" w:rsidRPr="00851210" w:rsidRDefault="00CB749A" w:rsidP="00ED0E32">
            <w:pPr>
              <w:pStyle w:val="a9"/>
              <w:rPr>
                <w:rFonts w:ascii="Arial" w:hAnsi="Arial" w:cs="Arial"/>
              </w:rPr>
            </w:pPr>
            <w:r w:rsidRPr="00851210">
              <w:rPr>
                <w:rFonts w:ascii="Arial" w:hAnsi="Arial" w:cs="Arial"/>
              </w:rPr>
              <w:t>y</w:t>
            </w:r>
            <w:r w:rsidR="00DE6823" w:rsidRPr="00851210">
              <w:rPr>
                <w:rFonts w:ascii="Arial" w:hAnsi="Arial" w:cs="Arial"/>
              </w:rPr>
              <w:t>es</w:t>
            </w:r>
            <w:r w:rsidR="00F57350" w:rsidRPr="00851210">
              <w:rPr>
                <w:rFonts w:ascii="Arial" w:hAnsi="Arial" w:cs="Arial"/>
              </w:rPr>
              <w:t>(get built-in wave)</w:t>
            </w:r>
          </w:p>
        </w:tc>
        <w:tc>
          <w:tcPr>
            <w:tcW w:w="1208" w:type="dxa"/>
            <w:shd w:val="clear" w:color="auto" w:fill="auto"/>
            <w:vAlign w:val="center"/>
          </w:tcPr>
          <w:p w:rsidR="00A345EA" w:rsidRPr="00851210" w:rsidRDefault="00A345EA" w:rsidP="00ED0E32">
            <w:pPr>
              <w:pStyle w:val="a9"/>
              <w:rPr>
                <w:rFonts w:ascii="Arial" w:hAnsi="Arial" w:cs="Arial"/>
              </w:rPr>
            </w:pPr>
            <w:r w:rsidRPr="00851210">
              <w:rPr>
                <w:rFonts w:ascii="Arial" w:hAnsi="Arial" w:cs="Arial"/>
              </w:rPr>
              <w:t>no</w:t>
            </w:r>
          </w:p>
        </w:tc>
      </w:tr>
      <w:tr w:rsidR="004E64FF" w:rsidRPr="00851210" w:rsidTr="00996CE2">
        <w:trPr>
          <w:trHeight w:val="285"/>
        </w:trPr>
        <w:tc>
          <w:tcPr>
            <w:tcW w:w="2375" w:type="dxa"/>
            <w:shd w:val="clear" w:color="auto" w:fill="auto"/>
            <w:noWrap/>
            <w:vAlign w:val="center"/>
          </w:tcPr>
          <w:p w:rsidR="004E64FF" w:rsidRPr="00851210" w:rsidRDefault="00A31CF5" w:rsidP="002F6EE0">
            <w:pPr>
              <w:pStyle w:val="a9"/>
              <w:rPr>
                <w:rFonts w:ascii="Arial" w:hAnsi="Arial" w:cs="Arial"/>
              </w:rPr>
            </w:pPr>
            <w:r w:rsidRPr="00851210">
              <w:rPr>
                <w:rFonts w:ascii="Arial" w:hAnsi="Arial" w:cs="Arial"/>
              </w:rPr>
              <w:t>USER</w:t>
            </w:r>
          </w:p>
        </w:tc>
        <w:tc>
          <w:tcPr>
            <w:tcW w:w="1022" w:type="dxa"/>
            <w:vAlign w:val="center"/>
          </w:tcPr>
          <w:p w:rsidR="004E64FF" w:rsidRPr="00851210" w:rsidRDefault="0060457B" w:rsidP="00ED0E32">
            <w:pPr>
              <w:pStyle w:val="a9"/>
              <w:rPr>
                <w:rFonts w:ascii="Arial" w:hAnsi="Arial" w:cs="Arial"/>
              </w:rPr>
            </w:pPr>
            <w:r w:rsidRPr="00851210">
              <w:rPr>
                <w:rFonts w:ascii="Arial" w:hAnsi="Arial" w:cs="Arial"/>
              </w:rPr>
              <w:t>No</w:t>
            </w:r>
          </w:p>
        </w:tc>
        <w:tc>
          <w:tcPr>
            <w:tcW w:w="1139" w:type="dxa"/>
            <w:vAlign w:val="center"/>
          </w:tcPr>
          <w:p w:rsidR="004E64FF" w:rsidRPr="00851210" w:rsidRDefault="0060457B" w:rsidP="00ED0E32">
            <w:pPr>
              <w:pStyle w:val="a9"/>
              <w:rPr>
                <w:rFonts w:ascii="Arial" w:hAnsi="Arial" w:cs="Arial"/>
              </w:rPr>
            </w:pPr>
            <w:r w:rsidRPr="00851210">
              <w:rPr>
                <w:rFonts w:ascii="Arial" w:hAnsi="Arial" w:cs="Arial"/>
              </w:rPr>
              <w:t>no</w:t>
            </w:r>
          </w:p>
        </w:tc>
        <w:tc>
          <w:tcPr>
            <w:tcW w:w="2517" w:type="dxa"/>
            <w:shd w:val="clear" w:color="auto" w:fill="auto"/>
            <w:noWrap/>
            <w:vAlign w:val="center"/>
          </w:tcPr>
          <w:p w:rsidR="004E64FF" w:rsidRPr="00851210" w:rsidRDefault="001224D8" w:rsidP="00073588">
            <w:pPr>
              <w:pStyle w:val="a9"/>
              <w:rPr>
                <w:rFonts w:ascii="Arial" w:hAnsi="Arial" w:cs="Arial"/>
              </w:rPr>
            </w:pPr>
            <w:r w:rsidRPr="00851210">
              <w:rPr>
                <w:rFonts w:ascii="Arial" w:hAnsi="Arial" w:cs="Arial"/>
              </w:rPr>
              <w:t>y</w:t>
            </w:r>
            <w:r w:rsidR="007F16ED" w:rsidRPr="00851210">
              <w:rPr>
                <w:rFonts w:ascii="Arial" w:hAnsi="Arial" w:cs="Arial"/>
              </w:rPr>
              <w:t>es(</w:t>
            </w:r>
            <w:r w:rsidR="00081B41" w:rsidRPr="00851210">
              <w:rPr>
                <w:rFonts w:ascii="Arial" w:hAnsi="Arial" w:cs="Arial"/>
              </w:rPr>
              <w:t xml:space="preserve">get </w:t>
            </w:r>
            <w:r w:rsidR="00073588" w:rsidRPr="00851210">
              <w:rPr>
                <w:rFonts w:ascii="Arial" w:hAnsi="Arial" w:cs="Arial"/>
              </w:rPr>
              <w:t>user define</w:t>
            </w:r>
            <w:r w:rsidRPr="00851210">
              <w:rPr>
                <w:rFonts w:ascii="Arial" w:hAnsi="Arial" w:cs="Arial"/>
              </w:rPr>
              <w:t>d</w:t>
            </w:r>
            <w:r w:rsidR="00081B41" w:rsidRPr="00851210">
              <w:rPr>
                <w:rFonts w:ascii="Arial" w:hAnsi="Arial" w:cs="Arial"/>
              </w:rPr>
              <w:t xml:space="preserve"> wave</w:t>
            </w:r>
            <w:r w:rsidR="007F16ED" w:rsidRPr="00851210">
              <w:rPr>
                <w:rFonts w:ascii="Arial" w:hAnsi="Arial" w:cs="Arial"/>
              </w:rPr>
              <w:t>)</w:t>
            </w:r>
          </w:p>
        </w:tc>
        <w:tc>
          <w:tcPr>
            <w:tcW w:w="1208" w:type="dxa"/>
            <w:shd w:val="clear" w:color="auto" w:fill="auto"/>
            <w:vAlign w:val="center"/>
          </w:tcPr>
          <w:p w:rsidR="004E64FF" w:rsidRPr="00851210" w:rsidRDefault="007F16ED" w:rsidP="00ED0E32">
            <w:pPr>
              <w:pStyle w:val="a9"/>
              <w:rPr>
                <w:rFonts w:ascii="Arial" w:hAnsi="Arial" w:cs="Arial"/>
              </w:rPr>
            </w:pPr>
            <w:r w:rsidRPr="00851210">
              <w:rPr>
                <w:rFonts w:ascii="Arial" w:hAnsi="Arial" w:cs="Arial"/>
              </w:rPr>
              <w:t>no</w:t>
            </w:r>
          </w:p>
        </w:tc>
      </w:tr>
    </w:tbl>
    <w:p w:rsidR="00C16759" w:rsidRPr="00851210" w:rsidRDefault="00C16759" w:rsidP="00C16759">
      <w:pPr>
        <w:pStyle w:val="a9"/>
        <w:rPr>
          <w:rFonts w:ascii="Arial" w:hAnsi="Arial" w:cs="Arial"/>
        </w:rPr>
      </w:pPr>
    </w:p>
    <w:p w:rsidR="004876BA" w:rsidRPr="00851210" w:rsidRDefault="003B3F52" w:rsidP="004876BA">
      <w:pPr>
        <w:pStyle w:val="21"/>
        <w:rPr>
          <w:rFonts w:cs="Arial"/>
        </w:rPr>
      </w:pPr>
      <w:bookmarkStart w:id="270" w:name="_Virtual_key_command"/>
      <w:bookmarkStart w:id="271" w:name="_Toc314320172"/>
      <w:bookmarkStart w:id="272" w:name="_Toc353436027"/>
      <w:bookmarkStart w:id="273" w:name="_Toc354040537"/>
      <w:bookmarkStart w:id="274" w:name="_Toc422919382"/>
      <w:bookmarkEnd w:id="270"/>
      <w:r w:rsidRPr="00851210">
        <w:rPr>
          <w:rFonts w:cs="Arial"/>
        </w:rPr>
        <w:t>Virtual key command</w:t>
      </w:r>
      <w:bookmarkEnd w:id="271"/>
      <w:bookmarkEnd w:id="272"/>
      <w:bookmarkEnd w:id="273"/>
      <w:bookmarkEnd w:id="274"/>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082ACE" w:rsidRPr="00851210" w:rsidTr="00BF50B6">
        <w:tc>
          <w:tcPr>
            <w:tcW w:w="2660" w:type="dxa"/>
          </w:tcPr>
          <w:p w:rsidR="00082ACE" w:rsidRPr="00851210" w:rsidRDefault="00082ACE" w:rsidP="007E62F2">
            <w:pPr>
              <w:pStyle w:val="a9"/>
              <w:rPr>
                <w:rFonts w:ascii="Arial" w:hAnsi="Arial" w:cs="Arial"/>
                <w:b/>
              </w:rPr>
            </w:pPr>
            <w:r w:rsidRPr="00851210">
              <w:rPr>
                <w:rFonts w:ascii="Arial" w:hAnsi="Arial" w:cs="Arial"/>
                <w:b/>
              </w:rPr>
              <w:t>DESCRIPTION</w:t>
            </w:r>
          </w:p>
        </w:tc>
        <w:tc>
          <w:tcPr>
            <w:tcW w:w="6237" w:type="dxa"/>
          </w:tcPr>
          <w:p w:rsidR="00082ACE" w:rsidRPr="00851210" w:rsidRDefault="00082ACE" w:rsidP="007E62F2">
            <w:pPr>
              <w:pStyle w:val="a9"/>
              <w:rPr>
                <w:rFonts w:ascii="Arial" w:hAnsi="Arial" w:cs="Arial"/>
              </w:rPr>
            </w:pPr>
            <w:r w:rsidRPr="00851210">
              <w:rPr>
                <w:rFonts w:ascii="Arial" w:hAnsi="Arial" w:cs="Arial"/>
              </w:rPr>
              <w:t xml:space="preserve">The Command is </w:t>
            </w:r>
            <w:r w:rsidR="00B63332" w:rsidRPr="00851210">
              <w:rPr>
                <w:rFonts w:ascii="Arial" w:hAnsi="Arial" w:cs="Arial"/>
              </w:rPr>
              <w:t xml:space="preserve">used </w:t>
            </w:r>
            <w:r w:rsidRPr="00851210">
              <w:rPr>
                <w:rFonts w:ascii="Arial" w:hAnsi="Arial" w:cs="Arial"/>
              </w:rPr>
              <w:t>to send</w:t>
            </w:r>
            <w:r w:rsidR="00A143D6" w:rsidRPr="00851210">
              <w:rPr>
                <w:rFonts w:ascii="Arial" w:hAnsi="Arial" w:cs="Arial"/>
              </w:rPr>
              <w:t xml:space="preserve"> a</w:t>
            </w:r>
            <w:r w:rsidRPr="00851210">
              <w:rPr>
                <w:rFonts w:ascii="Arial" w:hAnsi="Arial" w:cs="Arial"/>
              </w:rPr>
              <w:t xml:space="preserve"> </w:t>
            </w:r>
            <w:r w:rsidR="00C14E09" w:rsidRPr="00851210">
              <w:rPr>
                <w:rFonts w:ascii="Arial" w:hAnsi="Arial" w:cs="Arial"/>
              </w:rPr>
              <w:t xml:space="preserve">simulate </w:t>
            </w:r>
            <w:r w:rsidR="00997699" w:rsidRPr="00851210">
              <w:rPr>
                <w:rFonts w:ascii="Arial" w:hAnsi="Arial" w:cs="Arial"/>
              </w:rPr>
              <w:t>operation of pressing key on front panel.</w:t>
            </w:r>
          </w:p>
          <w:p w:rsidR="00B86E01" w:rsidRPr="00851210" w:rsidRDefault="00B86E01" w:rsidP="007E62F2">
            <w:pPr>
              <w:pStyle w:val="a9"/>
              <w:rPr>
                <w:rFonts w:ascii="Arial" w:hAnsi="Arial" w:cs="Arial"/>
              </w:rPr>
            </w:pPr>
          </w:p>
        </w:tc>
      </w:tr>
      <w:tr w:rsidR="00082ACE" w:rsidRPr="00851210" w:rsidTr="00BF50B6">
        <w:tc>
          <w:tcPr>
            <w:tcW w:w="2660" w:type="dxa"/>
          </w:tcPr>
          <w:p w:rsidR="00082ACE" w:rsidRPr="00851210" w:rsidRDefault="00082ACE" w:rsidP="007E62F2">
            <w:pPr>
              <w:pStyle w:val="a9"/>
              <w:rPr>
                <w:rFonts w:ascii="Arial" w:hAnsi="Arial" w:cs="Arial"/>
                <w:b/>
              </w:rPr>
            </w:pPr>
            <w:r w:rsidRPr="00851210">
              <w:rPr>
                <w:rFonts w:ascii="Arial" w:hAnsi="Arial" w:cs="Arial"/>
                <w:b/>
              </w:rPr>
              <w:t xml:space="preserve">COMMAND SYNTAX  </w:t>
            </w:r>
          </w:p>
        </w:tc>
        <w:tc>
          <w:tcPr>
            <w:tcW w:w="6237" w:type="dxa"/>
          </w:tcPr>
          <w:p w:rsidR="00082ACE" w:rsidRPr="00851210" w:rsidRDefault="008F1F85" w:rsidP="00082ACE">
            <w:pPr>
              <w:pStyle w:val="a9"/>
              <w:rPr>
                <w:rFonts w:ascii="Arial" w:hAnsi="Arial" w:cs="Arial"/>
              </w:rPr>
            </w:pPr>
            <w:r w:rsidRPr="00851210">
              <w:rPr>
                <w:rFonts w:ascii="Arial" w:hAnsi="Arial" w:cs="Arial"/>
              </w:rPr>
              <w:t xml:space="preserve">VKEY </w:t>
            </w:r>
            <w:r w:rsidR="0042723B" w:rsidRPr="00851210">
              <w:rPr>
                <w:rFonts w:ascii="Arial" w:hAnsi="Arial" w:cs="Arial"/>
              </w:rPr>
              <w:t>(</w:t>
            </w:r>
            <w:r w:rsidR="00E77155" w:rsidRPr="00851210">
              <w:rPr>
                <w:rFonts w:ascii="Arial" w:hAnsi="Arial" w:cs="Arial"/>
              </w:rPr>
              <w:t>VirtualKEY</w:t>
            </w:r>
            <w:r w:rsidR="0042723B" w:rsidRPr="00851210">
              <w:rPr>
                <w:rFonts w:ascii="Arial" w:hAnsi="Arial" w:cs="Arial"/>
              </w:rPr>
              <w:t>)</w:t>
            </w:r>
            <w:r w:rsidR="00082ACE" w:rsidRPr="00851210">
              <w:rPr>
                <w:rFonts w:ascii="Arial" w:hAnsi="Arial" w:cs="Arial"/>
              </w:rPr>
              <w:t xml:space="preserve"> VALUE,&lt;value&gt;,STATE,&lt;sate&gt;</w:t>
            </w:r>
          </w:p>
          <w:p w:rsidR="00082ACE" w:rsidRPr="00851210" w:rsidRDefault="00082ACE" w:rsidP="00082ACE">
            <w:pPr>
              <w:pStyle w:val="a9"/>
              <w:rPr>
                <w:rFonts w:ascii="Arial" w:hAnsi="Arial" w:cs="Arial"/>
              </w:rPr>
            </w:pPr>
            <w:r w:rsidRPr="00851210">
              <w:rPr>
                <w:rFonts w:ascii="Arial" w:hAnsi="Arial" w:cs="Arial"/>
              </w:rPr>
              <w:t>&lt;value&gt;:= {a parameter from the table below.}</w:t>
            </w:r>
          </w:p>
          <w:p w:rsidR="00082ACE" w:rsidRPr="00851210" w:rsidRDefault="00082ACE" w:rsidP="00082ACE">
            <w:pPr>
              <w:pStyle w:val="a9"/>
              <w:rPr>
                <w:rFonts w:ascii="Arial" w:hAnsi="Arial" w:cs="Arial"/>
              </w:rPr>
            </w:pPr>
            <w:r w:rsidRPr="00851210">
              <w:rPr>
                <w:rFonts w:ascii="Arial" w:hAnsi="Arial" w:cs="Arial"/>
              </w:rPr>
              <w:t>&lt;state&gt;:=&lt;0,1&gt;( “</w:t>
            </w:r>
            <w:smartTag w:uri="urn:schemas-microsoft-com:office:smarttags" w:element="chmetcnv">
              <w:smartTagPr>
                <w:attr w:name="TCSC" w:val="0"/>
                <w:attr w:name="NumberType" w:val="1"/>
                <w:attr w:name="Negative" w:val="False"/>
                <w:attr w:name="HasSpace" w:val="False"/>
                <w:attr w:name="SourceValue" w:val="1"/>
                <w:attr w:name="UnitName" w:val="”"/>
              </w:smartTagPr>
              <w:r w:rsidRPr="00851210">
                <w:rPr>
                  <w:rFonts w:ascii="Arial" w:hAnsi="Arial" w:cs="Arial"/>
                </w:rPr>
                <w:t>1”</w:t>
              </w:r>
            </w:smartTag>
            <w:r w:rsidRPr="00851210">
              <w:rPr>
                <w:rFonts w:ascii="Arial" w:hAnsi="Arial" w:cs="Arial"/>
              </w:rPr>
              <w:t xml:space="preserve"> is effective to virtual value, and “</w:t>
            </w:r>
            <w:smartTag w:uri="urn:schemas-microsoft-com:office:smarttags" w:element="chmetcnv">
              <w:smartTagPr>
                <w:attr w:name="TCSC" w:val="0"/>
                <w:attr w:name="NumberType" w:val="1"/>
                <w:attr w:name="Negative" w:val="False"/>
                <w:attr w:name="HasSpace" w:val="False"/>
                <w:attr w:name="SourceValue" w:val="0"/>
                <w:attr w:name="UnitName" w:val="”"/>
              </w:smartTagPr>
              <w:r w:rsidRPr="00851210">
                <w:rPr>
                  <w:rFonts w:ascii="Arial" w:hAnsi="Arial" w:cs="Arial"/>
                </w:rPr>
                <w:t>0”</w:t>
              </w:r>
            </w:smartTag>
            <w:r w:rsidRPr="00851210">
              <w:rPr>
                <w:rFonts w:ascii="Arial" w:hAnsi="Arial" w:cs="Arial"/>
              </w:rPr>
              <w:t xml:space="preserve"> is useless )</w:t>
            </w:r>
          </w:p>
          <w:p w:rsidR="00082ACE" w:rsidRPr="00851210" w:rsidRDefault="00082ACE" w:rsidP="007E62F2">
            <w:pPr>
              <w:pStyle w:val="a9"/>
              <w:rPr>
                <w:rFonts w:ascii="Arial" w:hAnsi="Arial" w:cs="Arial"/>
              </w:rPr>
            </w:pPr>
          </w:p>
        </w:tc>
      </w:tr>
      <w:tr w:rsidR="00082ACE" w:rsidRPr="00851210" w:rsidTr="00BF50B6">
        <w:tc>
          <w:tcPr>
            <w:tcW w:w="2660" w:type="dxa"/>
          </w:tcPr>
          <w:p w:rsidR="00082ACE" w:rsidRPr="00851210" w:rsidRDefault="00082ACE" w:rsidP="007E62F2">
            <w:pPr>
              <w:pStyle w:val="a9"/>
              <w:rPr>
                <w:rFonts w:ascii="Arial" w:hAnsi="Arial" w:cs="Arial"/>
                <w:b/>
              </w:rPr>
            </w:pPr>
            <w:r w:rsidRPr="00851210">
              <w:rPr>
                <w:rFonts w:ascii="Arial" w:hAnsi="Arial" w:cs="Arial"/>
                <w:b/>
              </w:rPr>
              <w:t>EXAMPLE</w:t>
            </w:r>
          </w:p>
        </w:tc>
        <w:tc>
          <w:tcPr>
            <w:tcW w:w="6237" w:type="dxa"/>
          </w:tcPr>
          <w:p w:rsidR="00082ACE" w:rsidRPr="00851210" w:rsidRDefault="00082ACE" w:rsidP="00E363E2">
            <w:pPr>
              <w:pStyle w:val="a9"/>
              <w:ind w:left="3675" w:hangingChars="1750" w:hanging="3675"/>
              <w:rPr>
                <w:rFonts w:ascii="Arial" w:hAnsi="Arial" w:cs="Arial"/>
              </w:rPr>
            </w:pPr>
            <w:r w:rsidRPr="00851210">
              <w:rPr>
                <w:rFonts w:ascii="Arial" w:hAnsi="Arial" w:cs="Arial"/>
              </w:rPr>
              <w:t>VKEY VALUE,15,</w:t>
            </w:r>
            <w:r w:rsidR="00B73646" w:rsidRPr="00851210">
              <w:rPr>
                <w:rFonts w:ascii="Arial" w:hAnsi="Arial" w:cs="Arial"/>
              </w:rPr>
              <w:t xml:space="preserve"> </w:t>
            </w:r>
            <w:r w:rsidRPr="00851210">
              <w:rPr>
                <w:rFonts w:ascii="Arial" w:hAnsi="Arial" w:cs="Arial"/>
              </w:rPr>
              <w:t>STATE,1</w:t>
            </w:r>
          </w:p>
          <w:p w:rsidR="00082ACE" w:rsidRPr="00851210" w:rsidRDefault="00082ACE" w:rsidP="007E62F2">
            <w:pPr>
              <w:pStyle w:val="a9"/>
              <w:rPr>
                <w:rFonts w:ascii="Arial" w:hAnsi="Arial" w:cs="Arial"/>
              </w:rPr>
            </w:pPr>
            <w:r w:rsidRPr="00851210">
              <w:rPr>
                <w:rFonts w:ascii="Arial" w:hAnsi="Arial" w:cs="Arial"/>
              </w:rPr>
              <w:t>VKEY VALUE,KB_SWEEP,</w:t>
            </w:r>
            <w:r w:rsidR="00B73646" w:rsidRPr="00851210">
              <w:rPr>
                <w:rFonts w:ascii="Arial" w:hAnsi="Arial" w:cs="Arial"/>
              </w:rPr>
              <w:t xml:space="preserve"> </w:t>
            </w:r>
            <w:r w:rsidRPr="00851210">
              <w:rPr>
                <w:rFonts w:ascii="Arial" w:hAnsi="Arial" w:cs="Arial"/>
              </w:rPr>
              <w:t xml:space="preserve">STATE,1 </w:t>
            </w:r>
          </w:p>
        </w:tc>
      </w:tr>
    </w:tbl>
    <w:p w:rsidR="00430A9A" w:rsidRPr="00851210" w:rsidRDefault="00B43988" w:rsidP="00430A9A">
      <w:pPr>
        <w:pStyle w:val="a9"/>
        <w:rPr>
          <w:rFonts w:ascii="Arial" w:hAnsi="Arial" w:cs="Arial"/>
        </w:rPr>
      </w:pPr>
      <w:r w:rsidRPr="00851210">
        <w:rPr>
          <w:rFonts w:ascii="Arial" w:hAnsi="Arial" w:cs="Arial"/>
        </w:rPr>
        <w:t>Note:</w:t>
      </w:r>
    </w:p>
    <w:p w:rsidR="00F00BE2" w:rsidRPr="00851210" w:rsidRDefault="00235E51" w:rsidP="00430A9A">
      <w:pPr>
        <w:pStyle w:val="a9"/>
        <w:rPr>
          <w:ins w:id="275" w:author="RD-TE-袁蓉" w:date="2015-06-04T15:07:00Z"/>
          <w:rFonts w:ascii="Arial" w:hAnsi="Arial" w:cs="Arial"/>
        </w:rPr>
      </w:pPr>
      <w:r w:rsidRPr="00851210">
        <w:rPr>
          <w:rFonts w:ascii="Arial" w:hAnsi="Arial" w:cs="Arial"/>
        </w:rPr>
        <w:t>&lt;table&gt;</w:t>
      </w:r>
    </w:p>
    <w:tbl>
      <w:tblPr>
        <w:tblStyle w:val="a7"/>
        <w:tblW w:w="0" w:type="auto"/>
        <w:tblLook w:val="04A0"/>
      </w:tblPr>
      <w:tblGrid>
        <w:gridCol w:w="2564"/>
        <w:gridCol w:w="1849"/>
        <w:gridCol w:w="2244"/>
        <w:gridCol w:w="1871"/>
      </w:tblGrid>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KB_FUNC1</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28</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KB_NUMBER_4</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52</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KB_FUNC2</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23</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KB_NUMBER_5</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53</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KB_FUNC3</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18</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KB_NUMBER_6</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54</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KB_FUNC4</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13</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KB_NUMBER_7</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55</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KB_FUNC5</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8</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KB_NUMBER_8</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56</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KB_FUNC6</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3</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KB_NUMBER_9</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57</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KB_MOD</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color w:val="000000"/>
                <w:sz w:val="22"/>
                <w:szCs w:val="22"/>
              </w:rPr>
              <w:t>15</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KB_POINT</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46</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KB_SWEEP</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color w:val="000000"/>
                <w:sz w:val="22"/>
                <w:szCs w:val="22"/>
              </w:rPr>
              <w:t>16</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KB_NEGATIVE</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43</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KB_BURST</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color w:val="000000"/>
                <w:sz w:val="22"/>
                <w:szCs w:val="22"/>
              </w:rPr>
              <w:t>17</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KB_LEFT</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44</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lastRenderedPageBreak/>
              <w:t>KB_WAVES</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4</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KB_RIGHT</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40</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KB_UTILITY</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11</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KB_OUTPUT1</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153</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KB_PARAMETER</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5</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KB_OUTPUT2</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152</w:t>
            </w:r>
          </w:p>
        </w:tc>
      </w:tr>
      <w:tr w:rsidR="00082ACE" w:rsidRPr="00851210" w:rsidTr="00082ACE">
        <w:tc>
          <w:tcPr>
            <w:tcW w:w="2164" w:type="dxa"/>
            <w:vAlign w:val="bottom"/>
          </w:tcPr>
          <w:p w:rsidR="00082ACE" w:rsidRPr="00851210" w:rsidRDefault="00082ACE" w:rsidP="00DE2B94">
            <w:pPr>
              <w:pStyle w:val="a9"/>
              <w:rPr>
                <w:rFonts w:ascii="Arial" w:hAnsi="Arial" w:cs="Arial"/>
              </w:rPr>
            </w:pPr>
            <w:r w:rsidRPr="00851210">
              <w:rPr>
                <w:rFonts w:ascii="Arial" w:hAnsi="Arial" w:cs="Arial"/>
                <w:kern w:val="0"/>
                <w:sz w:val="24"/>
              </w:rPr>
              <w:t>KB_</w:t>
            </w:r>
            <w:r w:rsidR="00DE2B94" w:rsidRPr="00851210">
              <w:rPr>
                <w:rFonts w:ascii="Arial" w:hAnsi="Arial" w:cs="Arial"/>
                <w:kern w:val="0"/>
                <w:sz w:val="24"/>
              </w:rPr>
              <w:t>STORE_RECALL</w:t>
            </w:r>
          </w:p>
        </w:tc>
        <w:tc>
          <w:tcPr>
            <w:tcW w:w="2058" w:type="dxa"/>
            <w:vAlign w:val="bottom"/>
          </w:tcPr>
          <w:p w:rsidR="007E62F2" w:rsidRPr="00851210" w:rsidRDefault="00DE2B94">
            <w:pPr>
              <w:pStyle w:val="a9"/>
              <w:jc w:val="center"/>
              <w:rPr>
                <w:rFonts w:ascii="Arial" w:hAnsi="Arial" w:cs="Arial"/>
              </w:rPr>
            </w:pPr>
            <w:r w:rsidRPr="00851210">
              <w:rPr>
                <w:rFonts w:ascii="Arial" w:hAnsi="Arial" w:cs="Arial"/>
                <w:kern w:val="0"/>
                <w:sz w:val="24"/>
              </w:rPr>
              <w:t>70</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KB_KNOB_RIGHT</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175</w:t>
            </w:r>
          </w:p>
        </w:tc>
      </w:tr>
      <w:tr w:rsidR="00082ACE" w:rsidRPr="00851210" w:rsidTr="00082ACE">
        <w:tc>
          <w:tcPr>
            <w:tcW w:w="2164" w:type="dxa"/>
            <w:vAlign w:val="center"/>
          </w:tcPr>
          <w:p w:rsidR="00082ACE" w:rsidRPr="00851210" w:rsidRDefault="00082ACE" w:rsidP="004876BA">
            <w:pPr>
              <w:pStyle w:val="a9"/>
              <w:rPr>
                <w:rFonts w:ascii="Arial" w:hAnsi="Arial" w:cs="Arial"/>
              </w:rPr>
            </w:pPr>
            <w:r w:rsidRPr="00851210">
              <w:rPr>
                <w:rFonts w:ascii="Arial" w:hAnsi="Arial" w:cs="Arial"/>
                <w:kern w:val="0"/>
                <w:sz w:val="24"/>
              </w:rPr>
              <w:t>KB_NUMBER_</w:t>
            </w:r>
            <w:r w:rsidR="00DE2B94" w:rsidRPr="00851210">
              <w:rPr>
                <w:rFonts w:ascii="Arial" w:hAnsi="Arial" w:cs="Arial"/>
                <w:kern w:val="0"/>
                <w:sz w:val="24"/>
              </w:rPr>
              <w:t>0</w:t>
            </w:r>
          </w:p>
        </w:tc>
        <w:tc>
          <w:tcPr>
            <w:tcW w:w="2058" w:type="dxa"/>
            <w:vAlign w:val="center"/>
          </w:tcPr>
          <w:p w:rsidR="007E62F2" w:rsidRPr="00851210" w:rsidRDefault="00DE2B94">
            <w:pPr>
              <w:pStyle w:val="a9"/>
              <w:jc w:val="center"/>
              <w:rPr>
                <w:rFonts w:ascii="Arial" w:hAnsi="Arial" w:cs="Arial"/>
              </w:rPr>
            </w:pPr>
            <w:r w:rsidRPr="00851210">
              <w:rPr>
                <w:rFonts w:ascii="Arial" w:hAnsi="Arial" w:cs="Arial"/>
                <w:kern w:val="0"/>
                <w:sz w:val="24"/>
              </w:rPr>
              <w:t>48</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KB_KNOB_LEFT</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177</w:t>
            </w:r>
          </w:p>
        </w:tc>
      </w:tr>
      <w:tr w:rsidR="00082ACE" w:rsidRPr="00851210" w:rsidTr="00082ACE">
        <w:tc>
          <w:tcPr>
            <w:tcW w:w="2164" w:type="dxa"/>
            <w:vAlign w:val="center"/>
          </w:tcPr>
          <w:p w:rsidR="00082ACE" w:rsidRPr="00851210" w:rsidRDefault="00082ACE" w:rsidP="004876BA">
            <w:pPr>
              <w:pStyle w:val="a9"/>
              <w:rPr>
                <w:rFonts w:ascii="Arial" w:hAnsi="Arial" w:cs="Arial"/>
              </w:rPr>
            </w:pPr>
            <w:r w:rsidRPr="00851210">
              <w:rPr>
                <w:rFonts w:ascii="Arial" w:hAnsi="Arial" w:cs="Arial"/>
                <w:kern w:val="0"/>
                <w:sz w:val="24"/>
              </w:rPr>
              <w:t>KB_NUMBER_</w:t>
            </w:r>
            <w:r w:rsidR="00DE2B94" w:rsidRPr="00851210">
              <w:rPr>
                <w:rFonts w:ascii="Arial" w:hAnsi="Arial" w:cs="Arial"/>
                <w:kern w:val="0"/>
                <w:sz w:val="24"/>
              </w:rPr>
              <w:t>1</w:t>
            </w:r>
          </w:p>
        </w:tc>
        <w:tc>
          <w:tcPr>
            <w:tcW w:w="2058" w:type="dxa"/>
            <w:vAlign w:val="center"/>
          </w:tcPr>
          <w:p w:rsidR="007E62F2" w:rsidRPr="00851210" w:rsidRDefault="00DE2B94">
            <w:pPr>
              <w:pStyle w:val="a9"/>
              <w:jc w:val="center"/>
              <w:rPr>
                <w:rFonts w:ascii="Arial" w:hAnsi="Arial" w:cs="Arial"/>
              </w:rPr>
            </w:pPr>
            <w:r w:rsidRPr="00851210">
              <w:rPr>
                <w:rFonts w:ascii="Arial" w:hAnsi="Arial" w:cs="Arial"/>
                <w:kern w:val="0"/>
                <w:sz w:val="24"/>
              </w:rPr>
              <w:t>49</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KB_KNOB_DOWN</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176</w:t>
            </w:r>
          </w:p>
        </w:tc>
      </w:tr>
      <w:tr w:rsidR="00082ACE" w:rsidRPr="00851210" w:rsidTr="00082ACE">
        <w:tc>
          <w:tcPr>
            <w:tcW w:w="216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KB_NUMBER_</w:t>
            </w:r>
            <w:r w:rsidR="00DB6571" w:rsidRPr="00851210">
              <w:rPr>
                <w:rFonts w:ascii="Arial" w:hAnsi="Arial" w:cs="Arial"/>
                <w:kern w:val="0"/>
                <w:sz w:val="24"/>
              </w:rPr>
              <w:t>2</w:t>
            </w:r>
          </w:p>
        </w:tc>
        <w:tc>
          <w:tcPr>
            <w:tcW w:w="2058" w:type="dxa"/>
            <w:vAlign w:val="bottom"/>
          </w:tcPr>
          <w:p w:rsidR="007E62F2" w:rsidRPr="00851210" w:rsidRDefault="00082ACE">
            <w:pPr>
              <w:pStyle w:val="a9"/>
              <w:jc w:val="center"/>
              <w:rPr>
                <w:rFonts w:ascii="Arial" w:hAnsi="Arial" w:cs="Arial"/>
              </w:rPr>
            </w:pPr>
            <w:r w:rsidRPr="00851210">
              <w:rPr>
                <w:rFonts w:ascii="Arial" w:hAnsi="Arial" w:cs="Arial"/>
                <w:kern w:val="0"/>
                <w:sz w:val="24"/>
              </w:rPr>
              <w:t>5</w:t>
            </w:r>
            <w:r w:rsidR="00DB6571" w:rsidRPr="00851210">
              <w:rPr>
                <w:rFonts w:ascii="Arial" w:hAnsi="Arial" w:cs="Arial"/>
                <w:kern w:val="0"/>
                <w:sz w:val="24"/>
              </w:rPr>
              <w:t>0</w:t>
            </w:r>
          </w:p>
        </w:tc>
        <w:tc>
          <w:tcPr>
            <w:tcW w:w="2244" w:type="dxa"/>
            <w:vAlign w:val="bottom"/>
          </w:tcPr>
          <w:p w:rsidR="00082ACE" w:rsidRPr="00851210" w:rsidRDefault="00082ACE" w:rsidP="004876BA">
            <w:pPr>
              <w:pStyle w:val="a9"/>
              <w:rPr>
                <w:rFonts w:ascii="Arial" w:hAnsi="Arial" w:cs="Arial"/>
              </w:rPr>
            </w:pPr>
            <w:r w:rsidRPr="00851210">
              <w:rPr>
                <w:rFonts w:ascii="Arial" w:hAnsi="Arial" w:cs="Arial"/>
                <w:kern w:val="0"/>
                <w:sz w:val="24"/>
              </w:rPr>
              <w:t>KB_HELP</w:t>
            </w:r>
          </w:p>
        </w:tc>
        <w:tc>
          <w:tcPr>
            <w:tcW w:w="2062" w:type="dxa"/>
            <w:vAlign w:val="bottom"/>
          </w:tcPr>
          <w:p w:rsidR="007E62F2" w:rsidRPr="00851210" w:rsidRDefault="00082ACE">
            <w:pPr>
              <w:pStyle w:val="a9"/>
              <w:jc w:val="center"/>
              <w:rPr>
                <w:rFonts w:ascii="Arial" w:hAnsi="Arial" w:cs="Arial"/>
              </w:rPr>
            </w:pPr>
            <w:r w:rsidRPr="00851210">
              <w:rPr>
                <w:rFonts w:ascii="Arial" w:hAnsi="Arial" w:cs="Arial"/>
                <w:kern w:val="0"/>
                <w:sz w:val="24"/>
              </w:rPr>
              <w:t>12</w:t>
            </w:r>
          </w:p>
        </w:tc>
      </w:tr>
      <w:tr w:rsidR="00281899" w:rsidRPr="00851210" w:rsidTr="00082ACE">
        <w:tc>
          <w:tcPr>
            <w:tcW w:w="2164" w:type="dxa"/>
            <w:vAlign w:val="bottom"/>
          </w:tcPr>
          <w:p w:rsidR="00281899" w:rsidRPr="00851210" w:rsidRDefault="00281899" w:rsidP="004876BA">
            <w:pPr>
              <w:pStyle w:val="a9"/>
              <w:rPr>
                <w:rFonts w:ascii="Arial" w:hAnsi="Arial" w:cs="Arial"/>
                <w:kern w:val="0"/>
                <w:sz w:val="24"/>
              </w:rPr>
            </w:pPr>
            <w:r w:rsidRPr="00851210">
              <w:rPr>
                <w:rFonts w:ascii="Arial" w:hAnsi="Arial" w:cs="Arial"/>
                <w:kern w:val="0"/>
                <w:sz w:val="24"/>
              </w:rPr>
              <w:t>KB_NUMBER_3</w:t>
            </w:r>
          </w:p>
        </w:tc>
        <w:tc>
          <w:tcPr>
            <w:tcW w:w="2058" w:type="dxa"/>
            <w:vAlign w:val="bottom"/>
          </w:tcPr>
          <w:p w:rsidR="00281899" w:rsidRPr="00851210" w:rsidRDefault="004170A2" w:rsidP="00DE2B94">
            <w:pPr>
              <w:pStyle w:val="a9"/>
              <w:ind w:firstLineChars="300" w:firstLine="720"/>
              <w:rPr>
                <w:rFonts w:ascii="Arial" w:hAnsi="Arial" w:cs="Arial"/>
                <w:kern w:val="0"/>
                <w:sz w:val="24"/>
              </w:rPr>
            </w:pPr>
            <w:r w:rsidRPr="00851210">
              <w:rPr>
                <w:rFonts w:ascii="Arial" w:hAnsi="Arial" w:cs="Arial"/>
                <w:kern w:val="0"/>
                <w:sz w:val="24"/>
              </w:rPr>
              <w:t>51</w:t>
            </w:r>
          </w:p>
        </w:tc>
        <w:tc>
          <w:tcPr>
            <w:tcW w:w="2244" w:type="dxa"/>
            <w:vAlign w:val="bottom"/>
          </w:tcPr>
          <w:p w:rsidR="00281899" w:rsidRPr="00851210" w:rsidRDefault="00281899" w:rsidP="004876BA">
            <w:pPr>
              <w:pStyle w:val="a9"/>
              <w:rPr>
                <w:rFonts w:ascii="Arial" w:hAnsi="Arial" w:cs="Arial"/>
                <w:kern w:val="0"/>
                <w:sz w:val="24"/>
              </w:rPr>
            </w:pPr>
            <w:r w:rsidRPr="00851210">
              <w:rPr>
                <w:rFonts w:ascii="Arial" w:hAnsi="Arial" w:cs="Arial"/>
                <w:kern w:val="0"/>
                <w:sz w:val="24"/>
              </w:rPr>
              <w:t>KB_CHANNEL</w:t>
            </w:r>
          </w:p>
        </w:tc>
        <w:tc>
          <w:tcPr>
            <w:tcW w:w="2062" w:type="dxa"/>
            <w:vAlign w:val="bottom"/>
          </w:tcPr>
          <w:p w:rsidR="00281899" w:rsidRPr="00851210" w:rsidRDefault="00365634" w:rsidP="00430A9A">
            <w:pPr>
              <w:pStyle w:val="a9"/>
              <w:keepNext/>
              <w:jc w:val="center"/>
              <w:rPr>
                <w:rFonts w:ascii="Arial" w:hAnsi="Arial" w:cs="Arial"/>
                <w:b/>
                <w:bCs/>
                <w:kern w:val="0"/>
                <w:sz w:val="24"/>
              </w:rPr>
            </w:pPr>
            <w:r w:rsidRPr="00851210">
              <w:rPr>
                <w:rFonts w:ascii="Arial" w:hAnsi="Arial" w:cs="Arial"/>
                <w:kern w:val="0"/>
                <w:sz w:val="24"/>
              </w:rPr>
              <w:t>72</w:t>
            </w:r>
          </w:p>
        </w:tc>
      </w:tr>
    </w:tbl>
    <w:p w:rsidR="00527799" w:rsidRPr="00851210" w:rsidRDefault="00747E98" w:rsidP="00430A9A">
      <w:pPr>
        <w:pStyle w:val="a9"/>
        <w:rPr>
          <w:rFonts w:ascii="Arial" w:hAnsi="Arial" w:cs="Arial"/>
        </w:rPr>
      </w:pPr>
      <w:r w:rsidRPr="00851210">
        <w:rPr>
          <w:rFonts w:ascii="Arial" w:hAnsi="Arial" w:cs="Arial"/>
        </w:rPr>
        <w:t>Note:</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7"/>
        <w:gridCol w:w="1276"/>
        <w:gridCol w:w="1418"/>
        <w:gridCol w:w="1417"/>
        <w:gridCol w:w="1418"/>
      </w:tblGrid>
      <w:tr w:rsidR="00527799" w:rsidRPr="00851210" w:rsidTr="003D12FF">
        <w:trPr>
          <w:trHeight w:val="285"/>
        </w:trPr>
        <w:tc>
          <w:tcPr>
            <w:tcW w:w="2977" w:type="dxa"/>
            <w:shd w:val="clear" w:color="auto" w:fill="auto"/>
            <w:noWrap/>
            <w:vAlign w:val="center"/>
          </w:tcPr>
          <w:p w:rsidR="00527799" w:rsidRPr="00851210" w:rsidRDefault="00527799" w:rsidP="00D356CF">
            <w:pPr>
              <w:pStyle w:val="a9"/>
              <w:rPr>
                <w:rFonts w:ascii="Arial" w:hAnsi="Arial" w:cs="Arial"/>
              </w:rPr>
            </w:pPr>
            <w:r w:rsidRPr="00851210">
              <w:rPr>
                <w:rFonts w:ascii="Arial" w:hAnsi="Arial" w:cs="Arial"/>
              </w:rPr>
              <w:t>Parameter/command</w:t>
            </w:r>
          </w:p>
        </w:tc>
        <w:tc>
          <w:tcPr>
            <w:tcW w:w="1276" w:type="dxa"/>
            <w:vAlign w:val="center"/>
          </w:tcPr>
          <w:p w:rsidR="00527799" w:rsidRPr="00851210" w:rsidRDefault="00527799" w:rsidP="00D356CF">
            <w:pPr>
              <w:pStyle w:val="a9"/>
              <w:rPr>
                <w:rFonts w:ascii="Arial" w:hAnsi="Arial" w:cs="Arial"/>
              </w:rPr>
            </w:pPr>
            <w:r w:rsidRPr="00851210">
              <w:rPr>
                <w:rFonts w:ascii="Arial" w:hAnsi="Arial" w:cs="Arial"/>
              </w:rPr>
              <w:t>SDG800</w:t>
            </w:r>
          </w:p>
        </w:tc>
        <w:tc>
          <w:tcPr>
            <w:tcW w:w="1418" w:type="dxa"/>
            <w:vAlign w:val="center"/>
          </w:tcPr>
          <w:p w:rsidR="00527799" w:rsidRPr="00851210" w:rsidRDefault="00527799" w:rsidP="00D356CF">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527799" w:rsidRPr="00851210" w:rsidRDefault="00527799" w:rsidP="00D356CF">
            <w:pPr>
              <w:pStyle w:val="a9"/>
              <w:rPr>
                <w:rFonts w:ascii="Arial" w:hAnsi="Arial" w:cs="Arial"/>
              </w:rPr>
            </w:pPr>
            <w:r w:rsidRPr="00851210">
              <w:rPr>
                <w:rFonts w:ascii="Arial" w:hAnsi="Arial" w:cs="Arial"/>
              </w:rPr>
              <w:t>SDG2000X</w:t>
            </w:r>
          </w:p>
        </w:tc>
        <w:tc>
          <w:tcPr>
            <w:tcW w:w="1418" w:type="dxa"/>
            <w:shd w:val="clear" w:color="auto" w:fill="auto"/>
            <w:vAlign w:val="center"/>
          </w:tcPr>
          <w:p w:rsidR="00527799" w:rsidRPr="00851210" w:rsidRDefault="00527799" w:rsidP="00D356CF">
            <w:pPr>
              <w:pStyle w:val="a9"/>
              <w:rPr>
                <w:rFonts w:ascii="Arial" w:hAnsi="Arial" w:cs="Arial"/>
              </w:rPr>
            </w:pPr>
            <w:r w:rsidRPr="00851210">
              <w:rPr>
                <w:rFonts w:ascii="Arial" w:hAnsi="Arial" w:cs="Arial"/>
              </w:rPr>
              <w:t>SDG5000</w:t>
            </w:r>
          </w:p>
        </w:tc>
      </w:tr>
      <w:tr w:rsidR="00527799" w:rsidRPr="00851210" w:rsidTr="003D12FF">
        <w:trPr>
          <w:trHeight w:val="285"/>
        </w:trPr>
        <w:tc>
          <w:tcPr>
            <w:tcW w:w="2977" w:type="dxa"/>
            <w:shd w:val="clear" w:color="auto" w:fill="auto"/>
            <w:noWrap/>
            <w:vAlign w:val="center"/>
          </w:tcPr>
          <w:p w:rsidR="00527799" w:rsidRPr="00851210" w:rsidRDefault="009026CA" w:rsidP="00D356CF">
            <w:pPr>
              <w:pStyle w:val="a9"/>
              <w:rPr>
                <w:rFonts w:ascii="Arial" w:hAnsi="Arial" w:cs="Arial"/>
              </w:rPr>
            </w:pPr>
            <w:r w:rsidRPr="00851210">
              <w:rPr>
                <w:rFonts w:ascii="Arial" w:hAnsi="Arial" w:cs="Arial"/>
                <w:kern w:val="0"/>
                <w:sz w:val="24"/>
              </w:rPr>
              <w:t>KB_STORE_RECALL</w:t>
            </w:r>
          </w:p>
        </w:tc>
        <w:tc>
          <w:tcPr>
            <w:tcW w:w="1276" w:type="dxa"/>
            <w:vAlign w:val="center"/>
          </w:tcPr>
          <w:p w:rsidR="00527799" w:rsidRPr="00851210" w:rsidRDefault="00097F71" w:rsidP="00097F71">
            <w:pPr>
              <w:pStyle w:val="a9"/>
              <w:ind w:firstLineChars="100" w:firstLine="210"/>
              <w:rPr>
                <w:rFonts w:ascii="Arial" w:hAnsi="Arial" w:cs="Arial"/>
              </w:rPr>
            </w:pPr>
            <w:r w:rsidRPr="00851210">
              <w:rPr>
                <w:rFonts w:ascii="Arial" w:hAnsi="Arial" w:cs="Arial"/>
              </w:rPr>
              <w:t>yes</w:t>
            </w:r>
          </w:p>
        </w:tc>
        <w:tc>
          <w:tcPr>
            <w:tcW w:w="1418" w:type="dxa"/>
            <w:vAlign w:val="center"/>
          </w:tcPr>
          <w:p w:rsidR="00527799" w:rsidRPr="00851210" w:rsidRDefault="00527799" w:rsidP="00097F71">
            <w:pPr>
              <w:pStyle w:val="a9"/>
              <w:ind w:firstLineChars="150" w:firstLine="315"/>
              <w:rPr>
                <w:rFonts w:ascii="Arial" w:hAnsi="Arial" w:cs="Arial"/>
              </w:rPr>
            </w:pPr>
            <w:r w:rsidRPr="00851210">
              <w:rPr>
                <w:rFonts w:ascii="Arial" w:hAnsi="Arial" w:cs="Arial"/>
              </w:rPr>
              <w:t>yes</w:t>
            </w:r>
          </w:p>
        </w:tc>
        <w:tc>
          <w:tcPr>
            <w:tcW w:w="1417" w:type="dxa"/>
            <w:shd w:val="clear" w:color="auto" w:fill="auto"/>
            <w:noWrap/>
            <w:vAlign w:val="center"/>
          </w:tcPr>
          <w:p w:rsidR="00527799" w:rsidRPr="00851210" w:rsidRDefault="00097F71" w:rsidP="00745F9C">
            <w:pPr>
              <w:pStyle w:val="a9"/>
              <w:ind w:firstLineChars="150" w:firstLine="315"/>
              <w:rPr>
                <w:rFonts w:ascii="Arial" w:hAnsi="Arial" w:cs="Arial"/>
              </w:rPr>
            </w:pPr>
            <w:r w:rsidRPr="00851210">
              <w:rPr>
                <w:rFonts w:ascii="Arial" w:hAnsi="Arial" w:cs="Arial"/>
              </w:rPr>
              <w:t>yes</w:t>
            </w:r>
          </w:p>
        </w:tc>
        <w:tc>
          <w:tcPr>
            <w:tcW w:w="1418" w:type="dxa"/>
            <w:shd w:val="clear" w:color="auto" w:fill="auto"/>
            <w:vAlign w:val="center"/>
          </w:tcPr>
          <w:p w:rsidR="00527799" w:rsidRPr="00851210" w:rsidRDefault="00527799" w:rsidP="00745F9C">
            <w:pPr>
              <w:pStyle w:val="a9"/>
              <w:ind w:firstLineChars="200" w:firstLine="420"/>
              <w:rPr>
                <w:rFonts w:ascii="Arial" w:hAnsi="Arial" w:cs="Arial"/>
              </w:rPr>
            </w:pPr>
            <w:r w:rsidRPr="00851210">
              <w:rPr>
                <w:rFonts w:ascii="Arial" w:hAnsi="Arial" w:cs="Arial"/>
              </w:rPr>
              <w:t>no</w:t>
            </w:r>
          </w:p>
        </w:tc>
      </w:tr>
      <w:tr w:rsidR="00C73627" w:rsidRPr="00851210" w:rsidTr="003D12FF">
        <w:trPr>
          <w:trHeight w:val="285"/>
        </w:trPr>
        <w:tc>
          <w:tcPr>
            <w:tcW w:w="2977" w:type="dxa"/>
            <w:shd w:val="clear" w:color="auto" w:fill="auto"/>
            <w:noWrap/>
            <w:vAlign w:val="center"/>
          </w:tcPr>
          <w:p w:rsidR="00C73627" w:rsidRPr="00851210" w:rsidRDefault="00C73627" w:rsidP="00D356CF">
            <w:pPr>
              <w:pStyle w:val="a9"/>
              <w:rPr>
                <w:rFonts w:ascii="Arial" w:hAnsi="Arial" w:cs="Arial"/>
                <w:kern w:val="0"/>
                <w:sz w:val="24"/>
              </w:rPr>
            </w:pPr>
            <w:r w:rsidRPr="00851210">
              <w:rPr>
                <w:rFonts w:ascii="Arial" w:hAnsi="Arial" w:cs="Arial"/>
                <w:kern w:val="0"/>
                <w:sz w:val="24"/>
              </w:rPr>
              <w:t>KB_HELP</w:t>
            </w:r>
          </w:p>
        </w:tc>
        <w:tc>
          <w:tcPr>
            <w:tcW w:w="1276" w:type="dxa"/>
            <w:vAlign w:val="center"/>
          </w:tcPr>
          <w:p w:rsidR="00C73627" w:rsidRPr="00851210" w:rsidRDefault="00786B00" w:rsidP="00097F71">
            <w:pPr>
              <w:pStyle w:val="a9"/>
              <w:ind w:firstLineChars="100" w:firstLine="210"/>
              <w:rPr>
                <w:rFonts w:ascii="Arial" w:hAnsi="Arial" w:cs="Arial"/>
              </w:rPr>
            </w:pPr>
            <w:r w:rsidRPr="00851210">
              <w:rPr>
                <w:rFonts w:ascii="Arial" w:hAnsi="Arial" w:cs="Arial"/>
              </w:rPr>
              <w:t>yes</w:t>
            </w:r>
          </w:p>
        </w:tc>
        <w:tc>
          <w:tcPr>
            <w:tcW w:w="1418" w:type="dxa"/>
            <w:vAlign w:val="center"/>
          </w:tcPr>
          <w:p w:rsidR="00C73627" w:rsidRPr="00851210" w:rsidRDefault="009F0C2F" w:rsidP="00097F71">
            <w:pPr>
              <w:pStyle w:val="a9"/>
              <w:ind w:firstLineChars="150" w:firstLine="315"/>
              <w:rPr>
                <w:rFonts w:ascii="Arial" w:hAnsi="Arial" w:cs="Arial"/>
              </w:rPr>
            </w:pPr>
            <w:r w:rsidRPr="00851210">
              <w:rPr>
                <w:rFonts w:ascii="Arial" w:hAnsi="Arial" w:cs="Arial"/>
              </w:rPr>
              <w:t>yes</w:t>
            </w:r>
          </w:p>
        </w:tc>
        <w:tc>
          <w:tcPr>
            <w:tcW w:w="1417" w:type="dxa"/>
            <w:shd w:val="clear" w:color="auto" w:fill="auto"/>
            <w:noWrap/>
            <w:vAlign w:val="center"/>
          </w:tcPr>
          <w:p w:rsidR="00C73627" w:rsidRPr="00851210" w:rsidRDefault="00B02596" w:rsidP="00745F9C">
            <w:pPr>
              <w:pStyle w:val="a9"/>
              <w:ind w:firstLineChars="150" w:firstLine="315"/>
              <w:rPr>
                <w:rFonts w:ascii="Arial" w:hAnsi="Arial" w:cs="Arial"/>
              </w:rPr>
            </w:pPr>
            <w:r w:rsidRPr="00851210">
              <w:rPr>
                <w:rFonts w:ascii="Arial" w:hAnsi="Arial" w:cs="Arial"/>
              </w:rPr>
              <w:t>no</w:t>
            </w:r>
          </w:p>
        </w:tc>
        <w:tc>
          <w:tcPr>
            <w:tcW w:w="1418" w:type="dxa"/>
            <w:shd w:val="clear" w:color="auto" w:fill="auto"/>
            <w:vAlign w:val="center"/>
          </w:tcPr>
          <w:p w:rsidR="00C73627" w:rsidRPr="00851210" w:rsidRDefault="00E50605" w:rsidP="00745F9C">
            <w:pPr>
              <w:pStyle w:val="a9"/>
              <w:ind w:firstLineChars="200" w:firstLine="420"/>
              <w:rPr>
                <w:rFonts w:ascii="Arial" w:hAnsi="Arial" w:cs="Arial"/>
              </w:rPr>
            </w:pPr>
            <w:r w:rsidRPr="00851210">
              <w:rPr>
                <w:rFonts w:ascii="Arial" w:hAnsi="Arial" w:cs="Arial"/>
              </w:rPr>
              <w:t>no</w:t>
            </w:r>
          </w:p>
        </w:tc>
      </w:tr>
      <w:tr w:rsidR="003C78BA" w:rsidRPr="00851210" w:rsidTr="003D12FF">
        <w:trPr>
          <w:trHeight w:val="285"/>
        </w:trPr>
        <w:tc>
          <w:tcPr>
            <w:tcW w:w="2977" w:type="dxa"/>
            <w:shd w:val="clear" w:color="auto" w:fill="auto"/>
            <w:noWrap/>
            <w:vAlign w:val="center"/>
          </w:tcPr>
          <w:p w:rsidR="003C78BA" w:rsidRPr="00851210" w:rsidRDefault="003C78BA" w:rsidP="00D356CF">
            <w:pPr>
              <w:pStyle w:val="a9"/>
              <w:rPr>
                <w:rFonts w:ascii="Arial" w:hAnsi="Arial" w:cs="Arial"/>
                <w:kern w:val="0"/>
                <w:sz w:val="24"/>
              </w:rPr>
            </w:pPr>
            <w:r w:rsidRPr="00851210">
              <w:rPr>
                <w:rFonts w:ascii="Arial" w:hAnsi="Arial" w:cs="Arial"/>
                <w:kern w:val="0"/>
                <w:sz w:val="24"/>
              </w:rPr>
              <w:t>KB_CHANNEL</w:t>
            </w:r>
          </w:p>
        </w:tc>
        <w:tc>
          <w:tcPr>
            <w:tcW w:w="1276" w:type="dxa"/>
            <w:vAlign w:val="center"/>
          </w:tcPr>
          <w:p w:rsidR="003C78BA" w:rsidRPr="00851210" w:rsidRDefault="00DF399A" w:rsidP="00097F71">
            <w:pPr>
              <w:pStyle w:val="a9"/>
              <w:ind w:firstLineChars="100" w:firstLine="210"/>
              <w:rPr>
                <w:rFonts w:ascii="Arial" w:hAnsi="Arial" w:cs="Arial"/>
              </w:rPr>
            </w:pPr>
            <w:r w:rsidRPr="00851210">
              <w:rPr>
                <w:rFonts w:ascii="Arial" w:hAnsi="Arial" w:cs="Arial"/>
              </w:rPr>
              <w:t>no</w:t>
            </w:r>
            <w:r w:rsidR="007C4B01" w:rsidRPr="00851210">
              <w:rPr>
                <w:rFonts w:ascii="Arial" w:hAnsi="Arial" w:cs="Arial"/>
              </w:rPr>
              <w:t>(single channel)</w:t>
            </w:r>
          </w:p>
        </w:tc>
        <w:tc>
          <w:tcPr>
            <w:tcW w:w="1418" w:type="dxa"/>
            <w:vAlign w:val="center"/>
          </w:tcPr>
          <w:p w:rsidR="003C78BA" w:rsidRPr="00851210" w:rsidRDefault="003F2454" w:rsidP="00097F71">
            <w:pPr>
              <w:pStyle w:val="a9"/>
              <w:ind w:firstLineChars="150" w:firstLine="315"/>
              <w:rPr>
                <w:rFonts w:ascii="Arial" w:hAnsi="Arial" w:cs="Arial"/>
              </w:rPr>
            </w:pPr>
            <w:r w:rsidRPr="00851210">
              <w:rPr>
                <w:rFonts w:ascii="Arial" w:hAnsi="Arial" w:cs="Arial"/>
              </w:rPr>
              <w:t>yes</w:t>
            </w:r>
          </w:p>
        </w:tc>
        <w:tc>
          <w:tcPr>
            <w:tcW w:w="1417" w:type="dxa"/>
            <w:shd w:val="clear" w:color="auto" w:fill="auto"/>
            <w:noWrap/>
            <w:vAlign w:val="center"/>
          </w:tcPr>
          <w:p w:rsidR="003C78BA" w:rsidRPr="00851210" w:rsidRDefault="003F2454" w:rsidP="00745F9C">
            <w:pPr>
              <w:pStyle w:val="a9"/>
              <w:ind w:firstLineChars="150" w:firstLine="315"/>
              <w:rPr>
                <w:rFonts w:ascii="Arial" w:hAnsi="Arial" w:cs="Arial"/>
              </w:rPr>
            </w:pPr>
            <w:r w:rsidRPr="00851210">
              <w:rPr>
                <w:rFonts w:ascii="Arial" w:hAnsi="Arial" w:cs="Arial"/>
              </w:rPr>
              <w:t>yes</w:t>
            </w:r>
          </w:p>
        </w:tc>
        <w:tc>
          <w:tcPr>
            <w:tcW w:w="1418" w:type="dxa"/>
            <w:shd w:val="clear" w:color="auto" w:fill="auto"/>
            <w:vAlign w:val="center"/>
          </w:tcPr>
          <w:p w:rsidR="003C78BA" w:rsidRPr="00851210" w:rsidRDefault="008D2DB3" w:rsidP="00745F9C">
            <w:pPr>
              <w:pStyle w:val="a9"/>
              <w:ind w:firstLineChars="200" w:firstLine="420"/>
              <w:rPr>
                <w:rFonts w:ascii="Arial" w:hAnsi="Arial" w:cs="Arial"/>
              </w:rPr>
            </w:pPr>
            <w:r w:rsidRPr="00851210">
              <w:rPr>
                <w:rFonts w:ascii="Arial" w:hAnsi="Arial" w:cs="Arial"/>
              </w:rPr>
              <w:t>no</w:t>
            </w:r>
          </w:p>
        </w:tc>
      </w:tr>
    </w:tbl>
    <w:p w:rsidR="00527799" w:rsidRPr="00851210" w:rsidRDefault="00527799" w:rsidP="00430A9A">
      <w:pPr>
        <w:pStyle w:val="a9"/>
        <w:rPr>
          <w:rFonts w:ascii="Arial" w:hAnsi="Arial" w:cs="Arial"/>
        </w:rPr>
      </w:pPr>
    </w:p>
    <w:p w:rsidR="00A72179" w:rsidRPr="00851210" w:rsidRDefault="00A72179" w:rsidP="00A72179">
      <w:pPr>
        <w:pStyle w:val="21"/>
        <w:rPr>
          <w:rFonts w:cs="Arial"/>
        </w:rPr>
      </w:pPr>
      <w:bookmarkStart w:id="276" w:name="_IP_Command"/>
      <w:bookmarkStart w:id="277" w:name="_Toc422919383"/>
      <w:bookmarkEnd w:id="276"/>
      <w:r w:rsidRPr="00851210">
        <w:rPr>
          <w:rFonts w:cs="Arial"/>
        </w:rPr>
        <w:t>IP</w:t>
      </w:r>
      <w:r w:rsidR="00D9343F" w:rsidRPr="00851210">
        <w:rPr>
          <w:rFonts w:cs="Arial"/>
        </w:rPr>
        <w:t xml:space="preserve"> </w:t>
      </w:r>
      <w:r w:rsidR="00E53281" w:rsidRPr="00851210">
        <w:rPr>
          <w:rFonts w:cs="Arial"/>
        </w:rPr>
        <w:t>C</w:t>
      </w:r>
      <w:r w:rsidR="00445C61" w:rsidRPr="00851210">
        <w:rPr>
          <w:rFonts w:cs="Arial"/>
        </w:rPr>
        <w:t>ommand</w:t>
      </w:r>
      <w:bookmarkEnd w:id="277"/>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DC4D1A" w:rsidRPr="00851210" w:rsidTr="00DC4D1A">
        <w:tc>
          <w:tcPr>
            <w:tcW w:w="2660" w:type="dxa"/>
          </w:tcPr>
          <w:p w:rsidR="00DC4D1A" w:rsidRPr="00851210" w:rsidRDefault="00DC4D1A" w:rsidP="00DC4D1A">
            <w:pPr>
              <w:pStyle w:val="a9"/>
              <w:rPr>
                <w:rFonts w:ascii="Arial" w:hAnsi="Arial" w:cs="Arial"/>
                <w:b/>
              </w:rPr>
            </w:pPr>
            <w:r w:rsidRPr="00851210">
              <w:rPr>
                <w:rFonts w:ascii="Arial" w:hAnsi="Arial" w:cs="Arial"/>
                <w:b/>
              </w:rPr>
              <w:t>DESCRIPTION</w:t>
            </w:r>
          </w:p>
        </w:tc>
        <w:tc>
          <w:tcPr>
            <w:tcW w:w="6237" w:type="dxa"/>
          </w:tcPr>
          <w:p w:rsidR="00DC4D1A" w:rsidRPr="00851210" w:rsidRDefault="00DC4D1A" w:rsidP="00DC4D1A">
            <w:pPr>
              <w:pStyle w:val="a9"/>
              <w:rPr>
                <w:rFonts w:ascii="Arial" w:hAnsi="Arial" w:cs="Arial"/>
              </w:rPr>
            </w:pPr>
            <w:r w:rsidRPr="00851210">
              <w:rPr>
                <w:rFonts w:ascii="Arial" w:hAnsi="Arial" w:cs="Arial"/>
              </w:rPr>
              <w:t xml:space="preserve">The Command </w:t>
            </w:r>
            <w:r w:rsidR="000A1BEA" w:rsidRPr="00851210">
              <w:rPr>
                <w:rFonts w:ascii="Arial" w:hAnsi="Arial" w:cs="Arial"/>
              </w:rPr>
              <w:t xml:space="preserve">can set and get </w:t>
            </w:r>
            <w:r w:rsidR="00735511" w:rsidRPr="00851210">
              <w:rPr>
                <w:rFonts w:ascii="Arial" w:hAnsi="Arial" w:cs="Arial"/>
              </w:rPr>
              <w:t xml:space="preserve">system </w:t>
            </w:r>
            <w:r w:rsidR="00CE61CD" w:rsidRPr="00851210">
              <w:rPr>
                <w:rFonts w:ascii="Arial" w:hAnsi="Arial" w:cs="Arial"/>
              </w:rPr>
              <w:t>IP</w:t>
            </w:r>
            <w:r w:rsidR="00301E78" w:rsidRPr="00851210">
              <w:rPr>
                <w:rFonts w:ascii="Arial" w:hAnsi="Arial" w:cs="Arial"/>
              </w:rPr>
              <w:t xml:space="preserve"> address</w:t>
            </w:r>
            <w:r w:rsidR="000A1BEA" w:rsidRPr="00851210">
              <w:rPr>
                <w:rFonts w:ascii="Arial" w:hAnsi="Arial" w:cs="Arial"/>
              </w:rPr>
              <w:t>.</w:t>
            </w:r>
          </w:p>
          <w:p w:rsidR="00DC4D1A" w:rsidRPr="00851210" w:rsidRDefault="00DC4D1A" w:rsidP="00DC4D1A">
            <w:pPr>
              <w:pStyle w:val="a9"/>
              <w:rPr>
                <w:rFonts w:ascii="Arial" w:hAnsi="Arial" w:cs="Arial"/>
              </w:rPr>
            </w:pPr>
          </w:p>
        </w:tc>
      </w:tr>
      <w:tr w:rsidR="00DC4D1A" w:rsidRPr="00851210" w:rsidTr="00DC4D1A">
        <w:tc>
          <w:tcPr>
            <w:tcW w:w="2660" w:type="dxa"/>
          </w:tcPr>
          <w:p w:rsidR="00DC4D1A" w:rsidRPr="00851210" w:rsidRDefault="00DC4D1A" w:rsidP="00DC4D1A">
            <w:pPr>
              <w:pStyle w:val="a9"/>
              <w:rPr>
                <w:rFonts w:ascii="Arial" w:hAnsi="Arial" w:cs="Arial"/>
                <w:b/>
              </w:rPr>
            </w:pPr>
            <w:r w:rsidRPr="00851210">
              <w:rPr>
                <w:rFonts w:ascii="Arial" w:hAnsi="Arial" w:cs="Arial"/>
                <w:b/>
              </w:rPr>
              <w:t xml:space="preserve">COMMAND SYNTAX  </w:t>
            </w:r>
          </w:p>
        </w:tc>
        <w:tc>
          <w:tcPr>
            <w:tcW w:w="6237" w:type="dxa"/>
          </w:tcPr>
          <w:p w:rsidR="001C7AF6" w:rsidRPr="00851210" w:rsidRDefault="00187137" w:rsidP="001C7AF6">
            <w:pPr>
              <w:pStyle w:val="a9"/>
              <w:rPr>
                <w:ins w:id="278" w:author="123" w:date="2015-06-16T16:19:00Z"/>
                <w:rFonts w:ascii="Arial" w:hAnsi="Arial" w:cs="Arial"/>
              </w:rPr>
            </w:pPr>
            <w:r w:rsidRPr="00851210">
              <w:rPr>
                <w:rFonts w:ascii="Arial" w:hAnsi="Arial" w:cs="Arial"/>
              </w:rPr>
              <w:t>SYST:COMM:LAN:IPAD (</w:t>
            </w:r>
            <w:r w:rsidR="001C7AF6" w:rsidRPr="00851210">
              <w:rPr>
                <w:rFonts w:ascii="Arial" w:hAnsi="Arial" w:cs="Arial"/>
              </w:rPr>
              <w:t>SYSTem:COMMunicate:LAN:IPADdress</w:t>
            </w:r>
            <w:r w:rsidRPr="00851210">
              <w:rPr>
                <w:rFonts w:ascii="Arial" w:hAnsi="Arial" w:cs="Arial"/>
              </w:rPr>
              <w:t>)</w:t>
            </w:r>
            <w:r w:rsidR="00D36280" w:rsidRPr="00851210">
              <w:rPr>
                <w:rFonts w:ascii="Arial" w:hAnsi="Arial" w:cs="Arial"/>
              </w:rPr>
              <w:t xml:space="preserve"> &lt;parameter</w:t>
            </w:r>
            <w:r w:rsidR="0070670A" w:rsidRPr="00851210">
              <w:rPr>
                <w:rFonts w:ascii="Arial" w:hAnsi="Arial" w:cs="Arial"/>
              </w:rPr>
              <w:t>1</w:t>
            </w:r>
            <w:r w:rsidR="00D36280" w:rsidRPr="00851210">
              <w:rPr>
                <w:rFonts w:ascii="Arial" w:hAnsi="Arial" w:cs="Arial"/>
              </w:rPr>
              <w:t>&gt;</w:t>
            </w:r>
            <w:r w:rsidR="0066606A" w:rsidRPr="00851210">
              <w:rPr>
                <w:rFonts w:ascii="Arial" w:hAnsi="Arial" w:cs="Arial"/>
              </w:rPr>
              <w:t>.</w:t>
            </w:r>
            <w:r w:rsidR="00D36280" w:rsidRPr="00851210">
              <w:rPr>
                <w:rFonts w:ascii="Arial" w:hAnsi="Arial" w:cs="Arial"/>
              </w:rPr>
              <w:t>&lt;parameter</w:t>
            </w:r>
            <w:r w:rsidR="0070670A" w:rsidRPr="00851210">
              <w:rPr>
                <w:rFonts w:ascii="Arial" w:hAnsi="Arial" w:cs="Arial"/>
              </w:rPr>
              <w:t>2</w:t>
            </w:r>
            <w:r w:rsidR="00D36280" w:rsidRPr="00851210">
              <w:rPr>
                <w:rFonts w:ascii="Arial" w:hAnsi="Arial" w:cs="Arial"/>
              </w:rPr>
              <w:t>&gt;</w:t>
            </w:r>
            <w:r w:rsidR="0066606A" w:rsidRPr="00851210">
              <w:rPr>
                <w:rFonts w:ascii="Arial" w:hAnsi="Arial" w:cs="Arial"/>
              </w:rPr>
              <w:t>.</w:t>
            </w:r>
            <w:r w:rsidR="00D36280" w:rsidRPr="00851210">
              <w:rPr>
                <w:rFonts w:ascii="Arial" w:hAnsi="Arial" w:cs="Arial"/>
              </w:rPr>
              <w:t>&lt;parameter</w:t>
            </w:r>
            <w:r w:rsidR="0070670A" w:rsidRPr="00851210">
              <w:rPr>
                <w:rFonts w:ascii="Arial" w:hAnsi="Arial" w:cs="Arial"/>
              </w:rPr>
              <w:t>3</w:t>
            </w:r>
            <w:r w:rsidR="00D36280" w:rsidRPr="00851210">
              <w:rPr>
                <w:rFonts w:ascii="Arial" w:hAnsi="Arial" w:cs="Arial"/>
              </w:rPr>
              <w:t>&gt;</w:t>
            </w:r>
            <w:r w:rsidR="0066606A" w:rsidRPr="00851210">
              <w:rPr>
                <w:rFonts w:ascii="Arial" w:hAnsi="Arial" w:cs="Arial"/>
              </w:rPr>
              <w:t>.</w:t>
            </w:r>
            <w:r w:rsidR="00D36280" w:rsidRPr="00851210">
              <w:rPr>
                <w:rFonts w:ascii="Arial" w:hAnsi="Arial" w:cs="Arial"/>
              </w:rPr>
              <w:t>&lt;parameter</w:t>
            </w:r>
            <w:r w:rsidR="0070670A" w:rsidRPr="00851210">
              <w:rPr>
                <w:rFonts w:ascii="Arial" w:hAnsi="Arial" w:cs="Arial"/>
              </w:rPr>
              <w:t>4</w:t>
            </w:r>
            <w:r w:rsidR="00D36280" w:rsidRPr="00851210">
              <w:rPr>
                <w:rFonts w:ascii="Arial" w:hAnsi="Arial" w:cs="Arial"/>
              </w:rPr>
              <w:t>&gt;</w:t>
            </w:r>
          </w:p>
          <w:p w:rsidR="0052757F" w:rsidRPr="00851210" w:rsidRDefault="0052757F" w:rsidP="001C7AF6">
            <w:pPr>
              <w:pStyle w:val="a9"/>
              <w:rPr>
                <w:rFonts w:ascii="Arial" w:hAnsi="Arial" w:cs="Arial"/>
              </w:rPr>
            </w:pPr>
          </w:p>
          <w:p w:rsidR="00EF7439" w:rsidRPr="00851210" w:rsidRDefault="00EF7439" w:rsidP="001C7AF6">
            <w:pPr>
              <w:pStyle w:val="a9"/>
              <w:rPr>
                <w:rFonts w:ascii="Arial" w:hAnsi="Arial" w:cs="Arial"/>
              </w:rPr>
            </w:pPr>
            <w:r w:rsidRPr="00851210">
              <w:rPr>
                <w:rFonts w:ascii="Arial" w:hAnsi="Arial" w:cs="Arial"/>
              </w:rPr>
              <w:t>&lt;parameter1&gt;:=</w:t>
            </w:r>
            <w:r w:rsidR="008877D3" w:rsidRPr="00851210">
              <w:rPr>
                <w:rFonts w:ascii="Arial" w:hAnsi="Arial" w:cs="Arial"/>
              </w:rPr>
              <w:t xml:space="preserve">{a integer value between </w:t>
            </w:r>
            <w:r w:rsidR="00DF4502" w:rsidRPr="00851210">
              <w:rPr>
                <w:rFonts w:ascii="Arial" w:hAnsi="Arial" w:cs="Arial"/>
              </w:rPr>
              <w:t>1</w:t>
            </w:r>
            <w:r w:rsidR="008877D3" w:rsidRPr="00851210">
              <w:rPr>
                <w:rFonts w:ascii="Arial" w:hAnsi="Arial" w:cs="Arial"/>
              </w:rPr>
              <w:t xml:space="preserve"> and 2</w:t>
            </w:r>
            <w:r w:rsidR="00DF4502" w:rsidRPr="00851210">
              <w:rPr>
                <w:rFonts w:ascii="Arial" w:hAnsi="Arial" w:cs="Arial"/>
              </w:rPr>
              <w:t>23</w:t>
            </w:r>
            <w:r w:rsidR="008877D3" w:rsidRPr="00851210">
              <w:rPr>
                <w:rFonts w:ascii="Arial" w:hAnsi="Arial" w:cs="Arial"/>
              </w:rPr>
              <w:t>}</w:t>
            </w:r>
          </w:p>
          <w:p w:rsidR="000426CF" w:rsidRPr="00851210" w:rsidRDefault="000426CF" w:rsidP="000426CF">
            <w:pPr>
              <w:pStyle w:val="a9"/>
              <w:rPr>
                <w:rFonts w:ascii="Arial" w:hAnsi="Arial" w:cs="Arial"/>
              </w:rPr>
            </w:pPr>
            <w:r w:rsidRPr="00851210">
              <w:rPr>
                <w:rFonts w:ascii="Arial" w:hAnsi="Arial" w:cs="Arial"/>
              </w:rPr>
              <w:t>&lt;parameter</w:t>
            </w:r>
            <w:r w:rsidR="00023DB5" w:rsidRPr="00851210">
              <w:rPr>
                <w:rFonts w:ascii="Arial" w:hAnsi="Arial" w:cs="Arial"/>
              </w:rPr>
              <w:t>2</w:t>
            </w:r>
            <w:r w:rsidRPr="00851210">
              <w:rPr>
                <w:rFonts w:ascii="Arial" w:hAnsi="Arial" w:cs="Arial"/>
              </w:rPr>
              <w:t>&gt;</w:t>
            </w:r>
            <w:r w:rsidR="00F91BC1" w:rsidRPr="00851210">
              <w:rPr>
                <w:rFonts w:ascii="Arial" w:hAnsi="Arial" w:cs="Arial"/>
              </w:rPr>
              <w:t>:=</w:t>
            </w:r>
            <w:r w:rsidR="00B40385" w:rsidRPr="00851210">
              <w:rPr>
                <w:rFonts w:ascii="Arial" w:hAnsi="Arial" w:cs="Arial"/>
              </w:rPr>
              <w:t>{a integer value between 0 and 255}</w:t>
            </w:r>
          </w:p>
          <w:p w:rsidR="00EF7439" w:rsidRPr="00851210" w:rsidRDefault="00C14148" w:rsidP="001C7AF6">
            <w:pPr>
              <w:pStyle w:val="a9"/>
              <w:rPr>
                <w:rFonts w:ascii="Arial" w:hAnsi="Arial" w:cs="Arial"/>
              </w:rPr>
            </w:pPr>
            <w:r w:rsidRPr="00851210">
              <w:rPr>
                <w:rFonts w:ascii="Arial" w:hAnsi="Arial" w:cs="Arial"/>
              </w:rPr>
              <w:t>&lt;parameter3&gt;:=</w:t>
            </w:r>
            <w:r w:rsidR="00D80692" w:rsidRPr="00851210">
              <w:rPr>
                <w:rFonts w:ascii="Arial" w:hAnsi="Arial" w:cs="Arial"/>
              </w:rPr>
              <w:t>{a integer value between 0 and 255}</w:t>
            </w:r>
          </w:p>
          <w:p w:rsidR="00C14148" w:rsidRPr="00851210" w:rsidRDefault="00C14148" w:rsidP="001C7AF6">
            <w:pPr>
              <w:pStyle w:val="a9"/>
              <w:rPr>
                <w:rFonts w:ascii="Arial" w:hAnsi="Arial" w:cs="Arial"/>
              </w:rPr>
            </w:pPr>
            <w:r w:rsidRPr="00851210">
              <w:rPr>
                <w:rFonts w:ascii="Arial" w:hAnsi="Arial" w:cs="Arial"/>
              </w:rPr>
              <w:t>&lt;parameter4&gt;:={a integer value between 0 and 255}</w:t>
            </w:r>
          </w:p>
          <w:p w:rsidR="00DC4D1A" w:rsidRPr="00851210" w:rsidRDefault="00DC4D1A" w:rsidP="00DC4D1A">
            <w:pPr>
              <w:pStyle w:val="a9"/>
              <w:rPr>
                <w:rFonts w:ascii="Arial" w:hAnsi="Arial" w:cs="Arial"/>
              </w:rPr>
            </w:pPr>
          </w:p>
        </w:tc>
      </w:tr>
      <w:tr w:rsidR="00DC4D1A" w:rsidRPr="00851210" w:rsidTr="00DC4D1A">
        <w:tc>
          <w:tcPr>
            <w:tcW w:w="2660" w:type="dxa"/>
          </w:tcPr>
          <w:p w:rsidR="00DC4D1A" w:rsidRPr="00851210" w:rsidRDefault="00A34E67" w:rsidP="00DC4D1A">
            <w:pPr>
              <w:pStyle w:val="a9"/>
              <w:rPr>
                <w:rFonts w:ascii="Arial" w:hAnsi="Arial" w:cs="Arial"/>
                <w:b/>
              </w:rPr>
            </w:pPr>
            <w:r w:rsidRPr="00851210">
              <w:rPr>
                <w:rFonts w:ascii="Arial" w:hAnsi="Arial" w:cs="Arial"/>
                <w:b/>
              </w:rPr>
              <w:t>QUERY SYNTAX</w:t>
            </w:r>
          </w:p>
        </w:tc>
        <w:tc>
          <w:tcPr>
            <w:tcW w:w="6237" w:type="dxa"/>
          </w:tcPr>
          <w:p w:rsidR="00DC4D1A" w:rsidRPr="00851210" w:rsidRDefault="00E416A9" w:rsidP="00C24CC7">
            <w:pPr>
              <w:pStyle w:val="a9"/>
              <w:rPr>
                <w:rFonts w:ascii="Arial" w:hAnsi="Arial" w:cs="Arial"/>
              </w:rPr>
            </w:pPr>
            <w:r w:rsidRPr="00851210">
              <w:rPr>
                <w:rFonts w:ascii="Arial" w:hAnsi="Arial" w:cs="Arial"/>
              </w:rPr>
              <w:t xml:space="preserve">SYST:COMM:LAN:IPAD </w:t>
            </w:r>
            <w:r w:rsidR="00053524" w:rsidRPr="00851210">
              <w:rPr>
                <w:rFonts w:ascii="Arial" w:hAnsi="Arial" w:cs="Arial"/>
              </w:rPr>
              <w:t>(</w:t>
            </w:r>
            <w:r w:rsidR="00BE36E0" w:rsidRPr="00851210">
              <w:rPr>
                <w:rFonts w:ascii="Arial" w:hAnsi="Arial" w:cs="Arial"/>
              </w:rPr>
              <w:t>SYSTem:COMMunicate:LAN:IPADdress</w:t>
            </w:r>
            <w:r w:rsidR="00053524" w:rsidRPr="00851210">
              <w:rPr>
                <w:rFonts w:ascii="Arial" w:hAnsi="Arial" w:cs="Arial"/>
              </w:rPr>
              <w:t>)</w:t>
            </w:r>
            <w:r w:rsidR="00BE36E0" w:rsidRPr="00851210">
              <w:rPr>
                <w:rFonts w:ascii="Arial" w:hAnsi="Arial" w:cs="Arial"/>
              </w:rPr>
              <w:t>?</w:t>
            </w:r>
          </w:p>
          <w:p w:rsidR="008A7538" w:rsidRPr="00851210" w:rsidRDefault="008A7538" w:rsidP="00C24CC7">
            <w:pPr>
              <w:pStyle w:val="a9"/>
              <w:rPr>
                <w:rFonts w:ascii="Arial" w:hAnsi="Arial" w:cs="Arial"/>
              </w:rPr>
            </w:pPr>
          </w:p>
        </w:tc>
      </w:tr>
    </w:tbl>
    <w:p w:rsidR="005D1375" w:rsidRPr="00851210" w:rsidRDefault="00C24CC7" w:rsidP="00C24CC7">
      <w:pPr>
        <w:rPr>
          <w:rFonts w:ascii="Arial" w:hAnsi="Arial" w:cs="Arial"/>
          <w:b/>
        </w:rPr>
      </w:pPr>
      <w:r w:rsidRPr="00851210">
        <w:rPr>
          <w:rFonts w:ascii="Arial" w:hAnsi="Arial" w:cs="Arial"/>
          <w:b/>
        </w:rPr>
        <w:t>EXAMPLE</w:t>
      </w:r>
      <w:r w:rsidR="00160716" w:rsidRPr="00851210">
        <w:rPr>
          <w:rFonts w:ascii="Arial" w:hAnsi="Arial" w:cs="Arial"/>
          <w:b/>
        </w:rPr>
        <w:t>S</w:t>
      </w:r>
      <w:r w:rsidRPr="00851210">
        <w:rPr>
          <w:rFonts w:ascii="Arial" w:hAnsi="Arial" w:cs="Arial"/>
          <w:b/>
        </w:rPr>
        <w:t xml:space="preserve">               </w:t>
      </w:r>
      <w:r w:rsidR="008A7538" w:rsidRPr="00851210">
        <w:rPr>
          <w:rFonts w:ascii="Arial" w:hAnsi="Arial" w:cs="Arial"/>
        </w:rPr>
        <w:t>S</w:t>
      </w:r>
      <w:r w:rsidR="005D1375" w:rsidRPr="00851210">
        <w:rPr>
          <w:rFonts w:ascii="Arial" w:hAnsi="Arial" w:cs="Arial"/>
        </w:rPr>
        <w:t xml:space="preserve">et </w:t>
      </w:r>
      <w:r w:rsidR="00CC5AEF" w:rsidRPr="00851210">
        <w:rPr>
          <w:rFonts w:ascii="Arial" w:hAnsi="Arial" w:cs="Arial"/>
        </w:rPr>
        <w:t>IP</w:t>
      </w:r>
      <w:r w:rsidRPr="00851210">
        <w:rPr>
          <w:rFonts w:ascii="Arial" w:hAnsi="Arial" w:cs="Arial"/>
          <w:b/>
        </w:rPr>
        <w:t xml:space="preserve"> </w:t>
      </w:r>
      <w:r w:rsidR="005D1375" w:rsidRPr="00851210">
        <w:rPr>
          <w:rFonts w:ascii="Arial" w:hAnsi="Arial" w:cs="Arial"/>
        </w:rPr>
        <w:t>address</w:t>
      </w:r>
      <w:r w:rsidRPr="00851210">
        <w:rPr>
          <w:rFonts w:ascii="Arial" w:hAnsi="Arial" w:cs="Arial"/>
          <w:b/>
        </w:rPr>
        <w:t xml:space="preserve"> </w:t>
      </w:r>
      <w:r w:rsidR="008A1633" w:rsidRPr="00851210">
        <w:rPr>
          <w:rFonts w:ascii="Arial" w:hAnsi="Arial" w:cs="Arial"/>
        </w:rPr>
        <w:t>to</w:t>
      </w:r>
      <w:r w:rsidR="008A1633" w:rsidRPr="00851210">
        <w:rPr>
          <w:rFonts w:ascii="Arial" w:hAnsi="Arial" w:cs="Arial"/>
          <w:b/>
        </w:rPr>
        <w:t xml:space="preserve"> </w:t>
      </w:r>
      <w:r w:rsidR="005D1375" w:rsidRPr="00851210">
        <w:rPr>
          <w:rFonts w:ascii="Arial" w:hAnsi="Arial" w:cs="Arial"/>
        </w:rPr>
        <w:t>10.11.13.203</w:t>
      </w:r>
    </w:p>
    <w:p w:rsidR="00DC4D1A" w:rsidRPr="00851210" w:rsidRDefault="007127D4" w:rsidP="00EA3787">
      <w:pPr>
        <w:ind w:leftChars="1200" w:left="2520" w:firstLineChars="100" w:firstLine="210"/>
        <w:rPr>
          <w:ins w:id="279" w:author="RD-TE-袁蓉" w:date="2015-06-06T11:29:00Z"/>
          <w:rFonts w:ascii="Arial" w:hAnsi="Arial" w:cs="Arial"/>
        </w:rPr>
      </w:pPr>
      <w:r w:rsidRPr="00851210">
        <w:rPr>
          <w:rFonts w:ascii="Arial" w:hAnsi="Arial" w:cs="Arial"/>
        </w:rPr>
        <w:t>SYSTem</w:t>
      </w:r>
      <w:r w:rsidR="00436C1A" w:rsidRPr="00851210">
        <w:rPr>
          <w:rFonts w:ascii="Arial" w:hAnsi="Arial" w:cs="Arial"/>
        </w:rPr>
        <w:t>: COMMunicate: LAN:IPADdress</w:t>
      </w:r>
      <w:r w:rsidR="00613AC0" w:rsidRPr="00851210">
        <w:rPr>
          <w:rFonts w:ascii="Arial" w:hAnsi="Arial" w:cs="Arial"/>
        </w:rPr>
        <w:t xml:space="preserve"> </w:t>
      </w:r>
      <w:r w:rsidRPr="00851210">
        <w:rPr>
          <w:rFonts w:ascii="Arial" w:hAnsi="Arial" w:cs="Arial"/>
        </w:rPr>
        <w:t>10.11.13.203</w:t>
      </w:r>
    </w:p>
    <w:p w:rsidR="00BB7E46" w:rsidRPr="00851210" w:rsidRDefault="00BB7E46" w:rsidP="00EA3787">
      <w:pPr>
        <w:ind w:leftChars="1200" w:left="2520" w:firstLineChars="100" w:firstLine="210"/>
        <w:rPr>
          <w:rFonts w:ascii="Arial" w:hAnsi="Arial" w:cs="Arial"/>
        </w:rPr>
      </w:pPr>
    </w:p>
    <w:p w:rsidR="00EA3787" w:rsidRPr="00851210" w:rsidRDefault="008A7538" w:rsidP="00272E20">
      <w:pPr>
        <w:ind w:leftChars="1000" w:left="2100" w:firstLineChars="300" w:firstLine="630"/>
        <w:rPr>
          <w:rFonts w:ascii="Arial" w:hAnsi="Arial" w:cs="Arial"/>
        </w:rPr>
      </w:pPr>
      <w:r w:rsidRPr="00851210">
        <w:rPr>
          <w:rFonts w:ascii="Arial" w:hAnsi="Arial" w:cs="Arial"/>
        </w:rPr>
        <w:t>Get</w:t>
      </w:r>
      <w:ins w:id="280" w:author="RD-TE-袁蓉" w:date="2015-06-06T10:33:00Z">
        <w:r w:rsidR="002A2482" w:rsidRPr="00851210">
          <w:rPr>
            <w:rFonts w:ascii="Arial" w:hAnsi="Arial" w:cs="Arial"/>
          </w:rPr>
          <w:t xml:space="preserve"> </w:t>
        </w:r>
      </w:ins>
      <w:r w:rsidR="004E1561" w:rsidRPr="00851210">
        <w:rPr>
          <w:rFonts w:ascii="Arial" w:hAnsi="Arial" w:cs="Arial"/>
        </w:rPr>
        <w:t>IP</w:t>
      </w:r>
      <w:r w:rsidRPr="00851210">
        <w:rPr>
          <w:rFonts w:ascii="Arial" w:hAnsi="Arial" w:cs="Arial"/>
        </w:rPr>
        <w:t xml:space="preserve"> address</w:t>
      </w:r>
      <w:r w:rsidR="004E1561" w:rsidRPr="00851210">
        <w:rPr>
          <w:rFonts w:ascii="Arial" w:hAnsi="Arial" w:cs="Arial"/>
        </w:rPr>
        <w:t>.</w:t>
      </w:r>
    </w:p>
    <w:p w:rsidR="008A7538" w:rsidRPr="00851210" w:rsidRDefault="008A7538" w:rsidP="008A7538">
      <w:pPr>
        <w:pStyle w:val="a9"/>
        <w:ind w:leftChars="1000" w:left="2100" w:firstLineChars="300" w:firstLine="630"/>
        <w:rPr>
          <w:rFonts w:ascii="Arial" w:hAnsi="Arial" w:cs="Arial"/>
        </w:rPr>
      </w:pPr>
      <w:r w:rsidRPr="00851210">
        <w:rPr>
          <w:rFonts w:ascii="Arial" w:hAnsi="Arial" w:cs="Arial"/>
        </w:rPr>
        <w:t>SYST:COMM:LAN:IPAD?</w:t>
      </w:r>
    </w:p>
    <w:p w:rsidR="008A7538" w:rsidRPr="00851210" w:rsidRDefault="008A7538" w:rsidP="008A7538">
      <w:pPr>
        <w:pStyle w:val="a9"/>
        <w:ind w:leftChars="1000" w:left="2100" w:firstLineChars="300" w:firstLine="630"/>
        <w:rPr>
          <w:rFonts w:ascii="Arial" w:hAnsi="Arial" w:cs="Arial"/>
        </w:rPr>
      </w:pPr>
      <w:r w:rsidRPr="00851210">
        <w:rPr>
          <w:rFonts w:ascii="Arial" w:hAnsi="Arial" w:cs="Arial"/>
        </w:rPr>
        <w:t>Return:</w:t>
      </w:r>
    </w:p>
    <w:p w:rsidR="008A7538" w:rsidRPr="00851210" w:rsidRDefault="008A7538" w:rsidP="008A7538">
      <w:pPr>
        <w:pStyle w:val="a9"/>
        <w:ind w:leftChars="1000" w:left="2100" w:firstLineChars="300" w:firstLine="630"/>
        <w:rPr>
          <w:rFonts w:ascii="Arial" w:hAnsi="Arial" w:cs="Arial"/>
        </w:rPr>
      </w:pPr>
      <w:r w:rsidRPr="00851210">
        <w:rPr>
          <w:rFonts w:ascii="Arial" w:hAnsi="Arial" w:cs="Arial"/>
        </w:rPr>
        <w:t>“10.11.13.203”</w:t>
      </w:r>
    </w:p>
    <w:p w:rsidR="005F3852" w:rsidRPr="00851210" w:rsidRDefault="00BA3260" w:rsidP="005F3852">
      <w:pPr>
        <w:pStyle w:val="a9"/>
        <w:rPr>
          <w:rFonts w:ascii="Arial" w:hAnsi="Arial" w:cs="Arial"/>
        </w:rPr>
      </w:pPr>
      <w:r w:rsidRPr="00851210">
        <w:rPr>
          <w:rFonts w:ascii="Arial" w:hAnsi="Arial" w:cs="Arial"/>
        </w:rPr>
        <w:t>Note</w:t>
      </w:r>
      <w:r w:rsidR="005F3852"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5"/>
        <w:gridCol w:w="1276"/>
        <w:gridCol w:w="1418"/>
        <w:gridCol w:w="1417"/>
        <w:gridCol w:w="1305"/>
      </w:tblGrid>
      <w:tr w:rsidR="00303A44" w:rsidRPr="00851210" w:rsidTr="004617BE">
        <w:trPr>
          <w:trHeight w:val="285"/>
        </w:trPr>
        <w:tc>
          <w:tcPr>
            <w:tcW w:w="2845" w:type="dxa"/>
            <w:shd w:val="clear" w:color="auto" w:fill="auto"/>
            <w:noWrap/>
            <w:vAlign w:val="center"/>
          </w:tcPr>
          <w:p w:rsidR="00303A44" w:rsidRPr="00851210" w:rsidRDefault="00303A44" w:rsidP="004617BE">
            <w:pPr>
              <w:pStyle w:val="a9"/>
              <w:rPr>
                <w:rFonts w:ascii="Arial" w:hAnsi="Arial" w:cs="Arial"/>
              </w:rPr>
            </w:pPr>
            <w:r w:rsidRPr="00851210">
              <w:rPr>
                <w:rFonts w:ascii="Arial" w:hAnsi="Arial" w:cs="Arial"/>
              </w:rPr>
              <w:t>Parameter/command</w:t>
            </w:r>
          </w:p>
        </w:tc>
        <w:tc>
          <w:tcPr>
            <w:tcW w:w="1276" w:type="dxa"/>
            <w:vAlign w:val="center"/>
          </w:tcPr>
          <w:p w:rsidR="00303A44" w:rsidRPr="00851210" w:rsidRDefault="00303A44" w:rsidP="004617BE">
            <w:pPr>
              <w:pStyle w:val="a9"/>
              <w:rPr>
                <w:rFonts w:ascii="Arial" w:hAnsi="Arial" w:cs="Arial"/>
              </w:rPr>
            </w:pPr>
            <w:r w:rsidRPr="00851210">
              <w:rPr>
                <w:rFonts w:ascii="Arial" w:hAnsi="Arial" w:cs="Arial"/>
              </w:rPr>
              <w:t>SDG800</w:t>
            </w:r>
          </w:p>
        </w:tc>
        <w:tc>
          <w:tcPr>
            <w:tcW w:w="1418" w:type="dxa"/>
            <w:vAlign w:val="center"/>
          </w:tcPr>
          <w:p w:rsidR="00303A44" w:rsidRPr="00851210" w:rsidRDefault="00303A44" w:rsidP="004617BE">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303A44" w:rsidRPr="00851210" w:rsidRDefault="00303A44" w:rsidP="004617BE">
            <w:pPr>
              <w:pStyle w:val="a9"/>
              <w:rPr>
                <w:rFonts w:ascii="Arial" w:hAnsi="Arial" w:cs="Arial"/>
              </w:rPr>
            </w:pPr>
            <w:r w:rsidRPr="00851210">
              <w:rPr>
                <w:rFonts w:ascii="Arial" w:hAnsi="Arial" w:cs="Arial"/>
              </w:rPr>
              <w:t>SDG2000X</w:t>
            </w:r>
          </w:p>
        </w:tc>
        <w:tc>
          <w:tcPr>
            <w:tcW w:w="1305" w:type="dxa"/>
            <w:shd w:val="clear" w:color="auto" w:fill="auto"/>
            <w:vAlign w:val="center"/>
          </w:tcPr>
          <w:p w:rsidR="00303A44" w:rsidRPr="00851210" w:rsidRDefault="00303A44" w:rsidP="004617BE">
            <w:pPr>
              <w:pStyle w:val="a9"/>
              <w:rPr>
                <w:rFonts w:ascii="Arial" w:hAnsi="Arial" w:cs="Arial"/>
              </w:rPr>
            </w:pPr>
            <w:r w:rsidRPr="00851210">
              <w:rPr>
                <w:rFonts w:ascii="Arial" w:hAnsi="Arial" w:cs="Arial"/>
              </w:rPr>
              <w:t>SDG5000</w:t>
            </w:r>
          </w:p>
        </w:tc>
      </w:tr>
      <w:tr w:rsidR="00303A44" w:rsidRPr="00851210" w:rsidTr="004617BE">
        <w:trPr>
          <w:trHeight w:val="285"/>
        </w:trPr>
        <w:tc>
          <w:tcPr>
            <w:tcW w:w="2845" w:type="dxa"/>
            <w:shd w:val="clear" w:color="auto" w:fill="auto"/>
            <w:noWrap/>
            <w:vAlign w:val="center"/>
          </w:tcPr>
          <w:p w:rsidR="00303A44" w:rsidRPr="00851210" w:rsidRDefault="002126E7" w:rsidP="004617BE">
            <w:pPr>
              <w:pStyle w:val="a9"/>
              <w:rPr>
                <w:rFonts w:ascii="Arial" w:hAnsi="Arial" w:cs="Arial"/>
              </w:rPr>
            </w:pPr>
            <w:r w:rsidRPr="00851210">
              <w:rPr>
                <w:rFonts w:ascii="Arial" w:hAnsi="Arial" w:cs="Arial"/>
              </w:rPr>
              <w:t>SYST:COMM:LAN:IPAD</w:t>
            </w:r>
          </w:p>
        </w:tc>
        <w:tc>
          <w:tcPr>
            <w:tcW w:w="1276" w:type="dxa"/>
            <w:vAlign w:val="center"/>
          </w:tcPr>
          <w:p w:rsidR="00303A44" w:rsidRPr="00851210" w:rsidRDefault="002951DB" w:rsidP="004617BE">
            <w:pPr>
              <w:pStyle w:val="a9"/>
              <w:rPr>
                <w:rFonts w:ascii="Arial" w:hAnsi="Arial" w:cs="Arial"/>
              </w:rPr>
            </w:pPr>
            <w:r w:rsidRPr="00851210">
              <w:rPr>
                <w:rFonts w:ascii="Arial" w:hAnsi="Arial" w:cs="Arial"/>
              </w:rPr>
              <w:t>no</w:t>
            </w:r>
          </w:p>
        </w:tc>
        <w:tc>
          <w:tcPr>
            <w:tcW w:w="1418" w:type="dxa"/>
            <w:vAlign w:val="center"/>
          </w:tcPr>
          <w:p w:rsidR="00303A44" w:rsidRPr="00851210" w:rsidRDefault="002A3C27" w:rsidP="004617BE">
            <w:pPr>
              <w:pStyle w:val="a9"/>
              <w:rPr>
                <w:rFonts w:ascii="Arial" w:hAnsi="Arial" w:cs="Arial"/>
              </w:rPr>
            </w:pPr>
            <w:r w:rsidRPr="00851210">
              <w:rPr>
                <w:rFonts w:ascii="Arial" w:hAnsi="Arial" w:cs="Arial"/>
              </w:rPr>
              <w:t>no</w:t>
            </w:r>
          </w:p>
        </w:tc>
        <w:tc>
          <w:tcPr>
            <w:tcW w:w="1417" w:type="dxa"/>
            <w:shd w:val="clear" w:color="auto" w:fill="auto"/>
            <w:noWrap/>
            <w:vAlign w:val="center"/>
          </w:tcPr>
          <w:p w:rsidR="00303A44" w:rsidRPr="00851210" w:rsidRDefault="005A7169" w:rsidP="004617BE">
            <w:pPr>
              <w:pStyle w:val="a9"/>
              <w:rPr>
                <w:rFonts w:ascii="Arial" w:hAnsi="Arial" w:cs="Arial"/>
              </w:rPr>
            </w:pPr>
            <w:r w:rsidRPr="00851210">
              <w:rPr>
                <w:rFonts w:ascii="Arial" w:hAnsi="Arial" w:cs="Arial"/>
              </w:rPr>
              <w:t>yes</w:t>
            </w:r>
          </w:p>
        </w:tc>
        <w:tc>
          <w:tcPr>
            <w:tcW w:w="1305" w:type="dxa"/>
            <w:shd w:val="clear" w:color="auto" w:fill="auto"/>
            <w:vAlign w:val="center"/>
          </w:tcPr>
          <w:p w:rsidR="00303A44" w:rsidRPr="00851210" w:rsidRDefault="005A7169" w:rsidP="004617BE">
            <w:pPr>
              <w:pStyle w:val="a9"/>
              <w:rPr>
                <w:rFonts w:ascii="Arial" w:hAnsi="Arial" w:cs="Arial"/>
              </w:rPr>
            </w:pPr>
            <w:r w:rsidRPr="00851210">
              <w:rPr>
                <w:rFonts w:ascii="Arial" w:hAnsi="Arial" w:cs="Arial"/>
              </w:rPr>
              <w:t>no</w:t>
            </w:r>
          </w:p>
        </w:tc>
      </w:tr>
    </w:tbl>
    <w:p w:rsidR="00D36280" w:rsidRPr="00851210" w:rsidRDefault="00D36280" w:rsidP="00DC4D1A">
      <w:pPr>
        <w:rPr>
          <w:rFonts w:ascii="Arial" w:hAnsi="Arial" w:cs="Arial"/>
        </w:rPr>
      </w:pPr>
    </w:p>
    <w:p w:rsidR="000D67C9" w:rsidRPr="00851210" w:rsidRDefault="000D67C9" w:rsidP="000D67C9">
      <w:pPr>
        <w:pStyle w:val="21"/>
        <w:rPr>
          <w:rFonts w:cs="Arial"/>
        </w:rPr>
      </w:pPr>
      <w:bookmarkStart w:id="281" w:name="_Subnet_Mask_Command"/>
      <w:bookmarkStart w:id="282" w:name="_Toc422919384"/>
      <w:bookmarkEnd w:id="281"/>
      <w:r w:rsidRPr="00851210">
        <w:rPr>
          <w:rFonts w:cs="Arial"/>
        </w:rPr>
        <w:lastRenderedPageBreak/>
        <w:t xml:space="preserve">Subnet </w:t>
      </w:r>
      <w:r w:rsidR="00E53281" w:rsidRPr="00851210">
        <w:rPr>
          <w:rFonts w:cs="Arial"/>
        </w:rPr>
        <w:t>M</w:t>
      </w:r>
      <w:r w:rsidRPr="00851210">
        <w:rPr>
          <w:rFonts w:cs="Arial"/>
        </w:rPr>
        <w:t xml:space="preserve">ask </w:t>
      </w:r>
      <w:r w:rsidR="00E53281" w:rsidRPr="00851210">
        <w:rPr>
          <w:rFonts w:cs="Arial"/>
        </w:rPr>
        <w:t>C</w:t>
      </w:r>
      <w:r w:rsidRPr="00851210">
        <w:rPr>
          <w:rFonts w:cs="Arial"/>
        </w:rPr>
        <w:t>ommand</w:t>
      </w:r>
      <w:bookmarkEnd w:id="282"/>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1E7D77" w:rsidRPr="00851210" w:rsidTr="004617BE">
        <w:tc>
          <w:tcPr>
            <w:tcW w:w="2660" w:type="dxa"/>
          </w:tcPr>
          <w:p w:rsidR="001E7D77" w:rsidRPr="00851210" w:rsidRDefault="001E7D77" w:rsidP="004617BE">
            <w:pPr>
              <w:pStyle w:val="a9"/>
              <w:rPr>
                <w:rFonts w:ascii="Arial" w:hAnsi="Arial" w:cs="Arial"/>
                <w:b/>
              </w:rPr>
            </w:pPr>
            <w:r w:rsidRPr="00851210">
              <w:rPr>
                <w:rFonts w:ascii="Arial" w:hAnsi="Arial" w:cs="Arial"/>
                <w:b/>
              </w:rPr>
              <w:t>DESCRIPTION</w:t>
            </w:r>
          </w:p>
        </w:tc>
        <w:tc>
          <w:tcPr>
            <w:tcW w:w="6237" w:type="dxa"/>
          </w:tcPr>
          <w:p w:rsidR="001E7D77" w:rsidRPr="00851210" w:rsidRDefault="001E7D77" w:rsidP="004617BE">
            <w:pPr>
              <w:pStyle w:val="a9"/>
              <w:rPr>
                <w:rFonts w:ascii="Arial" w:hAnsi="Arial" w:cs="Arial"/>
              </w:rPr>
            </w:pPr>
            <w:r w:rsidRPr="00851210">
              <w:rPr>
                <w:rFonts w:ascii="Arial" w:hAnsi="Arial" w:cs="Arial"/>
              </w:rPr>
              <w:t>The Command can set and get system subnet mask.</w:t>
            </w:r>
          </w:p>
          <w:p w:rsidR="001E7D77" w:rsidRPr="00851210" w:rsidRDefault="001E7D77" w:rsidP="004617BE">
            <w:pPr>
              <w:pStyle w:val="a9"/>
              <w:rPr>
                <w:rFonts w:ascii="Arial" w:hAnsi="Arial" w:cs="Arial"/>
              </w:rPr>
            </w:pPr>
          </w:p>
        </w:tc>
      </w:tr>
      <w:tr w:rsidR="001E7D77" w:rsidRPr="00851210" w:rsidTr="004617BE">
        <w:tc>
          <w:tcPr>
            <w:tcW w:w="2660" w:type="dxa"/>
          </w:tcPr>
          <w:p w:rsidR="001E7D77" w:rsidRPr="00851210" w:rsidRDefault="001E7D77" w:rsidP="004617BE">
            <w:pPr>
              <w:pStyle w:val="a9"/>
              <w:rPr>
                <w:rFonts w:ascii="Arial" w:hAnsi="Arial" w:cs="Arial"/>
                <w:b/>
              </w:rPr>
            </w:pPr>
            <w:r w:rsidRPr="00851210">
              <w:rPr>
                <w:rFonts w:ascii="Arial" w:hAnsi="Arial" w:cs="Arial"/>
                <w:b/>
              </w:rPr>
              <w:t xml:space="preserve">COMMAND SYNTAX  </w:t>
            </w:r>
          </w:p>
        </w:tc>
        <w:tc>
          <w:tcPr>
            <w:tcW w:w="6237" w:type="dxa"/>
          </w:tcPr>
          <w:p w:rsidR="001E7D77" w:rsidRPr="00851210" w:rsidRDefault="005C1184" w:rsidP="004617BE">
            <w:pPr>
              <w:pStyle w:val="a9"/>
              <w:rPr>
                <w:ins w:id="283" w:author="123" w:date="2015-06-16T16:20:00Z"/>
                <w:rFonts w:ascii="Arial" w:hAnsi="Arial" w:cs="Arial"/>
              </w:rPr>
            </w:pPr>
            <w:r w:rsidRPr="00851210">
              <w:rPr>
                <w:rFonts w:ascii="Arial" w:hAnsi="Arial" w:cs="Arial"/>
              </w:rPr>
              <w:t xml:space="preserve">SYST:COMM:LAN:SMAS </w:t>
            </w:r>
            <w:r w:rsidR="00827ECD" w:rsidRPr="00851210">
              <w:rPr>
                <w:rFonts w:ascii="Arial" w:hAnsi="Arial" w:cs="Arial"/>
              </w:rPr>
              <w:t>(</w:t>
            </w:r>
            <w:r w:rsidR="00CC4E77" w:rsidRPr="00851210">
              <w:rPr>
                <w:rFonts w:ascii="Arial" w:hAnsi="Arial" w:cs="Arial"/>
              </w:rPr>
              <w:t>SYSTem:COMMunicate:LAN:SMASk</w:t>
            </w:r>
            <w:r w:rsidR="00827ECD" w:rsidRPr="00851210">
              <w:rPr>
                <w:rFonts w:ascii="Arial" w:hAnsi="Arial" w:cs="Arial"/>
              </w:rPr>
              <w:t>)</w:t>
            </w:r>
            <w:r w:rsidR="001E7D77" w:rsidRPr="00851210">
              <w:rPr>
                <w:rFonts w:ascii="Arial" w:hAnsi="Arial" w:cs="Arial"/>
              </w:rPr>
              <w:t xml:space="preserve"> &lt;parameter1&gt;.&lt;parameter2&gt;.&lt;parameter3&gt;.&lt;parameter4&gt;</w:t>
            </w:r>
          </w:p>
          <w:p w:rsidR="0020040F" w:rsidRPr="00851210" w:rsidRDefault="0020040F" w:rsidP="004617BE">
            <w:pPr>
              <w:pStyle w:val="a9"/>
              <w:rPr>
                <w:rFonts w:ascii="Arial" w:hAnsi="Arial" w:cs="Arial"/>
              </w:rPr>
            </w:pPr>
          </w:p>
          <w:p w:rsidR="001E7D77" w:rsidRPr="00851210" w:rsidRDefault="001E7D77" w:rsidP="004617BE">
            <w:pPr>
              <w:pStyle w:val="a9"/>
              <w:rPr>
                <w:rFonts w:ascii="Arial" w:hAnsi="Arial" w:cs="Arial"/>
              </w:rPr>
            </w:pPr>
            <w:r w:rsidRPr="00851210">
              <w:rPr>
                <w:rFonts w:ascii="Arial" w:hAnsi="Arial" w:cs="Arial"/>
              </w:rPr>
              <w:t>&lt;parameter1&gt;:={a integer value</w:t>
            </w:r>
            <w:r w:rsidR="003C7EC7" w:rsidRPr="00851210">
              <w:rPr>
                <w:rFonts w:ascii="Arial" w:hAnsi="Arial" w:cs="Arial"/>
              </w:rPr>
              <w:t xml:space="preserve"> between 0</w:t>
            </w:r>
            <w:r w:rsidRPr="00851210">
              <w:rPr>
                <w:rFonts w:ascii="Arial" w:hAnsi="Arial" w:cs="Arial"/>
              </w:rPr>
              <w:t xml:space="preserve"> </w:t>
            </w:r>
            <w:r w:rsidR="003C7EC7" w:rsidRPr="00851210">
              <w:rPr>
                <w:rFonts w:ascii="Arial" w:hAnsi="Arial" w:cs="Arial"/>
              </w:rPr>
              <w:t>and 255</w:t>
            </w:r>
            <w:r w:rsidRPr="00851210">
              <w:rPr>
                <w:rFonts w:ascii="Arial" w:hAnsi="Arial" w:cs="Arial"/>
              </w:rPr>
              <w:t>}</w:t>
            </w:r>
          </w:p>
          <w:p w:rsidR="001E7D77" w:rsidRPr="00851210" w:rsidRDefault="001E7D77" w:rsidP="004617BE">
            <w:pPr>
              <w:pStyle w:val="a9"/>
              <w:rPr>
                <w:rFonts w:ascii="Arial" w:hAnsi="Arial" w:cs="Arial"/>
              </w:rPr>
            </w:pPr>
            <w:r w:rsidRPr="00851210">
              <w:rPr>
                <w:rFonts w:ascii="Arial" w:hAnsi="Arial" w:cs="Arial"/>
              </w:rPr>
              <w:t>&lt;parameter2&gt;:={a integer value between 0 and 255}</w:t>
            </w:r>
          </w:p>
          <w:p w:rsidR="001E7D77" w:rsidRPr="00851210" w:rsidRDefault="001E7D77" w:rsidP="004617BE">
            <w:pPr>
              <w:pStyle w:val="a9"/>
              <w:rPr>
                <w:rFonts w:ascii="Arial" w:hAnsi="Arial" w:cs="Arial"/>
              </w:rPr>
            </w:pPr>
            <w:r w:rsidRPr="00851210">
              <w:rPr>
                <w:rFonts w:ascii="Arial" w:hAnsi="Arial" w:cs="Arial"/>
              </w:rPr>
              <w:t>&lt;parameter3&gt;:={a integer value between 0 and 255}</w:t>
            </w:r>
          </w:p>
          <w:p w:rsidR="001E7D77" w:rsidRPr="00851210" w:rsidRDefault="001E7D77" w:rsidP="004617BE">
            <w:pPr>
              <w:pStyle w:val="a9"/>
              <w:rPr>
                <w:rFonts w:ascii="Arial" w:hAnsi="Arial" w:cs="Arial"/>
              </w:rPr>
            </w:pPr>
            <w:r w:rsidRPr="00851210">
              <w:rPr>
                <w:rFonts w:ascii="Arial" w:hAnsi="Arial" w:cs="Arial"/>
              </w:rPr>
              <w:t>&lt;parameter4&gt;:={a integer value between 0 and 255}</w:t>
            </w:r>
          </w:p>
          <w:p w:rsidR="001E7D77" w:rsidRPr="00851210" w:rsidRDefault="001E7D77" w:rsidP="004617BE">
            <w:pPr>
              <w:pStyle w:val="a9"/>
              <w:rPr>
                <w:rFonts w:ascii="Arial" w:hAnsi="Arial" w:cs="Arial"/>
              </w:rPr>
            </w:pPr>
          </w:p>
        </w:tc>
      </w:tr>
      <w:tr w:rsidR="001E7D77" w:rsidRPr="00851210" w:rsidTr="004617BE">
        <w:tc>
          <w:tcPr>
            <w:tcW w:w="2660" w:type="dxa"/>
          </w:tcPr>
          <w:p w:rsidR="001E7D77" w:rsidRPr="00851210" w:rsidRDefault="001E7D77" w:rsidP="004617BE">
            <w:pPr>
              <w:pStyle w:val="a9"/>
              <w:rPr>
                <w:rFonts w:ascii="Arial" w:hAnsi="Arial" w:cs="Arial"/>
                <w:b/>
              </w:rPr>
            </w:pPr>
            <w:r w:rsidRPr="00851210">
              <w:rPr>
                <w:rFonts w:ascii="Arial" w:hAnsi="Arial" w:cs="Arial"/>
                <w:b/>
              </w:rPr>
              <w:t>QUERY SYNTAX</w:t>
            </w:r>
          </w:p>
        </w:tc>
        <w:tc>
          <w:tcPr>
            <w:tcW w:w="6237" w:type="dxa"/>
          </w:tcPr>
          <w:p w:rsidR="001E7D77" w:rsidRPr="00851210" w:rsidRDefault="00F039A4" w:rsidP="004617BE">
            <w:pPr>
              <w:pStyle w:val="a9"/>
              <w:rPr>
                <w:rFonts w:ascii="Arial" w:hAnsi="Arial" w:cs="Arial"/>
              </w:rPr>
            </w:pPr>
            <w:r w:rsidRPr="00851210">
              <w:rPr>
                <w:rFonts w:ascii="Arial" w:hAnsi="Arial" w:cs="Arial"/>
              </w:rPr>
              <w:t>SYSTem:COMMunicate:LAN:SMASk</w:t>
            </w:r>
            <w:r w:rsidR="001E7D77" w:rsidRPr="00851210">
              <w:rPr>
                <w:rFonts w:ascii="Arial" w:hAnsi="Arial" w:cs="Arial"/>
              </w:rPr>
              <w:t>?</w:t>
            </w:r>
          </w:p>
          <w:p w:rsidR="001E7D77" w:rsidRPr="00851210" w:rsidRDefault="001E7D77" w:rsidP="004617BE">
            <w:pPr>
              <w:pStyle w:val="a9"/>
              <w:rPr>
                <w:rFonts w:ascii="Arial" w:hAnsi="Arial" w:cs="Arial"/>
              </w:rPr>
            </w:pPr>
          </w:p>
        </w:tc>
      </w:tr>
    </w:tbl>
    <w:p w:rsidR="001E7D77" w:rsidRPr="00851210" w:rsidRDefault="001E7D77" w:rsidP="001E7D77">
      <w:pPr>
        <w:rPr>
          <w:rFonts w:ascii="Arial" w:hAnsi="Arial" w:cs="Arial"/>
          <w:b/>
        </w:rPr>
      </w:pPr>
      <w:r w:rsidRPr="00851210">
        <w:rPr>
          <w:rFonts w:ascii="Arial" w:hAnsi="Arial" w:cs="Arial"/>
          <w:b/>
        </w:rPr>
        <w:t xml:space="preserve">EXAMPLES              </w:t>
      </w:r>
      <w:r w:rsidRPr="00851210">
        <w:rPr>
          <w:rFonts w:ascii="Arial" w:hAnsi="Arial" w:cs="Arial"/>
        </w:rPr>
        <w:t xml:space="preserve">Set </w:t>
      </w:r>
      <w:r w:rsidR="003E2A43" w:rsidRPr="00851210">
        <w:rPr>
          <w:rFonts w:ascii="Arial" w:hAnsi="Arial" w:cs="Arial"/>
        </w:rPr>
        <w:t>subnet mask</w:t>
      </w:r>
      <w:r w:rsidRPr="00851210">
        <w:rPr>
          <w:rFonts w:ascii="Arial" w:hAnsi="Arial" w:cs="Arial"/>
          <w:b/>
        </w:rPr>
        <w:t xml:space="preserve"> </w:t>
      </w:r>
      <w:r w:rsidRPr="00851210">
        <w:rPr>
          <w:rFonts w:ascii="Arial" w:hAnsi="Arial" w:cs="Arial"/>
        </w:rPr>
        <w:t>to</w:t>
      </w:r>
      <w:r w:rsidRPr="00851210">
        <w:rPr>
          <w:rFonts w:ascii="Arial" w:hAnsi="Arial" w:cs="Arial"/>
          <w:b/>
        </w:rPr>
        <w:t xml:space="preserve"> </w:t>
      </w:r>
      <w:r w:rsidR="00715D3C" w:rsidRPr="00851210">
        <w:rPr>
          <w:rFonts w:ascii="Arial" w:hAnsi="Arial" w:cs="Arial"/>
        </w:rPr>
        <w:t>255.0.0.0</w:t>
      </w:r>
    </w:p>
    <w:p w:rsidR="00430A9A" w:rsidRPr="00851210" w:rsidRDefault="00933383" w:rsidP="00430A9A">
      <w:pPr>
        <w:ind w:leftChars="1100" w:left="2310" w:firstLineChars="150" w:firstLine="315"/>
        <w:rPr>
          <w:del w:id="284" w:author="RD-TE-袁蓉" w:date="2015-06-06T10:22:00Z"/>
          <w:rFonts w:ascii="Arial" w:hAnsi="Arial" w:cs="Arial"/>
        </w:rPr>
      </w:pPr>
      <w:r w:rsidRPr="00851210">
        <w:rPr>
          <w:rFonts w:ascii="Arial" w:hAnsi="Arial" w:cs="Arial"/>
        </w:rPr>
        <w:t>SYSTem:COMMunicate:LAN:SMASk</w:t>
      </w:r>
      <w:r w:rsidR="001E7D77" w:rsidRPr="00851210">
        <w:rPr>
          <w:rFonts w:ascii="Arial" w:hAnsi="Arial" w:cs="Arial"/>
        </w:rPr>
        <w:t xml:space="preserve"> </w:t>
      </w:r>
      <w:r w:rsidR="00C0312C" w:rsidRPr="00851210">
        <w:rPr>
          <w:rFonts w:ascii="Arial" w:hAnsi="Arial" w:cs="Arial"/>
        </w:rPr>
        <w:t>255.0.0.0</w:t>
      </w:r>
    </w:p>
    <w:p w:rsidR="00430A9A" w:rsidRPr="00851210" w:rsidRDefault="00430A9A" w:rsidP="00430A9A">
      <w:pPr>
        <w:ind w:leftChars="1100" w:left="2310" w:firstLineChars="150" w:firstLine="315"/>
        <w:rPr>
          <w:ins w:id="285" w:author="RD-TE-袁蓉" w:date="2015-06-06T11:29:00Z"/>
          <w:rFonts w:ascii="Arial" w:hAnsi="Arial" w:cs="Arial"/>
        </w:rPr>
      </w:pPr>
    </w:p>
    <w:p w:rsidR="00430A9A" w:rsidRPr="00851210" w:rsidRDefault="00430A9A" w:rsidP="00430A9A">
      <w:pPr>
        <w:ind w:leftChars="1100" w:left="2310" w:firstLineChars="150" w:firstLine="315"/>
        <w:rPr>
          <w:ins w:id="286" w:author="RD-TE-袁蓉" w:date="2015-06-06T10:22:00Z"/>
          <w:rFonts w:ascii="Arial" w:hAnsi="Arial" w:cs="Arial"/>
        </w:rPr>
      </w:pPr>
    </w:p>
    <w:p w:rsidR="00430A9A" w:rsidRPr="00851210" w:rsidRDefault="001E7D77" w:rsidP="00430A9A">
      <w:pPr>
        <w:ind w:leftChars="1100" w:left="2310" w:firstLineChars="150" w:firstLine="315"/>
        <w:rPr>
          <w:ins w:id="287" w:author="RD-TE-袁蓉" w:date="2015-06-06T10:22:00Z"/>
          <w:rFonts w:ascii="Arial" w:hAnsi="Arial" w:cs="Arial"/>
        </w:rPr>
      </w:pPr>
      <w:r w:rsidRPr="00851210">
        <w:rPr>
          <w:rFonts w:ascii="Arial" w:hAnsi="Arial" w:cs="Arial"/>
        </w:rPr>
        <w:t xml:space="preserve">Get </w:t>
      </w:r>
      <w:r w:rsidR="0055201D" w:rsidRPr="00851210">
        <w:rPr>
          <w:rFonts w:ascii="Arial" w:hAnsi="Arial" w:cs="Arial"/>
        </w:rPr>
        <w:t>subnet mask</w:t>
      </w:r>
    </w:p>
    <w:p w:rsidR="00430A9A" w:rsidRPr="00851210" w:rsidRDefault="00275248" w:rsidP="00430A9A">
      <w:pPr>
        <w:ind w:leftChars="1100" w:left="2310" w:firstLineChars="150" w:firstLine="315"/>
        <w:rPr>
          <w:ins w:id="288" w:author="RD-TE-袁蓉" w:date="2015-06-06T10:22:00Z"/>
          <w:rFonts w:ascii="Arial" w:hAnsi="Arial" w:cs="Arial"/>
        </w:rPr>
      </w:pPr>
      <w:bookmarkStart w:id="289" w:name="OLE_LINK9"/>
      <w:bookmarkStart w:id="290" w:name="OLE_LINK10"/>
      <w:r w:rsidRPr="00851210">
        <w:rPr>
          <w:rFonts w:ascii="Arial" w:hAnsi="Arial" w:cs="Arial"/>
        </w:rPr>
        <w:t>SYSTem:COMMunicate:LAN:SMASk</w:t>
      </w:r>
      <w:r w:rsidR="001E7D77" w:rsidRPr="00851210">
        <w:rPr>
          <w:rFonts w:ascii="Arial" w:hAnsi="Arial" w:cs="Arial"/>
        </w:rPr>
        <w:t>?</w:t>
      </w:r>
      <w:bookmarkEnd w:id="289"/>
      <w:bookmarkEnd w:id="290"/>
    </w:p>
    <w:p w:rsidR="00430A9A" w:rsidRPr="00851210" w:rsidRDefault="001E7D77" w:rsidP="00430A9A">
      <w:pPr>
        <w:ind w:leftChars="1100" w:left="2310" w:firstLineChars="150" w:firstLine="315"/>
        <w:rPr>
          <w:ins w:id="291" w:author="RD-TE-袁蓉" w:date="2015-06-06T10:22:00Z"/>
          <w:rFonts w:ascii="Arial" w:hAnsi="Arial" w:cs="Arial"/>
        </w:rPr>
      </w:pPr>
      <w:r w:rsidRPr="00851210">
        <w:rPr>
          <w:rFonts w:ascii="Arial" w:hAnsi="Arial" w:cs="Arial"/>
        </w:rPr>
        <w:t>Return:</w:t>
      </w:r>
    </w:p>
    <w:p w:rsidR="00430A9A" w:rsidRPr="00851210" w:rsidRDefault="001E7D77" w:rsidP="00430A9A">
      <w:pPr>
        <w:ind w:leftChars="1100" w:left="2310" w:firstLineChars="150" w:firstLine="315"/>
        <w:rPr>
          <w:rFonts w:ascii="Arial" w:hAnsi="Arial" w:cs="Arial"/>
        </w:rPr>
      </w:pPr>
      <w:r w:rsidRPr="00851210">
        <w:rPr>
          <w:rFonts w:ascii="Arial" w:hAnsi="Arial" w:cs="Arial"/>
        </w:rPr>
        <w:t>“</w:t>
      </w:r>
      <w:r w:rsidR="006A3CA2" w:rsidRPr="00851210">
        <w:rPr>
          <w:rFonts w:ascii="Arial" w:hAnsi="Arial" w:cs="Arial"/>
        </w:rPr>
        <w:t>255.0.0.0</w:t>
      </w:r>
      <w:r w:rsidRPr="00851210">
        <w:rPr>
          <w:rFonts w:ascii="Arial" w:hAnsi="Arial" w:cs="Arial"/>
        </w:rPr>
        <w:t>”</w:t>
      </w:r>
    </w:p>
    <w:p w:rsidR="00ED43F8" w:rsidRPr="00851210" w:rsidRDefault="00AF44D5" w:rsidP="004E1561">
      <w:pPr>
        <w:rPr>
          <w:rFonts w:ascii="Arial" w:hAnsi="Arial" w:cs="Arial"/>
        </w:rPr>
      </w:pPr>
      <w:r w:rsidRPr="00851210">
        <w:rPr>
          <w:rFonts w:ascii="Arial" w:hAnsi="Arial" w:cs="Arial"/>
        </w:rPr>
        <w:t>Note</w:t>
      </w:r>
      <w:r w:rsidR="004E6E52"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5"/>
        <w:gridCol w:w="1276"/>
        <w:gridCol w:w="1418"/>
        <w:gridCol w:w="1417"/>
        <w:gridCol w:w="1305"/>
      </w:tblGrid>
      <w:tr w:rsidR="004E6E52" w:rsidRPr="00851210" w:rsidTr="004617BE">
        <w:trPr>
          <w:trHeight w:val="285"/>
        </w:trPr>
        <w:tc>
          <w:tcPr>
            <w:tcW w:w="2845" w:type="dxa"/>
            <w:shd w:val="clear" w:color="auto" w:fill="auto"/>
            <w:noWrap/>
            <w:vAlign w:val="center"/>
          </w:tcPr>
          <w:p w:rsidR="004E6E52" w:rsidRPr="00851210" w:rsidRDefault="004E6E52" w:rsidP="004617BE">
            <w:pPr>
              <w:pStyle w:val="a9"/>
              <w:rPr>
                <w:rFonts w:ascii="Arial" w:hAnsi="Arial" w:cs="Arial"/>
              </w:rPr>
            </w:pPr>
            <w:r w:rsidRPr="00851210">
              <w:rPr>
                <w:rFonts w:ascii="Arial" w:hAnsi="Arial" w:cs="Arial"/>
              </w:rPr>
              <w:t>Parameter/command</w:t>
            </w:r>
          </w:p>
        </w:tc>
        <w:tc>
          <w:tcPr>
            <w:tcW w:w="1276" w:type="dxa"/>
            <w:vAlign w:val="center"/>
          </w:tcPr>
          <w:p w:rsidR="004E6E52" w:rsidRPr="00851210" w:rsidRDefault="004E6E52" w:rsidP="004617BE">
            <w:pPr>
              <w:pStyle w:val="a9"/>
              <w:rPr>
                <w:rFonts w:ascii="Arial" w:hAnsi="Arial" w:cs="Arial"/>
              </w:rPr>
            </w:pPr>
            <w:r w:rsidRPr="00851210">
              <w:rPr>
                <w:rFonts w:ascii="Arial" w:hAnsi="Arial" w:cs="Arial"/>
              </w:rPr>
              <w:t>SDG800</w:t>
            </w:r>
          </w:p>
        </w:tc>
        <w:tc>
          <w:tcPr>
            <w:tcW w:w="1418" w:type="dxa"/>
            <w:vAlign w:val="center"/>
          </w:tcPr>
          <w:p w:rsidR="004E6E52" w:rsidRPr="00851210" w:rsidRDefault="004E6E52" w:rsidP="004617BE">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4E6E52" w:rsidRPr="00851210" w:rsidRDefault="004E6E52" w:rsidP="004617BE">
            <w:pPr>
              <w:pStyle w:val="a9"/>
              <w:rPr>
                <w:rFonts w:ascii="Arial" w:hAnsi="Arial" w:cs="Arial"/>
              </w:rPr>
            </w:pPr>
            <w:r w:rsidRPr="00851210">
              <w:rPr>
                <w:rFonts w:ascii="Arial" w:hAnsi="Arial" w:cs="Arial"/>
              </w:rPr>
              <w:t>SDG2000X</w:t>
            </w:r>
          </w:p>
        </w:tc>
        <w:tc>
          <w:tcPr>
            <w:tcW w:w="1305" w:type="dxa"/>
            <w:shd w:val="clear" w:color="auto" w:fill="auto"/>
            <w:vAlign w:val="center"/>
          </w:tcPr>
          <w:p w:rsidR="004E6E52" w:rsidRPr="00851210" w:rsidRDefault="004E6E52" w:rsidP="004617BE">
            <w:pPr>
              <w:pStyle w:val="a9"/>
              <w:rPr>
                <w:rFonts w:ascii="Arial" w:hAnsi="Arial" w:cs="Arial"/>
              </w:rPr>
            </w:pPr>
            <w:r w:rsidRPr="00851210">
              <w:rPr>
                <w:rFonts w:ascii="Arial" w:hAnsi="Arial" w:cs="Arial"/>
              </w:rPr>
              <w:t>SDG5000</w:t>
            </w:r>
          </w:p>
        </w:tc>
      </w:tr>
      <w:tr w:rsidR="004E6E52" w:rsidRPr="00851210" w:rsidTr="004617BE">
        <w:trPr>
          <w:trHeight w:val="285"/>
        </w:trPr>
        <w:tc>
          <w:tcPr>
            <w:tcW w:w="2845" w:type="dxa"/>
            <w:shd w:val="clear" w:color="auto" w:fill="auto"/>
            <w:noWrap/>
            <w:vAlign w:val="center"/>
          </w:tcPr>
          <w:p w:rsidR="004E6E52" w:rsidRPr="00851210" w:rsidRDefault="006D49BF" w:rsidP="005E04A8">
            <w:pPr>
              <w:pStyle w:val="a9"/>
              <w:rPr>
                <w:rFonts w:ascii="Arial" w:hAnsi="Arial" w:cs="Arial"/>
              </w:rPr>
            </w:pPr>
            <w:r w:rsidRPr="00851210">
              <w:rPr>
                <w:rFonts w:ascii="Arial" w:hAnsi="Arial" w:cs="Arial"/>
              </w:rPr>
              <w:t>SYST:COMM:LAN:SMAS</w:t>
            </w:r>
          </w:p>
        </w:tc>
        <w:tc>
          <w:tcPr>
            <w:tcW w:w="1276" w:type="dxa"/>
            <w:vAlign w:val="center"/>
          </w:tcPr>
          <w:p w:rsidR="004E6E52" w:rsidRPr="00851210" w:rsidRDefault="004E6E52" w:rsidP="004617BE">
            <w:pPr>
              <w:pStyle w:val="a9"/>
              <w:rPr>
                <w:rFonts w:ascii="Arial" w:hAnsi="Arial" w:cs="Arial"/>
              </w:rPr>
            </w:pPr>
            <w:r w:rsidRPr="00851210">
              <w:rPr>
                <w:rFonts w:ascii="Arial" w:hAnsi="Arial" w:cs="Arial"/>
              </w:rPr>
              <w:t>no</w:t>
            </w:r>
          </w:p>
        </w:tc>
        <w:tc>
          <w:tcPr>
            <w:tcW w:w="1418" w:type="dxa"/>
            <w:vAlign w:val="center"/>
          </w:tcPr>
          <w:p w:rsidR="004E6E52" w:rsidRPr="00851210" w:rsidRDefault="004E6E52" w:rsidP="004617BE">
            <w:pPr>
              <w:pStyle w:val="a9"/>
              <w:rPr>
                <w:rFonts w:ascii="Arial" w:hAnsi="Arial" w:cs="Arial"/>
              </w:rPr>
            </w:pPr>
            <w:r w:rsidRPr="00851210">
              <w:rPr>
                <w:rFonts w:ascii="Arial" w:hAnsi="Arial" w:cs="Arial"/>
              </w:rPr>
              <w:t>no</w:t>
            </w:r>
          </w:p>
        </w:tc>
        <w:tc>
          <w:tcPr>
            <w:tcW w:w="1417" w:type="dxa"/>
            <w:shd w:val="clear" w:color="auto" w:fill="auto"/>
            <w:noWrap/>
            <w:vAlign w:val="center"/>
          </w:tcPr>
          <w:p w:rsidR="004E6E52" w:rsidRPr="00851210" w:rsidRDefault="004E6E52" w:rsidP="004617BE">
            <w:pPr>
              <w:pStyle w:val="a9"/>
              <w:rPr>
                <w:rFonts w:ascii="Arial" w:hAnsi="Arial" w:cs="Arial"/>
              </w:rPr>
            </w:pPr>
            <w:r w:rsidRPr="00851210">
              <w:rPr>
                <w:rFonts w:ascii="Arial" w:hAnsi="Arial" w:cs="Arial"/>
              </w:rPr>
              <w:t>yes</w:t>
            </w:r>
          </w:p>
        </w:tc>
        <w:tc>
          <w:tcPr>
            <w:tcW w:w="1305" w:type="dxa"/>
            <w:shd w:val="clear" w:color="auto" w:fill="auto"/>
            <w:vAlign w:val="center"/>
          </w:tcPr>
          <w:p w:rsidR="004E6E52" w:rsidRPr="00851210" w:rsidRDefault="004E6E52" w:rsidP="004617BE">
            <w:pPr>
              <w:pStyle w:val="a9"/>
              <w:rPr>
                <w:rFonts w:ascii="Arial" w:hAnsi="Arial" w:cs="Arial"/>
              </w:rPr>
            </w:pPr>
            <w:r w:rsidRPr="00851210">
              <w:rPr>
                <w:rFonts w:ascii="Arial" w:hAnsi="Arial" w:cs="Arial"/>
              </w:rPr>
              <w:t>no</w:t>
            </w:r>
          </w:p>
        </w:tc>
      </w:tr>
    </w:tbl>
    <w:p w:rsidR="001E7D77" w:rsidRPr="00851210" w:rsidRDefault="001E7D77" w:rsidP="001E7D77">
      <w:pPr>
        <w:rPr>
          <w:rFonts w:ascii="Arial" w:hAnsi="Arial" w:cs="Arial"/>
        </w:rPr>
      </w:pPr>
    </w:p>
    <w:p w:rsidR="00011106" w:rsidRPr="00851210" w:rsidRDefault="00FA6A90" w:rsidP="00011106">
      <w:pPr>
        <w:pStyle w:val="21"/>
        <w:rPr>
          <w:rFonts w:cs="Arial"/>
        </w:rPr>
      </w:pPr>
      <w:bookmarkStart w:id="292" w:name="_Gateway_Command"/>
      <w:bookmarkStart w:id="293" w:name="_Toc422919385"/>
      <w:bookmarkEnd w:id="292"/>
      <w:r w:rsidRPr="00851210">
        <w:rPr>
          <w:rFonts w:cs="Arial"/>
        </w:rPr>
        <w:t>G</w:t>
      </w:r>
      <w:r w:rsidR="006A235D" w:rsidRPr="00851210">
        <w:rPr>
          <w:rFonts w:cs="Arial"/>
        </w:rPr>
        <w:t>at</w:t>
      </w:r>
      <w:r w:rsidRPr="00851210">
        <w:rPr>
          <w:rFonts w:cs="Arial"/>
        </w:rPr>
        <w:t xml:space="preserve">eway </w:t>
      </w:r>
      <w:r w:rsidR="00BF46CA" w:rsidRPr="00851210">
        <w:rPr>
          <w:rFonts w:cs="Arial"/>
        </w:rPr>
        <w:t>C</w:t>
      </w:r>
      <w:r w:rsidR="00011106" w:rsidRPr="00851210">
        <w:rPr>
          <w:rFonts w:cs="Arial"/>
        </w:rPr>
        <w:t>ommand</w:t>
      </w:r>
      <w:bookmarkEnd w:id="293"/>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A56208" w:rsidRPr="00851210" w:rsidTr="004617BE">
        <w:tc>
          <w:tcPr>
            <w:tcW w:w="2660" w:type="dxa"/>
          </w:tcPr>
          <w:p w:rsidR="00A56208" w:rsidRPr="00851210" w:rsidRDefault="00A56208" w:rsidP="004617BE">
            <w:pPr>
              <w:pStyle w:val="a9"/>
              <w:rPr>
                <w:rFonts w:ascii="Arial" w:hAnsi="Arial" w:cs="Arial"/>
                <w:b/>
              </w:rPr>
            </w:pPr>
            <w:r w:rsidRPr="00851210">
              <w:rPr>
                <w:rFonts w:ascii="Arial" w:hAnsi="Arial" w:cs="Arial"/>
                <w:b/>
              </w:rPr>
              <w:t>DESCRIPTION</w:t>
            </w:r>
          </w:p>
        </w:tc>
        <w:tc>
          <w:tcPr>
            <w:tcW w:w="6237" w:type="dxa"/>
          </w:tcPr>
          <w:p w:rsidR="00A56208" w:rsidRPr="00851210" w:rsidRDefault="00A56208" w:rsidP="004617BE">
            <w:pPr>
              <w:pStyle w:val="a9"/>
              <w:rPr>
                <w:rFonts w:ascii="Arial" w:hAnsi="Arial" w:cs="Arial"/>
              </w:rPr>
            </w:pPr>
            <w:r w:rsidRPr="00851210">
              <w:rPr>
                <w:rFonts w:ascii="Arial" w:hAnsi="Arial" w:cs="Arial"/>
              </w:rPr>
              <w:t xml:space="preserve">The Command can set and get system </w:t>
            </w:r>
            <w:r w:rsidR="00285CCC" w:rsidRPr="00851210">
              <w:rPr>
                <w:rFonts w:ascii="Arial" w:hAnsi="Arial" w:cs="Arial"/>
              </w:rPr>
              <w:t>Gateway</w:t>
            </w:r>
            <w:r w:rsidRPr="00851210">
              <w:rPr>
                <w:rFonts w:ascii="Arial" w:hAnsi="Arial" w:cs="Arial"/>
              </w:rPr>
              <w:t>.</w:t>
            </w:r>
          </w:p>
          <w:p w:rsidR="00A56208" w:rsidRPr="00851210" w:rsidRDefault="00A56208" w:rsidP="004617BE">
            <w:pPr>
              <w:pStyle w:val="a9"/>
              <w:rPr>
                <w:rFonts w:ascii="Arial" w:hAnsi="Arial" w:cs="Arial"/>
              </w:rPr>
            </w:pPr>
          </w:p>
        </w:tc>
      </w:tr>
      <w:tr w:rsidR="00A56208" w:rsidRPr="00851210" w:rsidTr="004617BE">
        <w:tc>
          <w:tcPr>
            <w:tcW w:w="2660" w:type="dxa"/>
          </w:tcPr>
          <w:p w:rsidR="00A56208" w:rsidRPr="00851210" w:rsidRDefault="00A56208" w:rsidP="004617BE">
            <w:pPr>
              <w:pStyle w:val="a9"/>
              <w:rPr>
                <w:rFonts w:ascii="Arial" w:hAnsi="Arial" w:cs="Arial"/>
                <w:b/>
              </w:rPr>
            </w:pPr>
            <w:r w:rsidRPr="00851210">
              <w:rPr>
                <w:rFonts w:ascii="Arial" w:hAnsi="Arial" w:cs="Arial"/>
                <w:b/>
              </w:rPr>
              <w:t xml:space="preserve">COMMAND SYNTAX  </w:t>
            </w:r>
          </w:p>
        </w:tc>
        <w:tc>
          <w:tcPr>
            <w:tcW w:w="6237" w:type="dxa"/>
          </w:tcPr>
          <w:p w:rsidR="00A56208" w:rsidRPr="00851210" w:rsidRDefault="001A4917" w:rsidP="004617BE">
            <w:pPr>
              <w:pStyle w:val="a9"/>
              <w:rPr>
                <w:ins w:id="294" w:author="123" w:date="2015-06-16T16:21:00Z"/>
                <w:rFonts w:ascii="Arial" w:hAnsi="Arial" w:cs="Arial"/>
              </w:rPr>
            </w:pPr>
            <w:r w:rsidRPr="00851210">
              <w:rPr>
                <w:rFonts w:ascii="Arial" w:hAnsi="Arial" w:cs="Arial"/>
              </w:rPr>
              <w:t>SYST:COMM:LAN:GAT(</w:t>
            </w:r>
            <w:r w:rsidR="0078749A" w:rsidRPr="00851210">
              <w:rPr>
                <w:rFonts w:ascii="Arial" w:hAnsi="Arial" w:cs="Arial"/>
              </w:rPr>
              <w:t>SYSTem:COMMunicate:LAN:GATeway</w:t>
            </w:r>
            <w:r w:rsidRPr="00851210">
              <w:rPr>
                <w:rFonts w:ascii="Arial" w:hAnsi="Arial" w:cs="Arial"/>
              </w:rPr>
              <w:t>)</w:t>
            </w:r>
            <w:r w:rsidR="00A56208" w:rsidRPr="00851210">
              <w:rPr>
                <w:rFonts w:ascii="Arial" w:hAnsi="Arial" w:cs="Arial"/>
              </w:rPr>
              <w:t xml:space="preserve"> &lt;parameter1&gt;.&lt;parameter2&gt;.&lt;parameter3&gt;.&lt;parameter4&gt;</w:t>
            </w:r>
          </w:p>
          <w:p w:rsidR="00335FA5" w:rsidRPr="00851210" w:rsidRDefault="00335FA5" w:rsidP="004617BE">
            <w:pPr>
              <w:pStyle w:val="a9"/>
              <w:rPr>
                <w:rFonts w:ascii="Arial" w:hAnsi="Arial" w:cs="Arial"/>
              </w:rPr>
            </w:pPr>
          </w:p>
          <w:p w:rsidR="00A56208" w:rsidRPr="00851210" w:rsidRDefault="00A56208" w:rsidP="004617BE">
            <w:pPr>
              <w:pStyle w:val="a9"/>
              <w:rPr>
                <w:rFonts w:ascii="Arial" w:hAnsi="Arial" w:cs="Arial"/>
              </w:rPr>
            </w:pPr>
            <w:r w:rsidRPr="00851210">
              <w:rPr>
                <w:rFonts w:ascii="Arial" w:hAnsi="Arial" w:cs="Arial"/>
              </w:rPr>
              <w:t>&lt;parameter1&gt;:={a integer value between 0 and 2</w:t>
            </w:r>
            <w:r w:rsidR="00F81ECF" w:rsidRPr="00851210">
              <w:rPr>
                <w:rFonts w:ascii="Arial" w:hAnsi="Arial" w:cs="Arial"/>
              </w:rPr>
              <w:t>23</w:t>
            </w:r>
            <w:r w:rsidRPr="00851210">
              <w:rPr>
                <w:rFonts w:ascii="Arial" w:hAnsi="Arial" w:cs="Arial"/>
              </w:rPr>
              <w:t>}</w:t>
            </w:r>
          </w:p>
          <w:p w:rsidR="00A56208" w:rsidRPr="00851210" w:rsidRDefault="00A56208" w:rsidP="004617BE">
            <w:pPr>
              <w:pStyle w:val="a9"/>
              <w:rPr>
                <w:rFonts w:ascii="Arial" w:hAnsi="Arial" w:cs="Arial"/>
              </w:rPr>
            </w:pPr>
            <w:r w:rsidRPr="00851210">
              <w:rPr>
                <w:rFonts w:ascii="Arial" w:hAnsi="Arial" w:cs="Arial"/>
              </w:rPr>
              <w:t>&lt;parameter2&gt;:={a integer value between 0 and 255}</w:t>
            </w:r>
          </w:p>
          <w:p w:rsidR="00A56208" w:rsidRPr="00851210" w:rsidRDefault="00A56208" w:rsidP="004617BE">
            <w:pPr>
              <w:pStyle w:val="a9"/>
              <w:rPr>
                <w:rFonts w:ascii="Arial" w:hAnsi="Arial" w:cs="Arial"/>
              </w:rPr>
            </w:pPr>
            <w:r w:rsidRPr="00851210">
              <w:rPr>
                <w:rFonts w:ascii="Arial" w:hAnsi="Arial" w:cs="Arial"/>
              </w:rPr>
              <w:t>&lt;parameter3&gt;:={a integer value between 0 and 255}</w:t>
            </w:r>
          </w:p>
          <w:p w:rsidR="00A56208" w:rsidRPr="00851210" w:rsidRDefault="00A56208" w:rsidP="004617BE">
            <w:pPr>
              <w:pStyle w:val="a9"/>
              <w:rPr>
                <w:rFonts w:ascii="Arial" w:hAnsi="Arial" w:cs="Arial"/>
              </w:rPr>
            </w:pPr>
            <w:r w:rsidRPr="00851210">
              <w:rPr>
                <w:rFonts w:ascii="Arial" w:hAnsi="Arial" w:cs="Arial"/>
              </w:rPr>
              <w:t>&lt;parameter4&gt;:={a integer value between 0 and 255}</w:t>
            </w:r>
          </w:p>
          <w:p w:rsidR="00A56208" w:rsidRPr="00851210" w:rsidRDefault="00A56208" w:rsidP="004617BE">
            <w:pPr>
              <w:pStyle w:val="a9"/>
              <w:rPr>
                <w:rFonts w:ascii="Arial" w:hAnsi="Arial" w:cs="Arial"/>
              </w:rPr>
            </w:pPr>
          </w:p>
        </w:tc>
      </w:tr>
      <w:tr w:rsidR="00A56208" w:rsidRPr="00851210" w:rsidTr="004617BE">
        <w:tc>
          <w:tcPr>
            <w:tcW w:w="2660" w:type="dxa"/>
          </w:tcPr>
          <w:p w:rsidR="00A56208" w:rsidRPr="00851210" w:rsidRDefault="00A56208" w:rsidP="004617BE">
            <w:pPr>
              <w:pStyle w:val="a9"/>
              <w:rPr>
                <w:rFonts w:ascii="Arial" w:hAnsi="Arial" w:cs="Arial"/>
                <w:b/>
              </w:rPr>
            </w:pPr>
            <w:r w:rsidRPr="00851210">
              <w:rPr>
                <w:rFonts w:ascii="Arial" w:hAnsi="Arial" w:cs="Arial"/>
                <w:b/>
              </w:rPr>
              <w:t>QUERY SYNTAX</w:t>
            </w:r>
          </w:p>
        </w:tc>
        <w:tc>
          <w:tcPr>
            <w:tcW w:w="6237" w:type="dxa"/>
          </w:tcPr>
          <w:p w:rsidR="00A56208" w:rsidRPr="00851210" w:rsidRDefault="00F81ECF" w:rsidP="004617BE">
            <w:pPr>
              <w:pStyle w:val="a9"/>
              <w:rPr>
                <w:rFonts w:ascii="Arial" w:hAnsi="Arial" w:cs="Arial"/>
              </w:rPr>
            </w:pPr>
            <w:r w:rsidRPr="00851210">
              <w:rPr>
                <w:rFonts w:ascii="Arial" w:hAnsi="Arial" w:cs="Arial"/>
              </w:rPr>
              <w:t>SYSTem:COMMunicate:LAN:GATeway</w:t>
            </w:r>
            <w:r w:rsidR="00A56208" w:rsidRPr="00851210">
              <w:rPr>
                <w:rFonts w:ascii="Arial" w:hAnsi="Arial" w:cs="Arial"/>
              </w:rPr>
              <w:t>?</w:t>
            </w:r>
          </w:p>
          <w:p w:rsidR="00A56208" w:rsidRPr="00851210" w:rsidRDefault="00A56208" w:rsidP="004617BE">
            <w:pPr>
              <w:pStyle w:val="a9"/>
              <w:rPr>
                <w:rFonts w:ascii="Arial" w:hAnsi="Arial" w:cs="Arial"/>
              </w:rPr>
            </w:pPr>
          </w:p>
        </w:tc>
      </w:tr>
    </w:tbl>
    <w:p w:rsidR="00A56208" w:rsidRPr="00851210" w:rsidRDefault="00A56208" w:rsidP="00A56208">
      <w:pPr>
        <w:rPr>
          <w:rFonts w:ascii="Arial" w:hAnsi="Arial" w:cs="Arial"/>
          <w:b/>
        </w:rPr>
      </w:pPr>
      <w:r w:rsidRPr="00851210">
        <w:rPr>
          <w:rFonts w:ascii="Arial" w:hAnsi="Arial" w:cs="Arial"/>
          <w:b/>
        </w:rPr>
        <w:t xml:space="preserve">EXAMPLES               </w:t>
      </w:r>
      <w:r w:rsidRPr="00851210">
        <w:rPr>
          <w:rFonts w:ascii="Arial" w:hAnsi="Arial" w:cs="Arial"/>
        </w:rPr>
        <w:t xml:space="preserve">Set </w:t>
      </w:r>
      <w:r w:rsidR="003A45B1" w:rsidRPr="00851210">
        <w:rPr>
          <w:rFonts w:ascii="Arial" w:hAnsi="Arial" w:cs="Arial"/>
        </w:rPr>
        <w:t>G</w:t>
      </w:r>
      <w:r w:rsidR="008A2582" w:rsidRPr="00851210">
        <w:rPr>
          <w:rFonts w:ascii="Arial" w:hAnsi="Arial" w:cs="Arial"/>
        </w:rPr>
        <w:t>a</w:t>
      </w:r>
      <w:r w:rsidR="003A45B1" w:rsidRPr="00851210">
        <w:rPr>
          <w:rFonts w:ascii="Arial" w:hAnsi="Arial" w:cs="Arial"/>
        </w:rPr>
        <w:t>t</w:t>
      </w:r>
      <w:r w:rsidR="008A2582" w:rsidRPr="00851210">
        <w:rPr>
          <w:rFonts w:ascii="Arial" w:hAnsi="Arial" w:cs="Arial"/>
        </w:rPr>
        <w:t>e</w:t>
      </w:r>
      <w:r w:rsidR="003A45B1" w:rsidRPr="00851210">
        <w:rPr>
          <w:rFonts w:ascii="Arial" w:hAnsi="Arial" w:cs="Arial"/>
        </w:rPr>
        <w:t>way</w:t>
      </w:r>
      <w:r w:rsidRPr="00851210">
        <w:rPr>
          <w:rFonts w:ascii="Arial" w:hAnsi="Arial" w:cs="Arial"/>
        </w:rPr>
        <w:t xml:space="preserve"> to</w:t>
      </w:r>
      <w:r w:rsidRPr="00851210">
        <w:rPr>
          <w:rFonts w:ascii="Arial" w:hAnsi="Arial" w:cs="Arial"/>
          <w:b/>
        </w:rPr>
        <w:t xml:space="preserve"> </w:t>
      </w:r>
      <w:r w:rsidR="00017001" w:rsidRPr="00851210">
        <w:rPr>
          <w:rFonts w:ascii="Arial" w:hAnsi="Arial" w:cs="Arial"/>
        </w:rPr>
        <w:t>10</w:t>
      </w:r>
      <w:r w:rsidRPr="00851210">
        <w:rPr>
          <w:rFonts w:ascii="Arial" w:hAnsi="Arial" w:cs="Arial"/>
        </w:rPr>
        <w:t>.</w:t>
      </w:r>
      <w:r w:rsidR="00017001" w:rsidRPr="00851210">
        <w:rPr>
          <w:rFonts w:ascii="Arial" w:hAnsi="Arial" w:cs="Arial"/>
        </w:rPr>
        <w:t>11</w:t>
      </w:r>
      <w:r w:rsidRPr="00851210">
        <w:rPr>
          <w:rFonts w:ascii="Arial" w:hAnsi="Arial" w:cs="Arial"/>
        </w:rPr>
        <w:t>.</w:t>
      </w:r>
      <w:r w:rsidR="00017001" w:rsidRPr="00851210">
        <w:rPr>
          <w:rFonts w:ascii="Arial" w:hAnsi="Arial" w:cs="Arial"/>
        </w:rPr>
        <w:t>13</w:t>
      </w:r>
      <w:r w:rsidRPr="00851210">
        <w:rPr>
          <w:rFonts w:ascii="Arial" w:hAnsi="Arial" w:cs="Arial"/>
        </w:rPr>
        <w:t>.</w:t>
      </w:r>
      <w:r w:rsidR="00017001" w:rsidRPr="00851210">
        <w:rPr>
          <w:rFonts w:ascii="Arial" w:hAnsi="Arial" w:cs="Arial"/>
        </w:rPr>
        <w:t>5</w:t>
      </w:r>
      <w:r w:rsidR="005A67BF" w:rsidRPr="00851210">
        <w:rPr>
          <w:rFonts w:ascii="Arial" w:hAnsi="Arial" w:cs="Arial"/>
        </w:rPr>
        <w:t>:</w:t>
      </w:r>
    </w:p>
    <w:p w:rsidR="00A56208" w:rsidRPr="00851210" w:rsidRDefault="003B4F27" w:rsidP="00A56208">
      <w:pPr>
        <w:ind w:leftChars="1200" w:left="2520" w:firstLineChars="100" w:firstLine="210"/>
        <w:rPr>
          <w:ins w:id="295" w:author="RD-TE-袁蓉" w:date="2015-06-06T11:29:00Z"/>
          <w:rFonts w:ascii="Arial" w:hAnsi="Arial" w:cs="Arial"/>
        </w:rPr>
      </w:pPr>
      <w:r w:rsidRPr="00851210">
        <w:rPr>
          <w:rFonts w:ascii="Arial" w:hAnsi="Arial" w:cs="Arial"/>
        </w:rPr>
        <w:t>SYSTem:COMMunicate:LAN:GATeway</w:t>
      </w:r>
      <w:r w:rsidR="00A56208" w:rsidRPr="00851210">
        <w:rPr>
          <w:rFonts w:ascii="Arial" w:hAnsi="Arial" w:cs="Arial"/>
        </w:rPr>
        <w:t xml:space="preserve"> </w:t>
      </w:r>
      <w:r w:rsidR="001D37C6" w:rsidRPr="00851210">
        <w:rPr>
          <w:rFonts w:ascii="Arial" w:hAnsi="Arial" w:cs="Arial"/>
        </w:rPr>
        <w:t>10</w:t>
      </w:r>
      <w:r w:rsidR="00A56208" w:rsidRPr="00851210">
        <w:rPr>
          <w:rFonts w:ascii="Arial" w:hAnsi="Arial" w:cs="Arial"/>
        </w:rPr>
        <w:t>.</w:t>
      </w:r>
      <w:r w:rsidR="001D37C6" w:rsidRPr="00851210">
        <w:rPr>
          <w:rFonts w:ascii="Arial" w:hAnsi="Arial" w:cs="Arial"/>
        </w:rPr>
        <w:t>11</w:t>
      </w:r>
      <w:r w:rsidR="00A56208" w:rsidRPr="00851210">
        <w:rPr>
          <w:rFonts w:ascii="Arial" w:hAnsi="Arial" w:cs="Arial"/>
        </w:rPr>
        <w:t>.</w:t>
      </w:r>
      <w:r w:rsidR="001D37C6" w:rsidRPr="00851210">
        <w:rPr>
          <w:rFonts w:ascii="Arial" w:hAnsi="Arial" w:cs="Arial"/>
        </w:rPr>
        <w:t>13</w:t>
      </w:r>
      <w:r w:rsidR="00A56208" w:rsidRPr="00851210">
        <w:rPr>
          <w:rFonts w:ascii="Arial" w:hAnsi="Arial" w:cs="Arial"/>
        </w:rPr>
        <w:t>.</w:t>
      </w:r>
      <w:r w:rsidR="001D37C6" w:rsidRPr="00851210">
        <w:rPr>
          <w:rFonts w:ascii="Arial" w:hAnsi="Arial" w:cs="Arial"/>
        </w:rPr>
        <w:t>5</w:t>
      </w:r>
    </w:p>
    <w:p w:rsidR="00BB7E46" w:rsidRPr="00851210" w:rsidRDefault="00BB7E46" w:rsidP="00A56208">
      <w:pPr>
        <w:ind w:leftChars="1200" w:left="2520" w:firstLineChars="100" w:firstLine="210"/>
        <w:rPr>
          <w:rFonts w:ascii="Arial" w:hAnsi="Arial" w:cs="Arial"/>
        </w:rPr>
      </w:pPr>
    </w:p>
    <w:p w:rsidR="00A56208" w:rsidRPr="00851210" w:rsidRDefault="00A56208" w:rsidP="00A56208">
      <w:pPr>
        <w:ind w:leftChars="1000" w:left="2100" w:firstLineChars="300" w:firstLine="630"/>
        <w:rPr>
          <w:rFonts w:ascii="Arial" w:hAnsi="Arial" w:cs="Arial"/>
        </w:rPr>
      </w:pPr>
      <w:r w:rsidRPr="00851210">
        <w:rPr>
          <w:rFonts w:ascii="Arial" w:hAnsi="Arial" w:cs="Arial"/>
        </w:rPr>
        <w:t xml:space="preserve">Get </w:t>
      </w:r>
      <w:r w:rsidR="00285CCC" w:rsidRPr="00851210">
        <w:rPr>
          <w:rFonts w:ascii="Arial" w:hAnsi="Arial" w:cs="Arial"/>
        </w:rPr>
        <w:t>gateway</w:t>
      </w:r>
      <w:r w:rsidR="005A67BF" w:rsidRPr="00851210">
        <w:rPr>
          <w:rFonts w:ascii="Arial" w:hAnsi="Arial" w:cs="Arial"/>
        </w:rPr>
        <w:t>:</w:t>
      </w:r>
    </w:p>
    <w:p w:rsidR="00A56208" w:rsidRPr="00851210" w:rsidRDefault="000A13BB" w:rsidP="00A56208">
      <w:pPr>
        <w:pStyle w:val="a9"/>
        <w:ind w:leftChars="1000" w:left="2100" w:firstLineChars="300" w:firstLine="630"/>
        <w:rPr>
          <w:rFonts w:ascii="Arial" w:hAnsi="Arial" w:cs="Arial"/>
        </w:rPr>
      </w:pPr>
      <w:r w:rsidRPr="00851210">
        <w:rPr>
          <w:rFonts w:ascii="Arial" w:hAnsi="Arial" w:cs="Arial"/>
        </w:rPr>
        <w:t>SYSTem:COMMunicate:LAN:GATeway</w:t>
      </w:r>
      <w:r w:rsidR="00A56208" w:rsidRPr="00851210">
        <w:rPr>
          <w:rFonts w:ascii="Arial" w:hAnsi="Arial" w:cs="Arial"/>
        </w:rPr>
        <w:t>?</w:t>
      </w:r>
    </w:p>
    <w:p w:rsidR="00A56208" w:rsidRPr="00851210" w:rsidRDefault="00A56208" w:rsidP="00A56208">
      <w:pPr>
        <w:pStyle w:val="a9"/>
        <w:ind w:leftChars="1000" w:left="2100" w:firstLineChars="300" w:firstLine="630"/>
        <w:rPr>
          <w:rFonts w:ascii="Arial" w:hAnsi="Arial" w:cs="Arial"/>
        </w:rPr>
      </w:pPr>
      <w:r w:rsidRPr="00851210">
        <w:rPr>
          <w:rFonts w:ascii="Arial" w:hAnsi="Arial" w:cs="Arial"/>
        </w:rPr>
        <w:t>Return:</w:t>
      </w:r>
    </w:p>
    <w:p w:rsidR="00A56208" w:rsidRPr="00851210" w:rsidRDefault="00A56208" w:rsidP="007C6BAB">
      <w:pPr>
        <w:ind w:left="2310" w:firstLine="420"/>
        <w:rPr>
          <w:rFonts w:ascii="Arial" w:hAnsi="Arial" w:cs="Arial"/>
        </w:rPr>
      </w:pPr>
      <w:r w:rsidRPr="00851210">
        <w:rPr>
          <w:rFonts w:ascii="Arial" w:hAnsi="Arial" w:cs="Arial"/>
        </w:rPr>
        <w:t>“</w:t>
      </w:r>
      <w:r w:rsidR="007C6BAB" w:rsidRPr="00851210">
        <w:rPr>
          <w:rFonts w:ascii="Arial" w:hAnsi="Arial" w:cs="Arial"/>
        </w:rPr>
        <w:t>10.11.13.5</w:t>
      </w:r>
      <w:r w:rsidRPr="00851210">
        <w:rPr>
          <w:rFonts w:ascii="Arial" w:hAnsi="Arial" w:cs="Arial"/>
        </w:rPr>
        <w:t>”</w:t>
      </w:r>
    </w:p>
    <w:p w:rsidR="003C7A82" w:rsidRPr="00851210" w:rsidRDefault="00AE3783" w:rsidP="003C7A82">
      <w:pPr>
        <w:rPr>
          <w:rFonts w:ascii="Arial" w:hAnsi="Arial" w:cs="Arial"/>
        </w:rPr>
      </w:pPr>
      <w:r w:rsidRPr="00851210">
        <w:rPr>
          <w:rFonts w:ascii="Arial" w:hAnsi="Arial" w:cs="Arial"/>
        </w:rPr>
        <w:t>Note</w:t>
      </w:r>
      <w:r w:rsidR="003C7A82"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5"/>
        <w:gridCol w:w="1276"/>
        <w:gridCol w:w="1418"/>
        <w:gridCol w:w="1417"/>
        <w:gridCol w:w="1305"/>
      </w:tblGrid>
      <w:tr w:rsidR="003C7A82" w:rsidRPr="00851210" w:rsidTr="004617BE">
        <w:trPr>
          <w:trHeight w:val="285"/>
        </w:trPr>
        <w:tc>
          <w:tcPr>
            <w:tcW w:w="2845" w:type="dxa"/>
            <w:shd w:val="clear" w:color="auto" w:fill="auto"/>
            <w:noWrap/>
            <w:vAlign w:val="center"/>
          </w:tcPr>
          <w:p w:rsidR="003C7A82" w:rsidRPr="00851210" w:rsidRDefault="003C7A82" w:rsidP="004617BE">
            <w:pPr>
              <w:pStyle w:val="a9"/>
              <w:rPr>
                <w:rFonts w:ascii="Arial" w:hAnsi="Arial" w:cs="Arial"/>
              </w:rPr>
            </w:pPr>
            <w:r w:rsidRPr="00851210">
              <w:rPr>
                <w:rFonts w:ascii="Arial" w:hAnsi="Arial" w:cs="Arial"/>
              </w:rPr>
              <w:t>Parameter/command</w:t>
            </w:r>
          </w:p>
        </w:tc>
        <w:tc>
          <w:tcPr>
            <w:tcW w:w="1276" w:type="dxa"/>
            <w:vAlign w:val="center"/>
          </w:tcPr>
          <w:p w:rsidR="003C7A82" w:rsidRPr="00851210" w:rsidRDefault="003C7A82" w:rsidP="004617BE">
            <w:pPr>
              <w:pStyle w:val="a9"/>
              <w:rPr>
                <w:rFonts w:ascii="Arial" w:hAnsi="Arial" w:cs="Arial"/>
              </w:rPr>
            </w:pPr>
            <w:r w:rsidRPr="00851210">
              <w:rPr>
                <w:rFonts w:ascii="Arial" w:hAnsi="Arial" w:cs="Arial"/>
              </w:rPr>
              <w:t>SDG800</w:t>
            </w:r>
          </w:p>
        </w:tc>
        <w:tc>
          <w:tcPr>
            <w:tcW w:w="1418" w:type="dxa"/>
            <w:vAlign w:val="center"/>
          </w:tcPr>
          <w:p w:rsidR="003C7A82" w:rsidRPr="00851210" w:rsidRDefault="003C7A82" w:rsidP="004617BE">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3C7A82" w:rsidRPr="00851210" w:rsidRDefault="003C7A82" w:rsidP="004617BE">
            <w:pPr>
              <w:pStyle w:val="a9"/>
              <w:rPr>
                <w:rFonts w:ascii="Arial" w:hAnsi="Arial" w:cs="Arial"/>
              </w:rPr>
            </w:pPr>
            <w:r w:rsidRPr="00851210">
              <w:rPr>
                <w:rFonts w:ascii="Arial" w:hAnsi="Arial" w:cs="Arial"/>
              </w:rPr>
              <w:t>SDG2000X</w:t>
            </w:r>
          </w:p>
        </w:tc>
        <w:tc>
          <w:tcPr>
            <w:tcW w:w="1305" w:type="dxa"/>
            <w:shd w:val="clear" w:color="auto" w:fill="auto"/>
            <w:vAlign w:val="center"/>
          </w:tcPr>
          <w:p w:rsidR="003C7A82" w:rsidRPr="00851210" w:rsidRDefault="003C7A82" w:rsidP="004617BE">
            <w:pPr>
              <w:pStyle w:val="a9"/>
              <w:rPr>
                <w:rFonts w:ascii="Arial" w:hAnsi="Arial" w:cs="Arial"/>
              </w:rPr>
            </w:pPr>
            <w:r w:rsidRPr="00851210">
              <w:rPr>
                <w:rFonts w:ascii="Arial" w:hAnsi="Arial" w:cs="Arial"/>
              </w:rPr>
              <w:t>SDG5000</w:t>
            </w:r>
          </w:p>
        </w:tc>
      </w:tr>
      <w:tr w:rsidR="003C7A82" w:rsidRPr="00851210" w:rsidTr="004617BE">
        <w:trPr>
          <w:trHeight w:val="285"/>
        </w:trPr>
        <w:tc>
          <w:tcPr>
            <w:tcW w:w="2845" w:type="dxa"/>
            <w:shd w:val="clear" w:color="auto" w:fill="auto"/>
            <w:noWrap/>
            <w:vAlign w:val="center"/>
          </w:tcPr>
          <w:p w:rsidR="003C7A82" w:rsidRPr="00851210" w:rsidRDefault="00512628" w:rsidP="00F94AA3">
            <w:pPr>
              <w:pStyle w:val="a9"/>
              <w:rPr>
                <w:rFonts w:ascii="Arial" w:hAnsi="Arial" w:cs="Arial"/>
              </w:rPr>
            </w:pPr>
            <w:r w:rsidRPr="00851210">
              <w:rPr>
                <w:rFonts w:ascii="Arial" w:hAnsi="Arial" w:cs="Arial"/>
              </w:rPr>
              <w:t>SYST:COMM:LAN:GAT</w:t>
            </w:r>
          </w:p>
        </w:tc>
        <w:tc>
          <w:tcPr>
            <w:tcW w:w="1276" w:type="dxa"/>
            <w:vAlign w:val="center"/>
          </w:tcPr>
          <w:p w:rsidR="003C7A82" w:rsidRPr="00851210" w:rsidRDefault="003C7A82" w:rsidP="004617BE">
            <w:pPr>
              <w:pStyle w:val="a9"/>
              <w:rPr>
                <w:rFonts w:ascii="Arial" w:hAnsi="Arial" w:cs="Arial"/>
              </w:rPr>
            </w:pPr>
            <w:r w:rsidRPr="00851210">
              <w:rPr>
                <w:rFonts w:ascii="Arial" w:hAnsi="Arial" w:cs="Arial"/>
              </w:rPr>
              <w:t>no</w:t>
            </w:r>
          </w:p>
        </w:tc>
        <w:tc>
          <w:tcPr>
            <w:tcW w:w="1418" w:type="dxa"/>
            <w:vAlign w:val="center"/>
          </w:tcPr>
          <w:p w:rsidR="003C7A82" w:rsidRPr="00851210" w:rsidRDefault="003C7A82" w:rsidP="004617BE">
            <w:pPr>
              <w:pStyle w:val="a9"/>
              <w:rPr>
                <w:rFonts w:ascii="Arial" w:hAnsi="Arial" w:cs="Arial"/>
              </w:rPr>
            </w:pPr>
            <w:r w:rsidRPr="00851210">
              <w:rPr>
                <w:rFonts w:ascii="Arial" w:hAnsi="Arial" w:cs="Arial"/>
              </w:rPr>
              <w:t>no</w:t>
            </w:r>
          </w:p>
        </w:tc>
        <w:tc>
          <w:tcPr>
            <w:tcW w:w="1417" w:type="dxa"/>
            <w:shd w:val="clear" w:color="auto" w:fill="auto"/>
            <w:noWrap/>
            <w:vAlign w:val="center"/>
          </w:tcPr>
          <w:p w:rsidR="003C7A82" w:rsidRPr="00851210" w:rsidRDefault="003C7A82" w:rsidP="004617BE">
            <w:pPr>
              <w:pStyle w:val="a9"/>
              <w:rPr>
                <w:rFonts w:ascii="Arial" w:hAnsi="Arial" w:cs="Arial"/>
              </w:rPr>
            </w:pPr>
            <w:r w:rsidRPr="00851210">
              <w:rPr>
                <w:rFonts w:ascii="Arial" w:hAnsi="Arial" w:cs="Arial"/>
              </w:rPr>
              <w:t>yes</w:t>
            </w:r>
          </w:p>
        </w:tc>
        <w:tc>
          <w:tcPr>
            <w:tcW w:w="1305" w:type="dxa"/>
            <w:shd w:val="clear" w:color="auto" w:fill="auto"/>
            <w:vAlign w:val="center"/>
          </w:tcPr>
          <w:p w:rsidR="003C7A82" w:rsidRPr="00851210" w:rsidRDefault="003C7A82" w:rsidP="004617BE">
            <w:pPr>
              <w:pStyle w:val="a9"/>
              <w:rPr>
                <w:rFonts w:ascii="Arial" w:hAnsi="Arial" w:cs="Arial"/>
              </w:rPr>
            </w:pPr>
            <w:r w:rsidRPr="00851210">
              <w:rPr>
                <w:rFonts w:ascii="Arial" w:hAnsi="Arial" w:cs="Arial"/>
              </w:rPr>
              <w:t>no</w:t>
            </w:r>
          </w:p>
        </w:tc>
      </w:tr>
    </w:tbl>
    <w:p w:rsidR="00D9343F" w:rsidRPr="00851210" w:rsidRDefault="00D9343F" w:rsidP="0000074B">
      <w:pPr>
        <w:rPr>
          <w:rFonts w:ascii="Arial" w:hAnsi="Arial" w:cs="Arial"/>
        </w:rPr>
      </w:pPr>
    </w:p>
    <w:p w:rsidR="006B68FC" w:rsidRPr="00851210" w:rsidRDefault="00C64EBC" w:rsidP="006B68FC">
      <w:pPr>
        <w:pStyle w:val="21"/>
        <w:rPr>
          <w:rFonts w:cs="Arial"/>
        </w:rPr>
      </w:pPr>
      <w:bookmarkStart w:id="296" w:name="_Sample_Rate_Command"/>
      <w:bookmarkStart w:id="297" w:name="_Toc422919386"/>
      <w:bookmarkEnd w:id="296"/>
      <w:r w:rsidRPr="00851210">
        <w:rPr>
          <w:rFonts w:cs="Arial"/>
        </w:rPr>
        <w:t xml:space="preserve">Sampling </w:t>
      </w:r>
      <w:r w:rsidR="00282B74" w:rsidRPr="00851210">
        <w:rPr>
          <w:rFonts w:cs="Arial"/>
        </w:rPr>
        <w:t>R</w:t>
      </w:r>
      <w:r w:rsidR="006B68FC" w:rsidRPr="00851210">
        <w:rPr>
          <w:rFonts w:cs="Arial"/>
        </w:rPr>
        <w:t xml:space="preserve">ate </w:t>
      </w:r>
      <w:r w:rsidR="00282B74" w:rsidRPr="00851210">
        <w:rPr>
          <w:rFonts w:cs="Arial"/>
        </w:rPr>
        <w:t>C</w:t>
      </w:r>
      <w:r w:rsidR="006B68FC" w:rsidRPr="00851210">
        <w:rPr>
          <w:rFonts w:cs="Arial"/>
        </w:rPr>
        <w:t>ommand</w:t>
      </w:r>
      <w:bookmarkEnd w:id="297"/>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6E7A2B" w:rsidRPr="00851210" w:rsidTr="00A27A3F">
        <w:tc>
          <w:tcPr>
            <w:tcW w:w="2660" w:type="dxa"/>
          </w:tcPr>
          <w:p w:rsidR="006E7A2B" w:rsidRPr="00851210" w:rsidRDefault="006E7A2B" w:rsidP="00A27A3F">
            <w:pPr>
              <w:pStyle w:val="a9"/>
              <w:rPr>
                <w:rFonts w:ascii="Arial" w:hAnsi="Arial" w:cs="Arial"/>
                <w:b/>
              </w:rPr>
            </w:pPr>
            <w:r w:rsidRPr="00851210">
              <w:rPr>
                <w:rFonts w:ascii="Arial" w:hAnsi="Arial" w:cs="Arial"/>
                <w:b/>
              </w:rPr>
              <w:t>DESCRIPTION</w:t>
            </w:r>
          </w:p>
        </w:tc>
        <w:tc>
          <w:tcPr>
            <w:tcW w:w="6237" w:type="dxa"/>
          </w:tcPr>
          <w:p w:rsidR="006E7A2B" w:rsidRPr="00851210" w:rsidRDefault="002A2482" w:rsidP="00A27A3F">
            <w:pPr>
              <w:pStyle w:val="a9"/>
              <w:rPr>
                <w:rFonts w:ascii="Arial" w:hAnsi="Arial" w:cs="Arial"/>
              </w:rPr>
            </w:pPr>
            <w:r w:rsidRPr="00851210">
              <w:rPr>
                <w:rFonts w:ascii="Arial" w:hAnsi="Arial" w:cs="Arial"/>
              </w:rPr>
              <w:t>Set</w:t>
            </w:r>
            <w:r w:rsidR="004D4BD0" w:rsidRPr="00851210">
              <w:rPr>
                <w:rFonts w:ascii="Arial" w:hAnsi="Arial" w:cs="Arial"/>
              </w:rPr>
              <w:t>s</w:t>
            </w:r>
            <w:r w:rsidRPr="00851210">
              <w:rPr>
                <w:rFonts w:ascii="Arial" w:hAnsi="Arial" w:cs="Arial"/>
              </w:rPr>
              <w:t xml:space="preserve"> </w:t>
            </w:r>
            <w:r w:rsidR="0087637C" w:rsidRPr="00851210">
              <w:rPr>
                <w:rFonts w:ascii="Arial" w:hAnsi="Arial" w:cs="Arial"/>
              </w:rPr>
              <w:t xml:space="preserve">or </w:t>
            </w:r>
            <w:r w:rsidR="006E7A2B" w:rsidRPr="00851210">
              <w:rPr>
                <w:rFonts w:ascii="Arial" w:hAnsi="Arial" w:cs="Arial"/>
              </w:rPr>
              <w:t>get</w:t>
            </w:r>
            <w:r w:rsidR="004D4BD0" w:rsidRPr="00851210">
              <w:rPr>
                <w:rFonts w:ascii="Arial" w:hAnsi="Arial" w:cs="Arial"/>
              </w:rPr>
              <w:t>s</w:t>
            </w:r>
            <w:r w:rsidR="006E7A2B" w:rsidRPr="00851210">
              <w:rPr>
                <w:rFonts w:ascii="Arial" w:hAnsi="Arial" w:cs="Arial"/>
              </w:rPr>
              <w:t xml:space="preserve"> </w:t>
            </w:r>
            <w:r w:rsidR="00E650F8" w:rsidRPr="00851210">
              <w:rPr>
                <w:rFonts w:ascii="Arial" w:hAnsi="Arial" w:cs="Arial"/>
              </w:rPr>
              <w:t xml:space="preserve">arb mode and </w:t>
            </w:r>
            <w:r w:rsidR="003B7DD6" w:rsidRPr="00851210">
              <w:rPr>
                <w:rFonts w:ascii="Arial" w:hAnsi="Arial" w:cs="Arial"/>
              </w:rPr>
              <w:t xml:space="preserve">sampling </w:t>
            </w:r>
            <w:r w:rsidR="009A094A" w:rsidRPr="00851210">
              <w:rPr>
                <w:rFonts w:ascii="Arial" w:hAnsi="Arial" w:cs="Arial"/>
              </w:rPr>
              <w:t xml:space="preserve">rate. </w:t>
            </w:r>
          </w:p>
          <w:p w:rsidR="006E7A2B" w:rsidRPr="00851210" w:rsidRDefault="00240CAF" w:rsidP="00A27A3F">
            <w:pPr>
              <w:pStyle w:val="a9"/>
              <w:rPr>
                <w:rFonts w:ascii="Arial" w:hAnsi="Arial" w:cs="Arial"/>
              </w:rPr>
            </w:pPr>
            <w:r w:rsidRPr="00851210">
              <w:rPr>
                <w:rFonts w:ascii="Arial" w:hAnsi="Arial" w:cs="Arial"/>
              </w:rPr>
              <w:t>Note:</w:t>
            </w:r>
          </w:p>
          <w:p w:rsidR="00240CAF" w:rsidRPr="00851210" w:rsidRDefault="00240CAF" w:rsidP="00A27A3F">
            <w:pPr>
              <w:pStyle w:val="a9"/>
              <w:rPr>
                <w:rFonts w:ascii="Arial" w:hAnsi="Arial" w:cs="Arial"/>
              </w:rPr>
            </w:pPr>
            <w:r w:rsidRPr="00851210">
              <w:rPr>
                <w:rFonts w:ascii="Arial" w:hAnsi="Arial" w:cs="Arial"/>
              </w:rPr>
              <w:t>You can set or get sampling rate only in TrueArb mode.</w:t>
            </w:r>
          </w:p>
        </w:tc>
      </w:tr>
    </w:tbl>
    <w:p w:rsidR="00ED0E32" w:rsidRPr="00851210" w:rsidRDefault="002F7889" w:rsidP="00D901FF">
      <w:pPr>
        <w:pStyle w:val="a9"/>
        <w:rPr>
          <w:rFonts w:ascii="Arial" w:hAnsi="Arial" w:cs="Arial"/>
          <w:b/>
        </w:rPr>
      </w:pPr>
      <w:r w:rsidRPr="00851210">
        <w:rPr>
          <w:rFonts w:ascii="Arial" w:hAnsi="Arial" w:cs="Arial"/>
          <w:b/>
        </w:rPr>
        <w:t xml:space="preserve">COMMAND SYNTAX  </w:t>
      </w:r>
    </w:p>
    <w:p w:rsidR="00D901FF" w:rsidRPr="00851210" w:rsidRDefault="00D901FF" w:rsidP="006F420E">
      <w:pPr>
        <w:pStyle w:val="a9"/>
        <w:ind w:leftChars="1250" w:left="2625"/>
        <w:rPr>
          <w:rFonts w:ascii="Arial" w:hAnsi="Arial" w:cs="Arial"/>
        </w:rPr>
      </w:pPr>
      <w:r w:rsidRPr="00851210">
        <w:rPr>
          <w:rFonts w:ascii="Arial" w:hAnsi="Arial" w:cs="Arial"/>
        </w:rPr>
        <w:t>&lt;channel&gt;:SRATE</w:t>
      </w:r>
      <w:r w:rsidR="00140D7D" w:rsidRPr="00851210">
        <w:rPr>
          <w:rFonts w:ascii="Arial" w:hAnsi="Arial" w:cs="Arial"/>
        </w:rPr>
        <w:t>(SampleRATE)</w:t>
      </w:r>
      <w:r w:rsidR="00137EF8" w:rsidRPr="00851210">
        <w:rPr>
          <w:rFonts w:ascii="Arial" w:hAnsi="Arial" w:cs="Arial"/>
        </w:rPr>
        <w:t xml:space="preserve"> </w:t>
      </w:r>
      <w:r w:rsidRPr="00851210">
        <w:rPr>
          <w:rFonts w:ascii="Arial" w:hAnsi="Arial" w:cs="Arial"/>
        </w:rPr>
        <w:t>MODE</w:t>
      </w:r>
      <w:r w:rsidR="00137EF8" w:rsidRPr="00851210">
        <w:rPr>
          <w:rFonts w:ascii="Arial" w:hAnsi="Arial" w:cs="Arial"/>
        </w:rPr>
        <w:t xml:space="preserve"> </w:t>
      </w:r>
      <w:r w:rsidRPr="00851210">
        <w:rPr>
          <w:rFonts w:ascii="Arial" w:hAnsi="Arial" w:cs="Arial"/>
        </w:rPr>
        <w:t>&lt;parameter1&gt;,</w:t>
      </w:r>
      <w:r w:rsidR="00137EF8" w:rsidRPr="00851210">
        <w:rPr>
          <w:rFonts w:ascii="Arial" w:hAnsi="Arial" w:cs="Arial"/>
        </w:rPr>
        <w:t xml:space="preserve"> </w:t>
      </w:r>
      <w:r w:rsidRPr="00851210">
        <w:rPr>
          <w:rFonts w:ascii="Arial" w:hAnsi="Arial" w:cs="Arial"/>
        </w:rPr>
        <w:t>VALUE,</w:t>
      </w:r>
      <w:r w:rsidR="00137EF8" w:rsidRPr="00851210">
        <w:rPr>
          <w:rFonts w:ascii="Arial" w:hAnsi="Arial" w:cs="Arial"/>
        </w:rPr>
        <w:t xml:space="preserve"> </w:t>
      </w:r>
      <w:r w:rsidRPr="00851210">
        <w:rPr>
          <w:rFonts w:ascii="Arial" w:hAnsi="Arial" w:cs="Arial"/>
        </w:rPr>
        <w:t>&lt;parameter</w:t>
      </w:r>
      <w:r w:rsidR="00576B15" w:rsidRPr="00851210">
        <w:rPr>
          <w:rFonts w:ascii="Arial" w:hAnsi="Arial" w:cs="Arial"/>
        </w:rPr>
        <w:t>2</w:t>
      </w:r>
      <w:r w:rsidRPr="00851210">
        <w:rPr>
          <w:rFonts w:ascii="Arial" w:hAnsi="Arial" w:cs="Arial"/>
        </w:rPr>
        <w:t>&gt;</w:t>
      </w:r>
    </w:p>
    <w:p w:rsidR="006E7A2B" w:rsidRPr="00851210" w:rsidRDefault="00962281" w:rsidP="006E7A2B">
      <w:pPr>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192C8A" w:rsidRPr="00851210">
        <w:rPr>
          <w:rFonts w:ascii="Arial" w:hAnsi="Arial" w:cs="Arial"/>
        </w:rPr>
        <w:t xml:space="preserve"> </w:t>
      </w:r>
      <w:r w:rsidR="006F420E" w:rsidRPr="00851210">
        <w:rPr>
          <w:rFonts w:ascii="Arial" w:hAnsi="Arial" w:cs="Arial"/>
        </w:rPr>
        <w:t xml:space="preserve">    </w:t>
      </w:r>
      <w:r w:rsidR="0009633D" w:rsidRPr="00851210">
        <w:rPr>
          <w:rFonts w:ascii="Arial" w:hAnsi="Arial" w:cs="Arial"/>
        </w:rPr>
        <w:t>&lt;</w:t>
      </w:r>
      <w:r w:rsidRPr="00851210">
        <w:rPr>
          <w:rFonts w:ascii="Arial" w:hAnsi="Arial" w:cs="Arial"/>
        </w:rPr>
        <w:t>channel</w:t>
      </w:r>
      <w:r w:rsidR="008A6A77" w:rsidRPr="00851210">
        <w:rPr>
          <w:rFonts w:ascii="Arial" w:hAnsi="Arial" w:cs="Arial"/>
        </w:rPr>
        <w:t>&gt; :</w:t>
      </w:r>
      <w:r w:rsidRPr="00851210">
        <w:rPr>
          <w:rFonts w:ascii="Arial" w:hAnsi="Arial" w:cs="Arial"/>
        </w:rPr>
        <w:t>=&lt;C1,</w:t>
      </w:r>
      <w:r w:rsidR="00E0118A" w:rsidRPr="00851210">
        <w:rPr>
          <w:rFonts w:ascii="Arial" w:hAnsi="Arial" w:cs="Arial"/>
        </w:rPr>
        <w:t xml:space="preserve"> </w:t>
      </w:r>
      <w:r w:rsidRPr="00851210">
        <w:rPr>
          <w:rFonts w:ascii="Arial" w:hAnsi="Arial" w:cs="Arial"/>
        </w:rPr>
        <w:t>C2&gt;</w:t>
      </w:r>
    </w:p>
    <w:p w:rsidR="0009633D" w:rsidRPr="00851210" w:rsidRDefault="00A35FEE" w:rsidP="006F420E">
      <w:pPr>
        <w:ind w:leftChars="800" w:left="1680" w:firstLineChars="450" w:firstLine="945"/>
        <w:rPr>
          <w:rFonts w:ascii="Arial" w:hAnsi="Arial" w:cs="Arial"/>
        </w:rPr>
      </w:pPr>
      <w:r w:rsidRPr="00851210">
        <w:rPr>
          <w:rFonts w:ascii="Arial" w:hAnsi="Arial" w:cs="Arial"/>
        </w:rPr>
        <w:t>&lt;parameter1</w:t>
      </w:r>
      <w:r w:rsidR="00743686" w:rsidRPr="00851210">
        <w:rPr>
          <w:rFonts w:ascii="Arial" w:hAnsi="Arial" w:cs="Arial"/>
        </w:rPr>
        <w:t>&gt; :</w:t>
      </w:r>
      <w:r w:rsidR="0097147B" w:rsidRPr="00851210">
        <w:rPr>
          <w:rFonts w:ascii="Arial" w:hAnsi="Arial" w:cs="Arial"/>
        </w:rPr>
        <w:t>=</w:t>
      </w:r>
      <w:r w:rsidR="000A5692" w:rsidRPr="00851210">
        <w:rPr>
          <w:rFonts w:ascii="Arial" w:hAnsi="Arial" w:cs="Arial"/>
        </w:rPr>
        <w:t>&lt; DDS</w:t>
      </w:r>
      <w:r w:rsidR="00513455" w:rsidRPr="00851210">
        <w:rPr>
          <w:rFonts w:ascii="Arial" w:hAnsi="Arial" w:cs="Arial"/>
        </w:rPr>
        <w:t>, TARB</w:t>
      </w:r>
      <w:r w:rsidR="004C3A5E" w:rsidRPr="00851210">
        <w:rPr>
          <w:rFonts w:ascii="Arial" w:hAnsi="Arial" w:cs="Arial"/>
        </w:rPr>
        <w:t>&gt;</w:t>
      </w:r>
    </w:p>
    <w:p w:rsidR="00B3590A" w:rsidRPr="00851210" w:rsidRDefault="00562853" w:rsidP="006F420E">
      <w:pPr>
        <w:ind w:leftChars="1250" w:left="2625"/>
        <w:rPr>
          <w:rFonts w:ascii="Arial" w:hAnsi="Arial" w:cs="Arial"/>
        </w:rPr>
      </w:pPr>
      <w:r w:rsidRPr="00851210">
        <w:rPr>
          <w:rFonts w:ascii="Arial" w:hAnsi="Arial" w:cs="Arial"/>
        </w:rPr>
        <w:t>&lt;parameter</w:t>
      </w:r>
      <w:r w:rsidR="00474AB1" w:rsidRPr="00851210">
        <w:rPr>
          <w:rFonts w:ascii="Arial" w:hAnsi="Arial" w:cs="Arial"/>
        </w:rPr>
        <w:t>2</w:t>
      </w:r>
      <w:r w:rsidR="00513455" w:rsidRPr="00851210">
        <w:rPr>
          <w:rFonts w:ascii="Arial" w:hAnsi="Arial" w:cs="Arial"/>
        </w:rPr>
        <w:t>&gt; :</w:t>
      </w:r>
      <w:r w:rsidR="004E6DFA" w:rsidRPr="00851210">
        <w:rPr>
          <w:rFonts w:ascii="Arial" w:hAnsi="Arial" w:cs="Arial"/>
        </w:rPr>
        <w:t>=</w:t>
      </w:r>
      <w:r w:rsidR="008C04F1" w:rsidRPr="00851210">
        <w:rPr>
          <w:rFonts w:ascii="Arial" w:hAnsi="Arial" w:cs="Arial"/>
        </w:rPr>
        <w:t xml:space="preserve">{ </w:t>
      </w:r>
      <w:r w:rsidR="00951E46" w:rsidRPr="00851210">
        <w:rPr>
          <w:rFonts w:ascii="Arial" w:hAnsi="Arial" w:cs="Arial"/>
        </w:rPr>
        <w:t xml:space="preserve">a </w:t>
      </w:r>
      <w:r w:rsidR="00C86C28" w:rsidRPr="00851210">
        <w:rPr>
          <w:rFonts w:ascii="Arial" w:hAnsi="Arial" w:cs="Arial"/>
        </w:rPr>
        <w:t>integer value between 1e-6</w:t>
      </w:r>
      <w:r w:rsidR="008C04F1" w:rsidRPr="00851210">
        <w:rPr>
          <w:rFonts w:ascii="Arial" w:hAnsi="Arial" w:cs="Arial"/>
        </w:rPr>
        <w:t xml:space="preserve"> and </w:t>
      </w:r>
      <w:r w:rsidR="00C86C28" w:rsidRPr="00851210">
        <w:rPr>
          <w:rFonts w:ascii="Arial" w:hAnsi="Arial" w:cs="Arial"/>
        </w:rPr>
        <w:t>75000000</w:t>
      </w:r>
      <w:r w:rsidR="00113671" w:rsidRPr="00851210">
        <w:rPr>
          <w:rFonts w:ascii="Arial" w:hAnsi="Arial" w:cs="Arial"/>
        </w:rPr>
        <w:t>, (</w:t>
      </w:r>
      <w:r w:rsidR="00C86C28" w:rsidRPr="00851210">
        <w:rPr>
          <w:rFonts w:ascii="Arial" w:hAnsi="Arial" w:cs="Arial"/>
        </w:rPr>
        <w:t>default unit is Sa/s)</w:t>
      </w:r>
      <w:r w:rsidR="008C04F1" w:rsidRPr="00851210">
        <w:rPr>
          <w:rFonts w:ascii="Arial" w:hAnsi="Arial" w:cs="Arial"/>
        </w:rPr>
        <w:t>}</w:t>
      </w:r>
    </w:p>
    <w:p w:rsidR="006B68FC" w:rsidRPr="00851210" w:rsidRDefault="006B68FC" w:rsidP="0000074B">
      <w:pPr>
        <w:rPr>
          <w:rFonts w:ascii="Arial" w:hAnsi="Arial" w:cs="Arial"/>
        </w:rPr>
      </w:pPr>
    </w:p>
    <w:p w:rsidR="00651526" w:rsidRPr="00851210" w:rsidRDefault="00651526" w:rsidP="0000074B">
      <w:pPr>
        <w:rPr>
          <w:rFonts w:ascii="Arial" w:hAnsi="Arial" w:cs="Arial"/>
        </w:rPr>
      </w:pPr>
      <w:r w:rsidRPr="00851210">
        <w:rPr>
          <w:rFonts w:ascii="Arial" w:hAnsi="Arial" w:cs="Arial"/>
          <w:b/>
        </w:rPr>
        <w:t>QUERY SYNTAX</w:t>
      </w:r>
      <w:r w:rsidR="00192C8A" w:rsidRPr="00851210">
        <w:rPr>
          <w:rFonts w:ascii="Arial" w:hAnsi="Arial" w:cs="Arial"/>
          <w:b/>
        </w:rPr>
        <w:t xml:space="preserve">     </w:t>
      </w:r>
      <w:r w:rsidR="006F420E" w:rsidRPr="00851210">
        <w:rPr>
          <w:rFonts w:ascii="Arial" w:hAnsi="Arial" w:cs="Arial"/>
          <w:b/>
        </w:rPr>
        <w:t xml:space="preserve">    </w:t>
      </w:r>
      <w:r w:rsidR="00192C8A" w:rsidRPr="00851210">
        <w:rPr>
          <w:rFonts w:ascii="Arial" w:hAnsi="Arial" w:cs="Arial"/>
          <w:b/>
        </w:rPr>
        <w:t xml:space="preserve"> </w:t>
      </w:r>
      <w:r w:rsidR="00FA07E0" w:rsidRPr="00851210">
        <w:rPr>
          <w:rFonts w:ascii="Arial" w:hAnsi="Arial" w:cs="Arial"/>
        </w:rPr>
        <w:t>&lt;channel&gt;</w:t>
      </w:r>
      <w:r w:rsidR="00A2729B" w:rsidRPr="00851210">
        <w:rPr>
          <w:rFonts w:ascii="Arial" w:hAnsi="Arial" w:cs="Arial"/>
        </w:rPr>
        <w:t>: SRATE</w:t>
      </w:r>
      <w:r w:rsidR="00FA07E0" w:rsidRPr="00851210">
        <w:rPr>
          <w:rFonts w:ascii="Arial" w:hAnsi="Arial" w:cs="Arial"/>
        </w:rPr>
        <w:t>?</w:t>
      </w:r>
    </w:p>
    <w:p w:rsidR="00506B25" w:rsidRPr="00851210" w:rsidRDefault="00506B25" w:rsidP="0000074B">
      <w:pPr>
        <w:rPr>
          <w:rFonts w:ascii="Arial" w:hAnsi="Arial" w:cs="Arial"/>
        </w:rPr>
      </w:pPr>
    </w:p>
    <w:p w:rsidR="00E8498C" w:rsidRPr="00851210" w:rsidRDefault="006F1AC0" w:rsidP="00535AC4">
      <w:pPr>
        <w:rPr>
          <w:rFonts w:ascii="Arial" w:hAnsi="Arial" w:cs="Arial"/>
          <w:b/>
        </w:rPr>
      </w:pPr>
      <w:r w:rsidRPr="00851210">
        <w:rPr>
          <w:rFonts w:ascii="Arial" w:hAnsi="Arial" w:cs="Arial"/>
          <w:b/>
        </w:rPr>
        <w:t xml:space="preserve">EXAMPLES         </w:t>
      </w:r>
      <w:r w:rsidR="0092064D" w:rsidRPr="00851210">
        <w:rPr>
          <w:rFonts w:ascii="Arial" w:hAnsi="Arial" w:cs="Arial"/>
          <w:b/>
        </w:rPr>
        <w:t xml:space="preserve"> </w:t>
      </w:r>
      <w:r w:rsidR="006F420E" w:rsidRPr="00851210">
        <w:rPr>
          <w:rFonts w:ascii="Arial" w:hAnsi="Arial" w:cs="Arial"/>
          <w:b/>
        </w:rPr>
        <w:t xml:space="preserve">    </w:t>
      </w:r>
      <w:r w:rsidR="0092064D" w:rsidRPr="00851210">
        <w:rPr>
          <w:rFonts w:ascii="Arial" w:hAnsi="Arial" w:cs="Arial"/>
        </w:rPr>
        <w:t>Get</w:t>
      </w:r>
      <w:r w:rsidR="00353113" w:rsidRPr="00851210">
        <w:rPr>
          <w:rFonts w:ascii="Arial" w:hAnsi="Arial" w:cs="Arial"/>
        </w:rPr>
        <w:t xml:space="preserve"> the channel one sample rate</w:t>
      </w:r>
      <w:r w:rsidR="00AD26E6" w:rsidRPr="00851210">
        <w:rPr>
          <w:rFonts w:ascii="Arial" w:hAnsi="Arial" w:cs="Arial"/>
        </w:rPr>
        <w:t xml:space="preserve"> value</w:t>
      </w:r>
      <w:r w:rsidRPr="00851210">
        <w:rPr>
          <w:rFonts w:ascii="Arial" w:hAnsi="Arial" w:cs="Arial"/>
          <w:b/>
        </w:rPr>
        <w:t xml:space="preserve"> </w:t>
      </w:r>
    </w:p>
    <w:p w:rsidR="00ED43F8" w:rsidRPr="00851210" w:rsidRDefault="00FC17A7" w:rsidP="006F420E">
      <w:pPr>
        <w:ind w:leftChars="800" w:left="1680" w:firstLineChars="450" w:firstLine="945"/>
        <w:rPr>
          <w:rFonts w:ascii="Arial" w:hAnsi="Arial" w:cs="Arial"/>
        </w:rPr>
      </w:pPr>
      <w:r w:rsidRPr="00851210">
        <w:rPr>
          <w:rFonts w:ascii="Arial" w:hAnsi="Arial" w:cs="Arial"/>
        </w:rPr>
        <w:t>C</w:t>
      </w:r>
      <w:r w:rsidR="00AB0806" w:rsidRPr="00851210">
        <w:rPr>
          <w:rFonts w:ascii="Arial" w:hAnsi="Arial" w:cs="Arial"/>
        </w:rPr>
        <w:t>1</w:t>
      </w:r>
      <w:r w:rsidR="002A11A7" w:rsidRPr="00851210">
        <w:rPr>
          <w:rFonts w:ascii="Arial" w:hAnsi="Arial" w:cs="Arial"/>
        </w:rPr>
        <w:t>: SRATE</w:t>
      </w:r>
      <w:r w:rsidR="00AB0806" w:rsidRPr="00851210">
        <w:rPr>
          <w:rFonts w:ascii="Arial" w:hAnsi="Arial" w:cs="Arial"/>
        </w:rPr>
        <w:t>?</w:t>
      </w:r>
    </w:p>
    <w:p w:rsidR="00247FB2" w:rsidRPr="00851210" w:rsidRDefault="00247FB2" w:rsidP="0000074B">
      <w:pPr>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t xml:space="preserve"> </w:t>
      </w:r>
      <w:r w:rsidR="006F420E" w:rsidRPr="00851210">
        <w:rPr>
          <w:rFonts w:ascii="Arial" w:hAnsi="Arial" w:cs="Arial"/>
        </w:rPr>
        <w:t xml:space="preserve">    </w:t>
      </w:r>
      <w:r w:rsidR="002A11A7" w:rsidRPr="00851210">
        <w:rPr>
          <w:rFonts w:ascii="Arial" w:hAnsi="Arial" w:cs="Arial"/>
        </w:rPr>
        <w:t>Return:</w:t>
      </w:r>
    </w:p>
    <w:p w:rsidR="00247FB2" w:rsidRPr="00851210" w:rsidRDefault="00247FB2" w:rsidP="0000074B">
      <w:pPr>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6F0D42" w:rsidRPr="00851210">
        <w:rPr>
          <w:rFonts w:ascii="Arial" w:hAnsi="Arial" w:cs="Arial"/>
        </w:rPr>
        <w:t xml:space="preserve"> </w:t>
      </w:r>
      <w:r w:rsidR="006F420E" w:rsidRPr="00851210">
        <w:rPr>
          <w:rFonts w:ascii="Arial" w:hAnsi="Arial" w:cs="Arial"/>
        </w:rPr>
        <w:t xml:space="preserve">    </w:t>
      </w:r>
      <w:r w:rsidR="006F0D42" w:rsidRPr="00851210">
        <w:rPr>
          <w:rFonts w:ascii="Arial" w:hAnsi="Arial" w:cs="Arial"/>
        </w:rPr>
        <w:t>C1</w:t>
      </w:r>
      <w:r w:rsidR="00AE06FC" w:rsidRPr="00851210">
        <w:rPr>
          <w:rFonts w:ascii="Arial" w:hAnsi="Arial" w:cs="Arial"/>
        </w:rPr>
        <w:t>: SRATE</w:t>
      </w:r>
      <w:r w:rsidR="008F7FA7" w:rsidRPr="00851210">
        <w:rPr>
          <w:rFonts w:ascii="Arial" w:hAnsi="Arial" w:cs="Arial"/>
        </w:rPr>
        <w:t xml:space="preserve"> MODE,</w:t>
      </w:r>
      <w:r w:rsidR="00C54A6F" w:rsidRPr="00851210">
        <w:rPr>
          <w:rFonts w:ascii="Arial" w:hAnsi="Arial" w:cs="Arial"/>
        </w:rPr>
        <w:t xml:space="preserve"> </w:t>
      </w:r>
      <w:r w:rsidR="008F7FA7" w:rsidRPr="00851210">
        <w:rPr>
          <w:rFonts w:ascii="Arial" w:hAnsi="Arial" w:cs="Arial"/>
        </w:rPr>
        <w:t>DDS</w:t>
      </w:r>
    </w:p>
    <w:p w:rsidR="00466B92" w:rsidRPr="00851210" w:rsidDel="002A2482" w:rsidRDefault="00466B92" w:rsidP="0000074B">
      <w:pPr>
        <w:rPr>
          <w:del w:id="298" w:author="RD-TE-袁蓉" w:date="2015-06-06T10:38:00Z"/>
          <w:rFonts w:ascii="Arial" w:hAnsi="Arial" w:cs="Arial"/>
        </w:rPr>
      </w:pPr>
    </w:p>
    <w:p w:rsidR="002A2482" w:rsidRPr="00851210" w:rsidRDefault="00466B92" w:rsidP="0000074B">
      <w:pPr>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991C76" w:rsidRPr="00851210">
        <w:rPr>
          <w:rFonts w:ascii="Arial" w:hAnsi="Arial" w:cs="Arial"/>
        </w:rPr>
        <w:t xml:space="preserve"> </w:t>
      </w:r>
      <w:r w:rsidR="006F420E" w:rsidRPr="00851210">
        <w:rPr>
          <w:rFonts w:ascii="Arial" w:hAnsi="Arial" w:cs="Arial"/>
        </w:rPr>
        <w:t xml:space="preserve">    </w:t>
      </w:r>
      <w:r w:rsidRPr="00851210">
        <w:rPr>
          <w:rFonts w:ascii="Arial" w:hAnsi="Arial" w:cs="Arial"/>
        </w:rPr>
        <w:t>Set channel one to TureArb mode</w:t>
      </w:r>
      <w:r w:rsidR="008C5294" w:rsidRPr="00851210">
        <w:rPr>
          <w:rFonts w:ascii="Arial" w:hAnsi="Arial" w:cs="Arial"/>
        </w:rPr>
        <w:t>.</w:t>
      </w:r>
    </w:p>
    <w:p w:rsidR="008C5294" w:rsidRPr="00851210" w:rsidRDefault="008C5294" w:rsidP="0000074B">
      <w:pPr>
        <w:rPr>
          <w:ins w:id="299" w:author="RD-TE-袁蓉" w:date="2015-06-06T10:38:00Z"/>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6F420E" w:rsidRPr="00851210">
        <w:rPr>
          <w:rFonts w:ascii="Arial" w:hAnsi="Arial" w:cs="Arial"/>
        </w:rPr>
        <w:t xml:space="preserve">    </w:t>
      </w:r>
      <w:r w:rsidR="00991C76" w:rsidRPr="00851210">
        <w:rPr>
          <w:rFonts w:ascii="Arial" w:hAnsi="Arial" w:cs="Arial"/>
        </w:rPr>
        <w:t xml:space="preserve"> </w:t>
      </w:r>
      <w:r w:rsidRPr="00851210">
        <w:rPr>
          <w:rFonts w:ascii="Arial" w:hAnsi="Arial" w:cs="Arial"/>
        </w:rPr>
        <w:t>C1</w:t>
      </w:r>
      <w:r w:rsidR="00B149DD" w:rsidRPr="00851210">
        <w:rPr>
          <w:rFonts w:ascii="Arial" w:hAnsi="Arial" w:cs="Arial"/>
        </w:rPr>
        <w:t>: SRATE</w:t>
      </w:r>
      <w:r w:rsidRPr="00851210">
        <w:rPr>
          <w:rFonts w:ascii="Arial" w:hAnsi="Arial" w:cs="Arial"/>
        </w:rPr>
        <w:t xml:space="preserve"> MODE,</w:t>
      </w:r>
      <w:r w:rsidR="001034CB" w:rsidRPr="00851210">
        <w:rPr>
          <w:rFonts w:ascii="Arial" w:hAnsi="Arial" w:cs="Arial"/>
        </w:rPr>
        <w:t xml:space="preserve"> </w:t>
      </w:r>
      <w:r w:rsidRPr="00851210">
        <w:rPr>
          <w:rFonts w:ascii="Arial" w:hAnsi="Arial" w:cs="Arial"/>
        </w:rPr>
        <w:t>TARB</w:t>
      </w:r>
    </w:p>
    <w:p w:rsidR="009F6663" w:rsidRPr="00851210" w:rsidRDefault="009F6663" w:rsidP="0000074B">
      <w:pPr>
        <w:rPr>
          <w:ins w:id="300" w:author="RD-TE-袁蓉" w:date="2015-06-06T10:40:00Z"/>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p>
    <w:p w:rsidR="002A2482" w:rsidRPr="00851210" w:rsidRDefault="006B2408" w:rsidP="0000074B">
      <w:pPr>
        <w:rPr>
          <w:ins w:id="301" w:author="RD-TE-袁蓉" w:date="2015-06-06T10:40:00Z"/>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6F420E" w:rsidRPr="00851210">
        <w:rPr>
          <w:rFonts w:ascii="Arial" w:hAnsi="Arial" w:cs="Arial"/>
        </w:rPr>
        <w:t xml:space="preserve">    </w:t>
      </w:r>
      <w:r w:rsidR="00991C76" w:rsidRPr="00851210">
        <w:rPr>
          <w:rFonts w:ascii="Arial" w:hAnsi="Arial" w:cs="Arial"/>
        </w:rPr>
        <w:t xml:space="preserve"> </w:t>
      </w:r>
      <w:r w:rsidRPr="00851210">
        <w:rPr>
          <w:rFonts w:ascii="Arial" w:hAnsi="Arial" w:cs="Arial"/>
        </w:rPr>
        <w:t>Set channel one sample rate value to 1000000Sa/s</w:t>
      </w:r>
      <w:r w:rsidR="00526C27" w:rsidRPr="00851210">
        <w:rPr>
          <w:rFonts w:ascii="Arial" w:hAnsi="Arial" w:cs="Arial"/>
        </w:rPr>
        <w:t>.</w:t>
      </w:r>
    </w:p>
    <w:p w:rsidR="009F6663" w:rsidRPr="00851210" w:rsidRDefault="009F6663" w:rsidP="0000074B">
      <w:pPr>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Pr="00851210">
        <w:rPr>
          <w:rFonts w:ascii="Arial" w:hAnsi="Arial" w:cs="Arial"/>
        </w:rPr>
        <w:tab/>
      </w:r>
      <w:r w:rsidR="00991C76" w:rsidRPr="00851210">
        <w:rPr>
          <w:rFonts w:ascii="Arial" w:hAnsi="Arial" w:cs="Arial"/>
        </w:rPr>
        <w:t xml:space="preserve"> </w:t>
      </w:r>
      <w:r w:rsidR="006F420E" w:rsidRPr="00851210">
        <w:rPr>
          <w:rFonts w:ascii="Arial" w:hAnsi="Arial" w:cs="Arial"/>
        </w:rPr>
        <w:t xml:space="preserve">    </w:t>
      </w:r>
      <w:r w:rsidRPr="00851210">
        <w:rPr>
          <w:rFonts w:ascii="Arial" w:hAnsi="Arial" w:cs="Arial"/>
        </w:rPr>
        <w:t>C1</w:t>
      </w:r>
      <w:r w:rsidR="00EB2F93" w:rsidRPr="00851210">
        <w:rPr>
          <w:rFonts w:ascii="Arial" w:hAnsi="Arial" w:cs="Arial"/>
        </w:rPr>
        <w:t>: SRATE</w:t>
      </w:r>
      <w:r w:rsidRPr="00851210">
        <w:rPr>
          <w:rFonts w:ascii="Arial" w:hAnsi="Arial" w:cs="Arial"/>
        </w:rPr>
        <w:t xml:space="preserve"> </w:t>
      </w:r>
      <w:r w:rsidR="00C61373" w:rsidRPr="00851210">
        <w:rPr>
          <w:rFonts w:ascii="Arial" w:hAnsi="Arial" w:cs="Arial"/>
        </w:rPr>
        <w:t>VALUE</w:t>
      </w:r>
      <w:r w:rsidR="00B41872" w:rsidRPr="00851210">
        <w:rPr>
          <w:rFonts w:ascii="Arial" w:hAnsi="Arial" w:cs="Arial"/>
        </w:rPr>
        <w:t>, 1000000</w:t>
      </w:r>
    </w:p>
    <w:p w:rsidR="000818D1" w:rsidRPr="00851210" w:rsidRDefault="008D71C0" w:rsidP="0000074B">
      <w:pPr>
        <w:rPr>
          <w:rFonts w:ascii="Arial" w:hAnsi="Arial" w:cs="Arial"/>
        </w:rPr>
      </w:pPr>
      <w:r w:rsidRPr="00851210">
        <w:rPr>
          <w:rFonts w:ascii="Arial" w:hAnsi="Arial" w:cs="Arial"/>
        </w:rPr>
        <w:t>Note</w:t>
      </w:r>
      <w:r w:rsidR="000818D1" w:rsidRPr="00851210">
        <w:rPr>
          <w:rFonts w:ascii="Arial" w:hAnsi="Arial" w:cs="Arial"/>
        </w:rPr>
        <w:t>:</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5"/>
        <w:gridCol w:w="1276"/>
        <w:gridCol w:w="1418"/>
        <w:gridCol w:w="1417"/>
        <w:gridCol w:w="1305"/>
      </w:tblGrid>
      <w:tr w:rsidR="000818D1" w:rsidRPr="00851210" w:rsidTr="00A27A3F">
        <w:trPr>
          <w:trHeight w:val="285"/>
        </w:trPr>
        <w:tc>
          <w:tcPr>
            <w:tcW w:w="2845" w:type="dxa"/>
            <w:shd w:val="clear" w:color="auto" w:fill="auto"/>
            <w:noWrap/>
            <w:vAlign w:val="center"/>
          </w:tcPr>
          <w:p w:rsidR="000818D1" w:rsidRPr="00851210" w:rsidRDefault="000818D1" w:rsidP="00A27A3F">
            <w:pPr>
              <w:pStyle w:val="a9"/>
              <w:rPr>
                <w:rFonts w:ascii="Arial" w:hAnsi="Arial" w:cs="Arial"/>
              </w:rPr>
            </w:pPr>
            <w:r w:rsidRPr="00851210">
              <w:rPr>
                <w:rFonts w:ascii="Arial" w:hAnsi="Arial" w:cs="Arial"/>
              </w:rPr>
              <w:t>Parameter/command</w:t>
            </w:r>
          </w:p>
        </w:tc>
        <w:tc>
          <w:tcPr>
            <w:tcW w:w="1276" w:type="dxa"/>
            <w:vAlign w:val="center"/>
          </w:tcPr>
          <w:p w:rsidR="000818D1" w:rsidRPr="00851210" w:rsidRDefault="000818D1" w:rsidP="00A27A3F">
            <w:pPr>
              <w:pStyle w:val="a9"/>
              <w:rPr>
                <w:rFonts w:ascii="Arial" w:hAnsi="Arial" w:cs="Arial"/>
              </w:rPr>
            </w:pPr>
            <w:r w:rsidRPr="00851210">
              <w:rPr>
                <w:rFonts w:ascii="Arial" w:hAnsi="Arial" w:cs="Arial"/>
              </w:rPr>
              <w:t>SDG800</w:t>
            </w:r>
          </w:p>
        </w:tc>
        <w:tc>
          <w:tcPr>
            <w:tcW w:w="1418" w:type="dxa"/>
            <w:vAlign w:val="center"/>
          </w:tcPr>
          <w:p w:rsidR="000818D1" w:rsidRPr="00851210" w:rsidRDefault="000818D1" w:rsidP="00A27A3F">
            <w:pPr>
              <w:pStyle w:val="a9"/>
              <w:rPr>
                <w:rFonts w:ascii="Arial" w:hAnsi="Arial" w:cs="Arial"/>
              </w:rPr>
            </w:pPr>
            <w:r w:rsidRPr="00851210">
              <w:rPr>
                <w:rFonts w:ascii="Arial" w:hAnsi="Arial" w:cs="Arial"/>
              </w:rPr>
              <w:t>SDG1000</w:t>
            </w:r>
          </w:p>
        </w:tc>
        <w:tc>
          <w:tcPr>
            <w:tcW w:w="1417" w:type="dxa"/>
            <w:shd w:val="clear" w:color="auto" w:fill="auto"/>
            <w:noWrap/>
            <w:vAlign w:val="center"/>
          </w:tcPr>
          <w:p w:rsidR="000818D1" w:rsidRPr="00851210" w:rsidRDefault="000818D1" w:rsidP="00A27A3F">
            <w:pPr>
              <w:pStyle w:val="a9"/>
              <w:rPr>
                <w:rFonts w:ascii="Arial" w:hAnsi="Arial" w:cs="Arial"/>
              </w:rPr>
            </w:pPr>
            <w:r w:rsidRPr="00851210">
              <w:rPr>
                <w:rFonts w:ascii="Arial" w:hAnsi="Arial" w:cs="Arial"/>
              </w:rPr>
              <w:t>SDG2000X</w:t>
            </w:r>
          </w:p>
        </w:tc>
        <w:tc>
          <w:tcPr>
            <w:tcW w:w="1305" w:type="dxa"/>
            <w:shd w:val="clear" w:color="auto" w:fill="auto"/>
            <w:vAlign w:val="center"/>
          </w:tcPr>
          <w:p w:rsidR="000818D1" w:rsidRPr="00851210" w:rsidRDefault="000818D1" w:rsidP="00A27A3F">
            <w:pPr>
              <w:pStyle w:val="a9"/>
              <w:rPr>
                <w:rFonts w:ascii="Arial" w:hAnsi="Arial" w:cs="Arial"/>
              </w:rPr>
            </w:pPr>
            <w:r w:rsidRPr="00851210">
              <w:rPr>
                <w:rFonts w:ascii="Arial" w:hAnsi="Arial" w:cs="Arial"/>
              </w:rPr>
              <w:t>SDG5000</w:t>
            </w:r>
          </w:p>
        </w:tc>
      </w:tr>
      <w:tr w:rsidR="00216C24" w:rsidRPr="00851210" w:rsidTr="00A27A3F">
        <w:trPr>
          <w:trHeight w:val="285"/>
        </w:trPr>
        <w:tc>
          <w:tcPr>
            <w:tcW w:w="2845" w:type="dxa"/>
            <w:shd w:val="clear" w:color="auto" w:fill="auto"/>
            <w:noWrap/>
            <w:vAlign w:val="center"/>
          </w:tcPr>
          <w:p w:rsidR="00216C24" w:rsidRPr="00851210" w:rsidRDefault="00216C24" w:rsidP="00A27A3F">
            <w:pPr>
              <w:pStyle w:val="a9"/>
              <w:rPr>
                <w:rFonts w:ascii="Arial" w:hAnsi="Arial" w:cs="Arial"/>
              </w:rPr>
            </w:pPr>
            <w:r w:rsidRPr="00851210">
              <w:rPr>
                <w:rFonts w:ascii="Arial" w:hAnsi="Arial" w:cs="Arial"/>
              </w:rPr>
              <w:t>&lt;channel&gt;</w:t>
            </w:r>
          </w:p>
        </w:tc>
        <w:tc>
          <w:tcPr>
            <w:tcW w:w="1276" w:type="dxa"/>
            <w:vAlign w:val="center"/>
          </w:tcPr>
          <w:p w:rsidR="00216C24" w:rsidRPr="00851210" w:rsidRDefault="006469A4" w:rsidP="00A27A3F">
            <w:pPr>
              <w:pStyle w:val="a9"/>
              <w:rPr>
                <w:rFonts w:ascii="Arial" w:hAnsi="Arial" w:cs="Arial"/>
              </w:rPr>
            </w:pPr>
            <w:r w:rsidRPr="00851210">
              <w:rPr>
                <w:rFonts w:ascii="Arial" w:hAnsi="Arial" w:cs="Arial"/>
              </w:rPr>
              <w:t>N</w:t>
            </w:r>
            <w:r w:rsidR="00777A62" w:rsidRPr="00851210">
              <w:rPr>
                <w:rFonts w:ascii="Arial" w:hAnsi="Arial" w:cs="Arial"/>
              </w:rPr>
              <w:t>o</w:t>
            </w:r>
            <w:r w:rsidRPr="00851210">
              <w:rPr>
                <w:rFonts w:ascii="Arial" w:hAnsi="Arial" w:cs="Arial"/>
              </w:rPr>
              <w:t>(single channel)</w:t>
            </w:r>
          </w:p>
        </w:tc>
        <w:tc>
          <w:tcPr>
            <w:tcW w:w="1418" w:type="dxa"/>
            <w:vAlign w:val="center"/>
          </w:tcPr>
          <w:p w:rsidR="00216C24" w:rsidRPr="00851210" w:rsidRDefault="00777A62" w:rsidP="00A27A3F">
            <w:pPr>
              <w:pStyle w:val="a9"/>
              <w:rPr>
                <w:rFonts w:ascii="Arial" w:hAnsi="Arial" w:cs="Arial"/>
              </w:rPr>
            </w:pPr>
            <w:r w:rsidRPr="00851210">
              <w:rPr>
                <w:rFonts w:ascii="Arial" w:hAnsi="Arial" w:cs="Arial"/>
              </w:rPr>
              <w:t>yes</w:t>
            </w:r>
          </w:p>
        </w:tc>
        <w:tc>
          <w:tcPr>
            <w:tcW w:w="1417" w:type="dxa"/>
            <w:shd w:val="clear" w:color="auto" w:fill="auto"/>
            <w:noWrap/>
            <w:vAlign w:val="center"/>
          </w:tcPr>
          <w:p w:rsidR="00216C24" w:rsidRPr="00851210" w:rsidRDefault="00777A62" w:rsidP="00A27A3F">
            <w:pPr>
              <w:pStyle w:val="a9"/>
              <w:rPr>
                <w:rFonts w:ascii="Arial" w:hAnsi="Arial" w:cs="Arial"/>
              </w:rPr>
            </w:pPr>
            <w:r w:rsidRPr="00851210">
              <w:rPr>
                <w:rFonts w:ascii="Arial" w:hAnsi="Arial" w:cs="Arial"/>
              </w:rPr>
              <w:t>yes</w:t>
            </w:r>
          </w:p>
        </w:tc>
        <w:tc>
          <w:tcPr>
            <w:tcW w:w="1305" w:type="dxa"/>
            <w:shd w:val="clear" w:color="auto" w:fill="auto"/>
            <w:vAlign w:val="center"/>
          </w:tcPr>
          <w:p w:rsidR="00216C24" w:rsidRPr="00851210" w:rsidRDefault="00777A62" w:rsidP="00A27A3F">
            <w:pPr>
              <w:pStyle w:val="a9"/>
              <w:rPr>
                <w:rFonts w:ascii="Arial" w:hAnsi="Arial" w:cs="Arial"/>
              </w:rPr>
            </w:pPr>
            <w:r w:rsidRPr="00851210">
              <w:rPr>
                <w:rFonts w:ascii="Arial" w:hAnsi="Arial" w:cs="Arial"/>
              </w:rPr>
              <w:t>yes</w:t>
            </w:r>
          </w:p>
        </w:tc>
      </w:tr>
      <w:tr w:rsidR="000818D1" w:rsidRPr="00851210" w:rsidTr="00A27A3F">
        <w:trPr>
          <w:trHeight w:val="285"/>
        </w:trPr>
        <w:tc>
          <w:tcPr>
            <w:tcW w:w="2845" w:type="dxa"/>
            <w:shd w:val="clear" w:color="auto" w:fill="auto"/>
            <w:noWrap/>
            <w:vAlign w:val="center"/>
          </w:tcPr>
          <w:p w:rsidR="000818D1" w:rsidRPr="00851210" w:rsidRDefault="000C4BD8" w:rsidP="00E2191B">
            <w:pPr>
              <w:pStyle w:val="a9"/>
              <w:rPr>
                <w:rFonts w:ascii="Arial" w:hAnsi="Arial" w:cs="Arial"/>
              </w:rPr>
            </w:pPr>
            <w:r w:rsidRPr="00851210">
              <w:rPr>
                <w:rFonts w:ascii="Arial" w:hAnsi="Arial" w:cs="Arial"/>
              </w:rPr>
              <w:t>SRATE</w:t>
            </w:r>
          </w:p>
        </w:tc>
        <w:tc>
          <w:tcPr>
            <w:tcW w:w="1276" w:type="dxa"/>
            <w:vAlign w:val="center"/>
          </w:tcPr>
          <w:p w:rsidR="000818D1" w:rsidRPr="00851210" w:rsidRDefault="000818D1" w:rsidP="00A27A3F">
            <w:pPr>
              <w:pStyle w:val="a9"/>
              <w:rPr>
                <w:rFonts w:ascii="Arial" w:hAnsi="Arial" w:cs="Arial"/>
              </w:rPr>
            </w:pPr>
            <w:r w:rsidRPr="00851210">
              <w:rPr>
                <w:rFonts w:ascii="Arial" w:hAnsi="Arial" w:cs="Arial"/>
              </w:rPr>
              <w:t>no</w:t>
            </w:r>
          </w:p>
        </w:tc>
        <w:tc>
          <w:tcPr>
            <w:tcW w:w="1418" w:type="dxa"/>
            <w:vAlign w:val="center"/>
          </w:tcPr>
          <w:p w:rsidR="000818D1" w:rsidRPr="00851210" w:rsidRDefault="000818D1" w:rsidP="00A27A3F">
            <w:pPr>
              <w:pStyle w:val="a9"/>
              <w:rPr>
                <w:rFonts w:ascii="Arial" w:hAnsi="Arial" w:cs="Arial"/>
              </w:rPr>
            </w:pPr>
            <w:r w:rsidRPr="00851210">
              <w:rPr>
                <w:rFonts w:ascii="Arial" w:hAnsi="Arial" w:cs="Arial"/>
              </w:rPr>
              <w:t>no</w:t>
            </w:r>
          </w:p>
        </w:tc>
        <w:tc>
          <w:tcPr>
            <w:tcW w:w="1417" w:type="dxa"/>
            <w:shd w:val="clear" w:color="auto" w:fill="auto"/>
            <w:noWrap/>
            <w:vAlign w:val="center"/>
          </w:tcPr>
          <w:p w:rsidR="000818D1" w:rsidRPr="00851210" w:rsidRDefault="000818D1" w:rsidP="00A27A3F">
            <w:pPr>
              <w:pStyle w:val="a9"/>
              <w:rPr>
                <w:rFonts w:ascii="Arial" w:hAnsi="Arial" w:cs="Arial"/>
              </w:rPr>
            </w:pPr>
            <w:r w:rsidRPr="00851210">
              <w:rPr>
                <w:rFonts w:ascii="Arial" w:hAnsi="Arial" w:cs="Arial"/>
              </w:rPr>
              <w:t>yes</w:t>
            </w:r>
          </w:p>
        </w:tc>
        <w:tc>
          <w:tcPr>
            <w:tcW w:w="1305" w:type="dxa"/>
            <w:shd w:val="clear" w:color="auto" w:fill="auto"/>
            <w:vAlign w:val="center"/>
          </w:tcPr>
          <w:p w:rsidR="000818D1" w:rsidRPr="00851210" w:rsidRDefault="000818D1" w:rsidP="00A27A3F">
            <w:pPr>
              <w:pStyle w:val="a9"/>
              <w:rPr>
                <w:rFonts w:ascii="Arial" w:hAnsi="Arial" w:cs="Arial"/>
              </w:rPr>
            </w:pPr>
            <w:r w:rsidRPr="00851210">
              <w:rPr>
                <w:rFonts w:ascii="Arial" w:hAnsi="Arial" w:cs="Arial"/>
              </w:rPr>
              <w:t>no</w:t>
            </w:r>
          </w:p>
        </w:tc>
      </w:tr>
    </w:tbl>
    <w:p w:rsidR="000818D1" w:rsidRPr="00851210" w:rsidRDefault="000818D1" w:rsidP="0000074B">
      <w:pPr>
        <w:rPr>
          <w:ins w:id="302" w:author="RD-TE-袁蓉" w:date="2015-09-15T10:08:00Z"/>
          <w:rFonts w:ascii="Arial" w:hAnsi="Arial" w:cs="Arial"/>
        </w:rPr>
      </w:pPr>
    </w:p>
    <w:p w:rsidR="00650092" w:rsidRPr="00851210" w:rsidRDefault="001C27FD" w:rsidP="001C27FD">
      <w:pPr>
        <w:pStyle w:val="21"/>
        <w:rPr>
          <w:rFonts w:cs="Arial"/>
        </w:rPr>
      </w:pPr>
      <w:r w:rsidRPr="00851210">
        <w:rPr>
          <w:rFonts w:cs="Arial"/>
        </w:rPr>
        <w:lastRenderedPageBreak/>
        <w:t xml:space="preserve">Arb </w:t>
      </w:r>
      <w:r w:rsidR="00650092" w:rsidRPr="00851210">
        <w:rPr>
          <w:rFonts w:cs="Arial"/>
        </w:rPr>
        <w:t>Waveform Data Command</w:t>
      </w:r>
    </w:p>
    <w:tbl>
      <w:tblPr>
        <w:tblStyle w:val="a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237"/>
      </w:tblGrid>
      <w:tr w:rsidR="00650092" w:rsidRPr="00851210" w:rsidTr="00650092">
        <w:tc>
          <w:tcPr>
            <w:tcW w:w="2660" w:type="dxa"/>
          </w:tcPr>
          <w:p w:rsidR="00650092" w:rsidRPr="00851210" w:rsidRDefault="00650092" w:rsidP="00650092">
            <w:pPr>
              <w:pStyle w:val="a9"/>
              <w:rPr>
                <w:rFonts w:ascii="Arial" w:hAnsi="Arial" w:cs="Arial"/>
                <w:b/>
              </w:rPr>
            </w:pPr>
            <w:r w:rsidRPr="00851210">
              <w:rPr>
                <w:rFonts w:ascii="Arial" w:hAnsi="Arial" w:cs="Arial"/>
                <w:b/>
              </w:rPr>
              <w:t>DESCRIPTION</w:t>
            </w:r>
          </w:p>
        </w:tc>
        <w:tc>
          <w:tcPr>
            <w:tcW w:w="6237" w:type="dxa"/>
          </w:tcPr>
          <w:p w:rsidR="00650092" w:rsidRPr="00851210" w:rsidRDefault="00650092" w:rsidP="00650092">
            <w:pPr>
              <w:pStyle w:val="a9"/>
              <w:rPr>
                <w:rFonts w:ascii="Arial" w:hAnsi="Arial" w:cs="Arial"/>
              </w:rPr>
            </w:pPr>
            <w:r w:rsidRPr="00851210">
              <w:rPr>
                <w:rFonts w:ascii="Arial" w:hAnsi="Arial" w:cs="Arial"/>
              </w:rPr>
              <w:t xml:space="preserve">Sets or gets arb waveform data. </w:t>
            </w:r>
          </w:p>
          <w:p w:rsidR="00650092" w:rsidRPr="00851210" w:rsidRDefault="00650092" w:rsidP="00650092">
            <w:pPr>
              <w:pStyle w:val="a9"/>
              <w:rPr>
                <w:rFonts w:ascii="Arial" w:hAnsi="Arial" w:cs="Arial"/>
              </w:rPr>
            </w:pPr>
          </w:p>
        </w:tc>
      </w:tr>
    </w:tbl>
    <w:p w:rsidR="00650092" w:rsidRPr="00851210" w:rsidRDefault="00650092" w:rsidP="00650092">
      <w:pPr>
        <w:pStyle w:val="a9"/>
        <w:rPr>
          <w:rFonts w:ascii="Arial" w:hAnsi="Arial" w:cs="Arial"/>
          <w:b/>
        </w:rPr>
      </w:pPr>
      <w:r w:rsidRPr="00851210">
        <w:rPr>
          <w:rFonts w:ascii="Arial" w:hAnsi="Arial" w:cs="Arial"/>
          <w:b/>
        </w:rPr>
        <w:t xml:space="preserve">COMMAND SYNTAX  </w:t>
      </w:r>
    </w:p>
    <w:p w:rsidR="00650092" w:rsidRPr="00851210" w:rsidRDefault="00650092" w:rsidP="00650092">
      <w:pPr>
        <w:pStyle w:val="a9"/>
        <w:ind w:leftChars="1250" w:left="2625"/>
        <w:rPr>
          <w:rFonts w:ascii="Arial" w:hAnsi="Arial" w:cs="Arial"/>
        </w:rPr>
      </w:pPr>
      <w:r w:rsidRPr="00851210">
        <w:rPr>
          <w:rFonts w:ascii="Arial" w:hAnsi="Arial" w:cs="Arial"/>
        </w:rPr>
        <w:t>&lt;channel&gt;:WVDT(WaVeDaTa) Mx,WVNM,&lt;wave name&gt;, TYPE,5,LENGTH,&lt;length&gt;,WAVEDATA,&lt;wavedata&gt;</w:t>
      </w:r>
    </w:p>
    <w:p w:rsidR="00851210" w:rsidRPr="00851210" w:rsidRDefault="00851210" w:rsidP="00650092">
      <w:pPr>
        <w:pStyle w:val="a9"/>
        <w:ind w:leftChars="1250" w:left="2625"/>
        <w:rPr>
          <w:rFonts w:ascii="Arial" w:hAnsi="Arial" w:cs="Arial"/>
        </w:rPr>
      </w:pPr>
      <w:r w:rsidRPr="00851210">
        <w:rPr>
          <w:rFonts w:ascii="Arial" w:hAnsi="Arial" w:cs="Arial"/>
        </w:rPr>
        <w:t>&lt;channel&gt; :=&lt;C1, C2&gt;</w:t>
      </w:r>
    </w:p>
    <w:p w:rsidR="00650092" w:rsidRPr="00851210" w:rsidRDefault="00650092" w:rsidP="00254395">
      <w:pPr>
        <w:ind w:leftChars="1250" w:left="2625" w:firstLineChars="7" w:firstLine="15"/>
        <w:rPr>
          <w:rFonts w:ascii="Arial" w:hAnsi="Arial" w:cs="Arial"/>
        </w:rPr>
      </w:pPr>
      <w:r w:rsidRPr="00851210">
        <w:rPr>
          <w:rFonts w:ascii="Arial" w:hAnsi="Arial" w:cs="Arial"/>
        </w:rPr>
        <w:t xml:space="preserve">&lt;Mx&gt; :=&lt; </w:t>
      </w:r>
      <w:r w:rsidR="00254395" w:rsidRPr="00851210">
        <w:rPr>
          <w:rFonts w:ascii="Arial" w:hAnsi="Arial" w:cs="Arial"/>
        </w:rPr>
        <w:t>the address of the arb waveform stored in the generator. The v</w:t>
      </w:r>
      <w:r w:rsidR="001C27FD" w:rsidRPr="00851210">
        <w:rPr>
          <w:rFonts w:ascii="Arial" w:hAnsi="Arial" w:cs="Arial"/>
        </w:rPr>
        <w:t xml:space="preserve">alue </w:t>
      </w:r>
      <w:r w:rsidR="00254395" w:rsidRPr="00851210">
        <w:rPr>
          <w:rFonts w:ascii="Arial" w:hAnsi="Arial" w:cs="Arial"/>
        </w:rPr>
        <w:t xml:space="preserve">of ‘x’ </w:t>
      </w:r>
      <w:r w:rsidR="001C27FD" w:rsidRPr="00851210">
        <w:rPr>
          <w:rFonts w:ascii="Arial" w:hAnsi="Arial" w:cs="Arial"/>
        </w:rPr>
        <w:t>depends on the model.</w:t>
      </w:r>
      <w:r w:rsidRPr="00851210">
        <w:rPr>
          <w:rFonts w:ascii="Arial" w:hAnsi="Arial" w:cs="Arial"/>
        </w:rPr>
        <w:t>&gt;</w:t>
      </w:r>
    </w:p>
    <w:p w:rsidR="00650092" w:rsidRPr="00851210" w:rsidRDefault="00650092" w:rsidP="00650092">
      <w:pPr>
        <w:ind w:leftChars="1250" w:left="2625"/>
        <w:rPr>
          <w:rFonts w:ascii="Arial" w:hAnsi="Arial" w:cs="Arial"/>
        </w:rPr>
      </w:pPr>
      <w:r w:rsidRPr="00851210">
        <w:rPr>
          <w:rFonts w:ascii="Arial" w:hAnsi="Arial" w:cs="Arial"/>
        </w:rPr>
        <w:t>&lt;wave name&gt; := { the name of the arb waveform}</w:t>
      </w:r>
    </w:p>
    <w:p w:rsidR="00650092" w:rsidRPr="00851210" w:rsidRDefault="00650092" w:rsidP="00650092">
      <w:pPr>
        <w:ind w:leftChars="1250" w:left="2625"/>
        <w:rPr>
          <w:rFonts w:ascii="Arial" w:hAnsi="Arial" w:cs="Arial"/>
        </w:rPr>
      </w:pPr>
      <w:r w:rsidRPr="00851210">
        <w:rPr>
          <w:rFonts w:ascii="Arial" w:hAnsi="Arial" w:cs="Arial"/>
        </w:rPr>
        <w:t>&lt;length&gt; :={ the length of the arb waveform}</w:t>
      </w:r>
    </w:p>
    <w:p w:rsidR="00650092" w:rsidRPr="00851210" w:rsidRDefault="00650092" w:rsidP="00650092">
      <w:pPr>
        <w:rPr>
          <w:rFonts w:ascii="Arial" w:hAnsi="Arial" w:cs="Arial"/>
        </w:rPr>
      </w:pPr>
    </w:p>
    <w:p w:rsidR="00650092" w:rsidRPr="00851210" w:rsidRDefault="00650092" w:rsidP="00650092">
      <w:pPr>
        <w:rPr>
          <w:rFonts w:ascii="Arial" w:hAnsi="Arial" w:cs="Arial"/>
        </w:rPr>
      </w:pPr>
      <w:r w:rsidRPr="00851210">
        <w:rPr>
          <w:rFonts w:ascii="Arial" w:hAnsi="Arial" w:cs="Arial"/>
          <w:b/>
        </w:rPr>
        <w:t xml:space="preserve">QUERY SYNTAX          </w:t>
      </w:r>
      <w:r w:rsidRPr="00851210">
        <w:rPr>
          <w:rFonts w:ascii="Arial" w:hAnsi="Arial" w:cs="Arial"/>
        </w:rPr>
        <w:t>&lt;channel&gt;: WVDT?</w:t>
      </w:r>
    </w:p>
    <w:p w:rsidR="00650092" w:rsidRPr="00851210" w:rsidRDefault="00650092" w:rsidP="00650092">
      <w:pPr>
        <w:rPr>
          <w:rFonts w:ascii="Arial" w:hAnsi="Arial" w:cs="Arial"/>
        </w:rPr>
      </w:pPr>
    </w:p>
    <w:p w:rsidR="00650092" w:rsidRPr="00851210" w:rsidRDefault="00650092" w:rsidP="00650092">
      <w:pPr>
        <w:rPr>
          <w:rFonts w:ascii="Arial" w:hAnsi="Arial" w:cs="Arial"/>
          <w:b/>
        </w:rPr>
      </w:pPr>
      <w:r w:rsidRPr="00851210">
        <w:rPr>
          <w:rFonts w:ascii="Arial" w:hAnsi="Arial" w:cs="Arial"/>
          <w:b/>
        </w:rPr>
        <w:t xml:space="preserve">EXAMPLES              </w:t>
      </w:r>
      <w:r w:rsidRPr="00851210">
        <w:rPr>
          <w:rFonts w:ascii="Arial" w:hAnsi="Arial" w:cs="Arial"/>
        </w:rPr>
        <w:t>Get the arb waveform data of channel one.</w:t>
      </w:r>
      <w:r w:rsidRPr="00851210">
        <w:rPr>
          <w:rFonts w:ascii="Arial" w:hAnsi="Arial" w:cs="Arial"/>
          <w:b/>
        </w:rPr>
        <w:t xml:space="preserve"> </w:t>
      </w:r>
    </w:p>
    <w:p w:rsidR="00650092" w:rsidRPr="00851210" w:rsidRDefault="00650092" w:rsidP="00650092">
      <w:pPr>
        <w:ind w:leftChars="800" w:left="1680" w:firstLineChars="450" w:firstLine="945"/>
        <w:rPr>
          <w:rFonts w:ascii="Arial" w:hAnsi="Arial" w:cs="Arial"/>
        </w:rPr>
      </w:pPr>
      <w:r w:rsidRPr="00851210">
        <w:rPr>
          <w:rFonts w:ascii="Arial" w:hAnsi="Arial" w:cs="Arial"/>
        </w:rPr>
        <w:t xml:space="preserve">C1: </w:t>
      </w:r>
      <w:r w:rsidR="00D57291" w:rsidRPr="00851210">
        <w:rPr>
          <w:rFonts w:ascii="Arial" w:hAnsi="Arial" w:cs="Arial"/>
        </w:rPr>
        <w:t>WVDT</w:t>
      </w:r>
      <w:r w:rsidRPr="00851210">
        <w:rPr>
          <w:rFonts w:ascii="Arial" w:hAnsi="Arial" w:cs="Arial"/>
        </w:rPr>
        <w:t>?</w:t>
      </w:r>
      <w:r w:rsidR="001C27FD" w:rsidRPr="00851210">
        <w:rPr>
          <w:rFonts w:ascii="Arial" w:hAnsi="Arial" w:cs="Arial"/>
        </w:rPr>
        <w:t xml:space="preserve"> M50</w:t>
      </w:r>
    </w:p>
    <w:p w:rsidR="00D57291" w:rsidRPr="00851210" w:rsidRDefault="00D57291" w:rsidP="00650092">
      <w:pPr>
        <w:rPr>
          <w:rFonts w:ascii="Arial" w:hAnsi="Arial" w:cs="Arial"/>
        </w:rPr>
      </w:pPr>
    </w:p>
    <w:p w:rsidR="00650092" w:rsidRPr="00851210" w:rsidRDefault="00650092" w:rsidP="00650092">
      <w:pPr>
        <w:rPr>
          <w:rFonts w:ascii="Arial" w:hAnsi="Arial" w:cs="Arial"/>
        </w:rPr>
      </w:pPr>
      <w:r w:rsidRPr="00851210">
        <w:rPr>
          <w:rFonts w:ascii="Arial" w:hAnsi="Arial" w:cs="Arial"/>
        </w:rPr>
        <w:t>Note:</w:t>
      </w:r>
    </w:p>
    <w:tbl>
      <w:tblPr>
        <w:tblW w:w="826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3"/>
        <w:gridCol w:w="1276"/>
        <w:gridCol w:w="1276"/>
        <w:gridCol w:w="1559"/>
        <w:gridCol w:w="1917"/>
      </w:tblGrid>
      <w:tr w:rsidR="00650092" w:rsidRPr="00851210" w:rsidTr="005F0E59">
        <w:trPr>
          <w:trHeight w:val="285"/>
        </w:trPr>
        <w:tc>
          <w:tcPr>
            <w:tcW w:w="2233" w:type="dxa"/>
            <w:shd w:val="clear" w:color="auto" w:fill="auto"/>
            <w:noWrap/>
            <w:vAlign w:val="center"/>
          </w:tcPr>
          <w:p w:rsidR="00650092" w:rsidRPr="00851210" w:rsidRDefault="00650092" w:rsidP="00650092">
            <w:pPr>
              <w:pStyle w:val="a9"/>
              <w:rPr>
                <w:rFonts w:ascii="Arial" w:hAnsi="Arial" w:cs="Arial"/>
              </w:rPr>
            </w:pPr>
            <w:r w:rsidRPr="00851210">
              <w:rPr>
                <w:rFonts w:ascii="Arial" w:hAnsi="Arial" w:cs="Arial"/>
              </w:rPr>
              <w:t>Parameter/command</w:t>
            </w:r>
          </w:p>
        </w:tc>
        <w:tc>
          <w:tcPr>
            <w:tcW w:w="1276" w:type="dxa"/>
            <w:vAlign w:val="center"/>
          </w:tcPr>
          <w:p w:rsidR="00650092" w:rsidRPr="00851210" w:rsidRDefault="00650092" w:rsidP="00650092">
            <w:pPr>
              <w:pStyle w:val="a9"/>
              <w:rPr>
                <w:rFonts w:ascii="Arial" w:hAnsi="Arial" w:cs="Arial"/>
              </w:rPr>
            </w:pPr>
            <w:r w:rsidRPr="00851210">
              <w:rPr>
                <w:rFonts w:ascii="Arial" w:hAnsi="Arial" w:cs="Arial"/>
              </w:rPr>
              <w:t>SDG800</w:t>
            </w:r>
          </w:p>
        </w:tc>
        <w:tc>
          <w:tcPr>
            <w:tcW w:w="1276" w:type="dxa"/>
            <w:vAlign w:val="center"/>
          </w:tcPr>
          <w:p w:rsidR="00650092" w:rsidRPr="00851210" w:rsidRDefault="00650092" w:rsidP="00650092">
            <w:pPr>
              <w:pStyle w:val="a9"/>
              <w:rPr>
                <w:rFonts w:ascii="Arial" w:hAnsi="Arial" w:cs="Arial"/>
              </w:rPr>
            </w:pPr>
            <w:r w:rsidRPr="00851210">
              <w:rPr>
                <w:rFonts w:ascii="Arial" w:hAnsi="Arial" w:cs="Arial"/>
              </w:rPr>
              <w:t>SDG1000</w:t>
            </w:r>
          </w:p>
        </w:tc>
        <w:tc>
          <w:tcPr>
            <w:tcW w:w="1559" w:type="dxa"/>
            <w:shd w:val="clear" w:color="auto" w:fill="auto"/>
            <w:noWrap/>
            <w:vAlign w:val="center"/>
          </w:tcPr>
          <w:p w:rsidR="00650092" w:rsidRPr="00851210" w:rsidRDefault="00650092" w:rsidP="00650092">
            <w:pPr>
              <w:pStyle w:val="a9"/>
              <w:rPr>
                <w:rFonts w:ascii="Arial" w:hAnsi="Arial" w:cs="Arial"/>
              </w:rPr>
            </w:pPr>
            <w:r w:rsidRPr="00851210">
              <w:rPr>
                <w:rFonts w:ascii="Arial" w:hAnsi="Arial" w:cs="Arial"/>
              </w:rPr>
              <w:t>SDG2000X</w:t>
            </w:r>
          </w:p>
        </w:tc>
        <w:tc>
          <w:tcPr>
            <w:tcW w:w="1917" w:type="dxa"/>
            <w:shd w:val="clear" w:color="auto" w:fill="auto"/>
            <w:vAlign w:val="center"/>
          </w:tcPr>
          <w:p w:rsidR="00650092" w:rsidRPr="00851210" w:rsidRDefault="00650092" w:rsidP="00650092">
            <w:pPr>
              <w:pStyle w:val="a9"/>
              <w:rPr>
                <w:rFonts w:ascii="Arial" w:hAnsi="Arial" w:cs="Arial"/>
              </w:rPr>
            </w:pPr>
            <w:r w:rsidRPr="00851210">
              <w:rPr>
                <w:rFonts w:ascii="Arial" w:hAnsi="Arial" w:cs="Arial"/>
              </w:rPr>
              <w:t>SDG5000</w:t>
            </w:r>
          </w:p>
        </w:tc>
      </w:tr>
      <w:tr w:rsidR="00650092" w:rsidRPr="00851210" w:rsidTr="005F0E59">
        <w:trPr>
          <w:trHeight w:val="285"/>
        </w:trPr>
        <w:tc>
          <w:tcPr>
            <w:tcW w:w="2233" w:type="dxa"/>
            <w:shd w:val="clear" w:color="auto" w:fill="auto"/>
            <w:noWrap/>
            <w:vAlign w:val="center"/>
          </w:tcPr>
          <w:p w:rsidR="00650092" w:rsidRPr="00851210" w:rsidRDefault="00650092" w:rsidP="00650092">
            <w:pPr>
              <w:pStyle w:val="a9"/>
              <w:rPr>
                <w:rFonts w:ascii="Arial" w:hAnsi="Arial" w:cs="Arial"/>
              </w:rPr>
            </w:pPr>
            <w:r w:rsidRPr="00851210">
              <w:rPr>
                <w:rFonts w:ascii="Arial" w:hAnsi="Arial" w:cs="Arial"/>
              </w:rPr>
              <w:t>&lt;channel&gt;</w:t>
            </w:r>
          </w:p>
        </w:tc>
        <w:tc>
          <w:tcPr>
            <w:tcW w:w="1276" w:type="dxa"/>
            <w:vAlign w:val="center"/>
          </w:tcPr>
          <w:p w:rsidR="00650092" w:rsidRPr="00851210" w:rsidRDefault="00650092" w:rsidP="00650092">
            <w:pPr>
              <w:pStyle w:val="a9"/>
              <w:rPr>
                <w:rFonts w:ascii="Arial" w:hAnsi="Arial" w:cs="Arial"/>
              </w:rPr>
            </w:pPr>
            <w:r w:rsidRPr="00851210">
              <w:rPr>
                <w:rFonts w:ascii="Arial" w:hAnsi="Arial" w:cs="Arial"/>
              </w:rPr>
              <w:t>No(single channel)</w:t>
            </w:r>
          </w:p>
        </w:tc>
        <w:tc>
          <w:tcPr>
            <w:tcW w:w="1276" w:type="dxa"/>
            <w:vAlign w:val="center"/>
          </w:tcPr>
          <w:p w:rsidR="00650092" w:rsidRPr="00851210" w:rsidRDefault="00650092" w:rsidP="00650092">
            <w:pPr>
              <w:pStyle w:val="a9"/>
              <w:rPr>
                <w:rFonts w:ascii="Arial" w:hAnsi="Arial" w:cs="Arial"/>
              </w:rPr>
            </w:pPr>
            <w:r w:rsidRPr="00851210">
              <w:rPr>
                <w:rFonts w:ascii="Arial" w:hAnsi="Arial" w:cs="Arial"/>
              </w:rPr>
              <w:t>yes</w:t>
            </w:r>
          </w:p>
        </w:tc>
        <w:tc>
          <w:tcPr>
            <w:tcW w:w="1559" w:type="dxa"/>
            <w:shd w:val="clear" w:color="auto" w:fill="auto"/>
            <w:noWrap/>
            <w:vAlign w:val="center"/>
          </w:tcPr>
          <w:p w:rsidR="00650092" w:rsidRPr="00851210" w:rsidRDefault="00650092" w:rsidP="00650092">
            <w:pPr>
              <w:pStyle w:val="a9"/>
              <w:rPr>
                <w:rFonts w:ascii="Arial" w:hAnsi="Arial" w:cs="Arial"/>
              </w:rPr>
            </w:pPr>
            <w:r w:rsidRPr="00851210">
              <w:rPr>
                <w:rFonts w:ascii="Arial" w:hAnsi="Arial" w:cs="Arial"/>
              </w:rPr>
              <w:t>yes</w:t>
            </w:r>
          </w:p>
        </w:tc>
        <w:tc>
          <w:tcPr>
            <w:tcW w:w="1917" w:type="dxa"/>
            <w:shd w:val="clear" w:color="auto" w:fill="auto"/>
            <w:vAlign w:val="center"/>
          </w:tcPr>
          <w:p w:rsidR="00650092" w:rsidRPr="00851210" w:rsidRDefault="00650092" w:rsidP="00650092">
            <w:pPr>
              <w:pStyle w:val="a9"/>
              <w:rPr>
                <w:rFonts w:ascii="Arial" w:hAnsi="Arial" w:cs="Arial"/>
              </w:rPr>
            </w:pPr>
            <w:r w:rsidRPr="00851210">
              <w:rPr>
                <w:rFonts w:ascii="Arial" w:hAnsi="Arial" w:cs="Arial"/>
              </w:rPr>
              <w:t>yes</w:t>
            </w:r>
          </w:p>
        </w:tc>
      </w:tr>
      <w:tr w:rsidR="00650092" w:rsidRPr="00851210" w:rsidTr="005F0E59">
        <w:trPr>
          <w:trHeight w:val="285"/>
        </w:trPr>
        <w:tc>
          <w:tcPr>
            <w:tcW w:w="2233" w:type="dxa"/>
            <w:shd w:val="clear" w:color="auto" w:fill="auto"/>
            <w:noWrap/>
            <w:vAlign w:val="center"/>
          </w:tcPr>
          <w:p w:rsidR="00650092" w:rsidRPr="00851210" w:rsidRDefault="00D57291" w:rsidP="00650092">
            <w:pPr>
              <w:pStyle w:val="a9"/>
              <w:rPr>
                <w:rFonts w:ascii="Arial" w:hAnsi="Arial" w:cs="Arial"/>
              </w:rPr>
            </w:pPr>
            <w:r w:rsidRPr="00851210">
              <w:rPr>
                <w:rFonts w:ascii="Arial" w:hAnsi="Arial" w:cs="Arial"/>
              </w:rPr>
              <w:t>&lt;length&gt;</w:t>
            </w:r>
          </w:p>
        </w:tc>
        <w:tc>
          <w:tcPr>
            <w:tcW w:w="1276" w:type="dxa"/>
            <w:vAlign w:val="center"/>
          </w:tcPr>
          <w:p w:rsidR="00650092" w:rsidRPr="00851210" w:rsidRDefault="00D57291" w:rsidP="00650092">
            <w:pPr>
              <w:pStyle w:val="a9"/>
              <w:rPr>
                <w:rFonts w:ascii="Arial" w:hAnsi="Arial" w:cs="Arial"/>
              </w:rPr>
            </w:pPr>
            <w:r w:rsidRPr="00851210">
              <w:rPr>
                <w:rFonts w:ascii="Arial" w:hAnsi="Arial" w:cs="Arial"/>
              </w:rPr>
              <w:t>16KB</w:t>
            </w:r>
          </w:p>
        </w:tc>
        <w:tc>
          <w:tcPr>
            <w:tcW w:w="1276" w:type="dxa"/>
            <w:vAlign w:val="center"/>
          </w:tcPr>
          <w:p w:rsidR="00650092" w:rsidRPr="00851210" w:rsidRDefault="00D57291" w:rsidP="00650092">
            <w:pPr>
              <w:pStyle w:val="a9"/>
              <w:rPr>
                <w:rFonts w:ascii="Arial" w:hAnsi="Arial" w:cs="Arial"/>
              </w:rPr>
            </w:pPr>
            <w:r w:rsidRPr="00851210">
              <w:rPr>
                <w:rFonts w:ascii="Arial" w:hAnsi="Arial" w:cs="Arial"/>
              </w:rPr>
              <w:t>16KB</w:t>
            </w:r>
          </w:p>
        </w:tc>
        <w:tc>
          <w:tcPr>
            <w:tcW w:w="1559" w:type="dxa"/>
            <w:shd w:val="clear" w:color="auto" w:fill="auto"/>
            <w:noWrap/>
            <w:vAlign w:val="center"/>
          </w:tcPr>
          <w:p w:rsidR="00650092" w:rsidRPr="00851210" w:rsidRDefault="00D57291" w:rsidP="00650092">
            <w:pPr>
              <w:pStyle w:val="a9"/>
              <w:rPr>
                <w:rFonts w:ascii="Arial" w:hAnsi="Arial" w:cs="Arial"/>
              </w:rPr>
            </w:pPr>
            <w:r w:rsidRPr="00851210">
              <w:rPr>
                <w:rFonts w:ascii="Arial" w:hAnsi="Arial" w:cs="Arial"/>
              </w:rPr>
              <w:t>8</w:t>
            </w:r>
            <w:r w:rsidR="001C27FD" w:rsidRPr="00851210">
              <w:rPr>
                <w:rFonts w:ascii="Arial" w:hAnsi="Arial" w:cs="Arial"/>
              </w:rPr>
              <w:t>pts</w:t>
            </w:r>
            <w:r w:rsidRPr="00851210">
              <w:rPr>
                <w:rFonts w:ascii="Arial" w:hAnsi="Arial" w:cs="Arial"/>
              </w:rPr>
              <w:t xml:space="preserve"> to 8M</w:t>
            </w:r>
            <w:r w:rsidR="001C27FD" w:rsidRPr="00851210">
              <w:rPr>
                <w:rFonts w:ascii="Arial" w:hAnsi="Arial" w:cs="Arial"/>
              </w:rPr>
              <w:t>pts</w:t>
            </w:r>
          </w:p>
        </w:tc>
        <w:tc>
          <w:tcPr>
            <w:tcW w:w="1917" w:type="dxa"/>
            <w:shd w:val="clear" w:color="auto" w:fill="auto"/>
            <w:vAlign w:val="center"/>
          </w:tcPr>
          <w:p w:rsidR="00650092" w:rsidRPr="00851210" w:rsidRDefault="00D57291" w:rsidP="00650092">
            <w:pPr>
              <w:pStyle w:val="a9"/>
              <w:rPr>
                <w:rFonts w:ascii="Arial" w:hAnsi="Arial" w:cs="Arial"/>
              </w:rPr>
            </w:pPr>
            <w:r w:rsidRPr="00851210">
              <w:rPr>
                <w:rFonts w:ascii="Arial" w:hAnsi="Arial" w:cs="Arial"/>
              </w:rPr>
              <w:t>16KB or 512KB</w:t>
            </w:r>
          </w:p>
        </w:tc>
      </w:tr>
    </w:tbl>
    <w:p w:rsidR="00650092" w:rsidRPr="00851210" w:rsidRDefault="00650092" w:rsidP="00650092">
      <w:pPr>
        <w:rPr>
          <w:rFonts w:ascii="Arial" w:hAnsi="Arial" w:cs="Arial"/>
        </w:rPr>
      </w:pPr>
    </w:p>
    <w:p w:rsidR="00650092" w:rsidRPr="00851210" w:rsidRDefault="00650092" w:rsidP="0000074B">
      <w:pPr>
        <w:rPr>
          <w:rFonts w:ascii="Arial" w:hAnsi="Arial" w:cs="Arial"/>
        </w:rPr>
      </w:pPr>
    </w:p>
    <w:p w:rsidR="00BF0637" w:rsidRPr="00851210" w:rsidRDefault="00BF0637" w:rsidP="00BF0637">
      <w:pPr>
        <w:pStyle w:val="21"/>
        <w:rPr>
          <w:rFonts w:cs="Arial"/>
        </w:rPr>
      </w:pPr>
      <w:bookmarkStart w:id="303" w:name="_Toc422919387"/>
      <w:r w:rsidRPr="00851210">
        <w:rPr>
          <w:rFonts w:cs="Arial"/>
        </w:rPr>
        <w:t>Index</w:t>
      </w:r>
      <w:bookmarkEnd w:id="303"/>
    </w:p>
    <w:p w:rsidR="002F31C2" w:rsidRPr="00851210" w:rsidRDefault="002F31C2" w:rsidP="002F31C2">
      <w:pPr>
        <w:rPr>
          <w:rFonts w:ascii="Arial" w:hAnsi="Arial" w:cs="Arial"/>
        </w:rPr>
      </w:pPr>
      <w:r w:rsidRPr="00851210">
        <w:rPr>
          <w:rFonts w:ascii="Arial" w:hAnsi="Arial" w:cs="Arial"/>
        </w:rPr>
        <w:t>*IDN</w:t>
      </w:r>
    </w:p>
    <w:p w:rsidR="002F31C2" w:rsidRPr="00851210" w:rsidRDefault="002F31C2" w:rsidP="002F31C2">
      <w:pPr>
        <w:rPr>
          <w:rFonts w:ascii="Arial" w:hAnsi="Arial" w:cs="Arial"/>
        </w:rPr>
      </w:pPr>
      <w:r w:rsidRPr="00851210">
        <w:rPr>
          <w:rFonts w:ascii="Arial" w:hAnsi="Arial" w:cs="Arial"/>
        </w:rPr>
        <w:t>OPC</w:t>
      </w:r>
    </w:p>
    <w:p w:rsidR="002F31C2" w:rsidRPr="00851210" w:rsidRDefault="002F31C2" w:rsidP="002F31C2">
      <w:pPr>
        <w:rPr>
          <w:rFonts w:ascii="Arial" w:hAnsi="Arial" w:cs="Arial"/>
        </w:rPr>
      </w:pPr>
      <w:r w:rsidRPr="00851210">
        <w:rPr>
          <w:rFonts w:ascii="Arial" w:hAnsi="Arial" w:cs="Arial"/>
        </w:rPr>
        <w:t>*CLS</w:t>
      </w:r>
    </w:p>
    <w:p w:rsidR="002F31C2" w:rsidRPr="00851210" w:rsidRDefault="002F31C2" w:rsidP="002F31C2">
      <w:pPr>
        <w:rPr>
          <w:rFonts w:ascii="Arial" w:hAnsi="Arial" w:cs="Arial"/>
        </w:rPr>
      </w:pPr>
      <w:r w:rsidRPr="00851210">
        <w:rPr>
          <w:rFonts w:ascii="Arial" w:hAnsi="Arial" w:cs="Arial"/>
        </w:rPr>
        <w:t>*ESE</w:t>
      </w:r>
    </w:p>
    <w:p w:rsidR="002F31C2" w:rsidRPr="00851210" w:rsidRDefault="002F31C2" w:rsidP="002F31C2">
      <w:pPr>
        <w:rPr>
          <w:rFonts w:ascii="Arial" w:hAnsi="Arial" w:cs="Arial"/>
        </w:rPr>
      </w:pPr>
      <w:r w:rsidRPr="00851210">
        <w:rPr>
          <w:rFonts w:ascii="Arial" w:hAnsi="Arial" w:cs="Arial"/>
        </w:rPr>
        <w:t>*ESR</w:t>
      </w:r>
    </w:p>
    <w:p w:rsidR="002F31C2" w:rsidRPr="00851210" w:rsidRDefault="002F31C2" w:rsidP="002F31C2">
      <w:pPr>
        <w:rPr>
          <w:rFonts w:ascii="Arial" w:hAnsi="Arial" w:cs="Arial"/>
        </w:rPr>
      </w:pPr>
      <w:r w:rsidRPr="00851210">
        <w:rPr>
          <w:rFonts w:ascii="Arial" w:hAnsi="Arial" w:cs="Arial"/>
        </w:rPr>
        <w:t>*RST</w:t>
      </w:r>
    </w:p>
    <w:p w:rsidR="002F31C2" w:rsidRPr="00851210" w:rsidRDefault="002F31C2" w:rsidP="002F31C2">
      <w:pPr>
        <w:rPr>
          <w:rFonts w:ascii="Arial" w:hAnsi="Arial" w:cs="Arial"/>
        </w:rPr>
      </w:pPr>
      <w:r w:rsidRPr="00851210">
        <w:rPr>
          <w:rFonts w:ascii="Arial" w:hAnsi="Arial" w:cs="Arial"/>
        </w:rPr>
        <w:t>*SRE</w:t>
      </w:r>
    </w:p>
    <w:p w:rsidR="002F31C2" w:rsidRPr="00851210" w:rsidRDefault="002F31C2" w:rsidP="002F31C2">
      <w:pPr>
        <w:rPr>
          <w:rFonts w:ascii="Arial" w:hAnsi="Arial" w:cs="Arial"/>
        </w:rPr>
      </w:pPr>
      <w:r w:rsidRPr="00851210">
        <w:rPr>
          <w:rFonts w:ascii="Arial" w:hAnsi="Arial" w:cs="Arial"/>
        </w:rPr>
        <w:t>*STB</w:t>
      </w:r>
    </w:p>
    <w:p w:rsidR="002F31C2" w:rsidRPr="00851210" w:rsidRDefault="002F31C2" w:rsidP="002F31C2">
      <w:pPr>
        <w:rPr>
          <w:rFonts w:ascii="Arial" w:hAnsi="Arial" w:cs="Arial"/>
        </w:rPr>
      </w:pPr>
      <w:r w:rsidRPr="00851210">
        <w:rPr>
          <w:rFonts w:ascii="Arial" w:hAnsi="Arial" w:cs="Arial"/>
        </w:rPr>
        <w:t>*TST</w:t>
      </w:r>
    </w:p>
    <w:p w:rsidR="002F31C2" w:rsidRPr="00851210" w:rsidRDefault="002F31C2" w:rsidP="002F31C2">
      <w:pPr>
        <w:rPr>
          <w:rFonts w:ascii="Arial" w:hAnsi="Arial" w:cs="Arial"/>
        </w:rPr>
      </w:pPr>
      <w:r w:rsidRPr="00851210">
        <w:rPr>
          <w:rFonts w:ascii="Arial" w:hAnsi="Arial" w:cs="Arial"/>
        </w:rPr>
        <w:t>*WAI</w:t>
      </w:r>
    </w:p>
    <w:p w:rsidR="002F31C2" w:rsidRPr="00851210" w:rsidRDefault="002F31C2" w:rsidP="002F31C2">
      <w:pPr>
        <w:rPr>
          <w:rFonts w:ascii="Arial" w:hAnsi="Arial" w:cs="Arial"/>
        </w:rPr>
      </w:pPr>
      <w:r w:rsidRPr="00851210">
        <w:rPr>
          <w:rFonts w:ascii="Arial" w:hAnsi="Arial" w:cs="Arial"/>
        </w:rPr>
        <w:t>DDR</w:t>
      </w:r>
    </w:p>
    <w:p w:rsidR="002F31C2" w:rsidRPr="00851210" w:rsidRDefault="002F31C2" w:rsidP="002F31C2">
      <w:pPr>
        <w:rPr>
          <w:rFonts w:ascii="Arial" w:hAnsi="Arial" w:cs="Arial"/>
        </w:rPr>
      </w:pPr>
      <w:r w:rsidRPr="00851210">
        <w:rPr>
          <w:rFonts w:ascii="Arial" w:hAnsi="Arial" w:cs="Arial"/>
        </w:rPr>
        <w:t>CMR</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A</w:t>
      </w:r>
      <w:r w:rsidRPr="00851210">
        <w:rPr>
          <w:rFonts w:ascii="Arial" w:hAnsi="Arial" w:cs="Arial"/>
          <w:b/>
        </w:rPr>
        <w:tab/>
      </w:r>
    </w:p>
    <w:p w:rsidR="002F31C2" w:rsidRPr="00851210" w:rsidRDefault="002F31C2" w:rsidP="002F31C2">
      <w:pPr>
        <w:rPr>
          <w:rFonts w:ascii="Arial" w:hAnsi="Arial" w:cs="Arial"/>
        </w:rPr>
      </w:pPr>
      <w:r w:rsidRPr="00851210">
        <w:rPr>
          <w:rFonts w:ascii="Arial" w:hAnsi="Arial" w:cs="Arial"/>
        </w:rPr>
        <w:lastRenderedPageBreak/>
        <w:t>ARWV</w:t>
      </w:r>
      <w:r w:rsidRPr="00851210">
        <w:rPr>
          <w:rFonts w:ascii="Arial" w:hAnsi="Arial" w:cs="Arial"/>
        </w:rPr>
        <w:tab/>
        <w:t>ARBWAVE</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B</w:t>
      </w:r>
      <w:r w:rsidRPr="00851210">
        <w:rPr>
          <w:rFonts w:ascii="Arial" w:hAnsi="Arial" w:cs="Arial"/>
          <w:b/>
        </w:rPr>
        <w:tab/>
      </w:r>
    </w:p>
    <w:p w:rsidR="002F31C2" w:rsidRPr="00851210" w:rsidRDefault="002F31C2" w:rsidP="002F31C2">
      <w:pPr>
        <w:rPr>
          <w:rFonts w:ascii="Arial" w:hAnsi="Arial" w:cs="Arial"/>
        </w:rPr>
      </w:pPr>
      <w:r w:rsidRPr="00851210">
        <w:rPr>
          <w:rFonts w:ascii="Arial" w:hAnsi="Arial" w:cs="Arial"/>
        </w:rPr>
        <w:t>BSWV</w:t>
      </w:r>
      <w:r w:rsidRPr="00851210">
        <w:rPr>
          <w:rFonts w:ascii="Arial" w:hAnsi="Arial" w:cs="Arial"/>
        </w:rPr>
        <w:tab/>
        <w:t>BASIC_WAVE</w:t>
      </w:r>
    </w:p>
    <w:p w:rsidR="002F31C2" w:rsidRPr="00851210" w:rsidRDefault="002F31C2" w:rsidP="002F31C2">
      <w:pPr>
        <w:rPr>
          <w:rFonts w:ascii="Arial" w:hAnsi="Arial" w:cs="Arial"/>
        </w:rPr>
      </w:pPr>
      <w:r w:rsidRPr="00851210">
        <w:rPr>
          <w:rFonts w:ascii="Arial" w:hAnsi="Arial" w:cs="Arial"/>
        </w:rPr>
        <w:t>BTWV</w:t>
      </w:r>
      <w:r w:rsidRPr="00851210">
        <w:rPr>
          <w:rFonts w:ascii="Arial" w:hAnsi="Arial" w:cs="Arial"/>
        </w:rPr>
        <w:tab/>
        <w:t>BURSTWAVE</w:t>
      </w:r>
    </w:p>
    <w:p w:rsidR="002F31C2" w:rsidRPr="00851210" w:rsidRDefault="002F31C2" w:rsidP="002F31C2">
      <w:pPr>
        <w:rPr>
          <w:rFonts w:ascii="Arial" w:hAnsi="Arial" w:cs="Arial"/>
        </w:rPr>
      </w:pPr>
      <w:r w:rsidRPr="00851210">
        <w:rPr>
          <w:rFonts w:ascii="Arial" w:hAnsi="Arial" w:cs="Arial"/>
        </w:rPr>
        <w:t>BUZZ</w:t>
      </w:r>
      <w:r w:rsidRPr="00851210">
        <w:rPr>
          <w:rFonts w:ascii="Arial" w:hAnsi="Arial" w:cs="Arial"/>
        </w:rPr>
        <w:tab/>
        <w:t>BUZZER</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C</w:t>
      </w:r>
      <w:r w:rsidRPr="00851210">
        <w:rPr>
          <w:rFonts w:ascii="Arial" w:hAnsi="Arial" w:cs="Arial"/>
          <w:b/>
        </w:rPr>
        <w:tab/>
      </w:r>
    </w:p>
    <w:p w:rsidR="002F31C2" w:rsidRPr="00851210" w:rsidRDefault="002F31C2" w:rsidP="002F31C2">
      <w:pPr>
        <w:rPr>
          <w:rFonts w:ascii="Arial" w:hAnsi="Arial" w:cs="Arial"/>
        </w:rPr>
      </w:pPr>
      <w:r w:rsidRPr="00851210">
        <w:rPr>
          <w:rFonts w:ascii="Arial" w:hAnsi="Arial" w:cs="Arial"/>
        </w:rPr>
        <w:t>CHDR</w:t>
      </w:r>
      <w:r w:rsidRPr="00851210">
        <w:rPr>
          <w:rFonts w:ascii="Arial" w:hAnsi="Arial" w:cs="Arial"/>
        </w:rPr>
        <w:tab/>
      </w:r>
      <w:r w:rsidR="004F6359" w:rsidRPr="00851210">
        <w:rPr>
          <w:rFonts w:ascii="Arial" w:hAnsi="Arial" w:cs="Arial"/>
        </w:rPr>
        <w:t xml:space="preserve"> </w:t>
      </w:r>
      <w:r w:rsidRPr="00851210">
        <w:rPr>
          <w:rFonts w:ascii="Arial" w:hAnsi="Arial" w:cs="Arial"/>
        </w:rPr>
        <w:t>COMM_HEADER</w:t>
      </w:r>
    </w:p>
    <w:p w:rsidR="002F31C2" w:rsidRPr="00851210" w:rsidRDefault="002F31C2" w:rsidP="002F31C2">
      <w:pPr>
        <w:rPr>
          <w:rFonts w:ascii="Arial" w:hAnsi="Arial" w:cs="Arial"/>
        </w:rPr>
      </w:pPr>
      <w:r w:rsidRPr="00851210">
        <w:rPr>
          <w:rFonts w:ascii="Arial" w:hAnsi="Arial" w:cs="Arial"/>
        </w:rPr>
        <w:t>COUP   COUPLING</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F</w:t>
      </w:r>
    </w:p>
    <w:p w:rsidR="002F31C2" w:rsidRPr="00851210" w:rsidRDefault="002F31C2" w:rsidP="002F31C2">
      <w:pPr>
        <w:rPr>
          <w:rFonts w:ascii="Arial" w:hAnsi="Arial" w:cs="Arial"/>
        </w:rPr>
      </w:pPr>
      <w:r w:rsidRPr="00851210">
        <w:rPr>
          <w:rFonts w:ascii="Arial" w:hAnsi="Arial" w:cs="Arial"/>
        </w:rPr>
        <w:t>FCNT   FREQCOUNTER</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I</w:t>
      </w:r>
    </w:p>
    <w:p w:rsidR="002F31C2" w:rsidRPr="00851210" w:rsidRDefault="002F31C2" w:rsidP="002F31C2">
      <w:pPr>
        <w:rPr>
          <w:rFonts w:ascii="Arial" w:hAnsi="Arial" w:cs="Arial"/>
        </w:rPr>
      </w:pPr>
      <w:r w:rsidRPr="00851210">
        <w:rPr>
          <w:rFonts w:ascii="Arial" w:hAnsi="Arial" w:cs="Arial"/>
        </w:rPr>
        <w:t>IVNT</w:t>
      </w:r>
      <w:r w:rsidRPr="00851210">
        <w:rPr>
          <w:rFonts w:ascii="Arial" w:hAnsi="Arial" w:cs="Arial"/>
        </w:rPr>
        <w:tab/>
        <w:t>INVERT</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L</w:t>
      </w:r>
    </w:p>
    <w:p w:rsidR="002F31C2" w:rsidRPr="00851210" w:rsidRDefault="002F31C2" w:rsidP="002F31C2">
      <w:pPr>
        <w:rPr>
          <w:rFonts w:ascii="Arial" w:hAnsi="Arial" w:cs="Arial"/>
        </w:rPr>
      </w:pPr>
      <w:r w:rsidRPr="00851210">
        <w:rPr>
          <w:rFonts w:ascii="Arial" w:hAnsi="Arial" w:cs="Arial"/>
        </w:rPr>
        <w:t>LAGG   LANGUAGE</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M</w:t>
      </w:r>
      <w:r w:rsidRPr="00851210">
        <w:rPr>
          <w:rFonts w:ascii="Arial" w:hAnsi="Arial" w:cs="Arial"/>
          <w:b/>
        </w:rPr>
        <w:tab/>
      </w:r>
    </w:p>
    <w:p w:rsidR="002F31C2" w:rsidRPr="00851210" w:rsidRDefault="002F31C2" w:rsidP="002F31C2">
      <w:pPr>
        <w:rPr>
          <w:rFonts w:ascii="Arial" w:hAnsi="Arial" w:cs="Arial"/>
        </w:rPr>
      </w:pPr>
      <w:r w:rsidRPr="00851210">
        <w:rPr>
          <w:rFonts w:ascii="Arial" w:hAnsi="Arial" w:cs="Arial"/>
        </w:rPr>
        <w:t>MDWV</w:t>
      </w:r>
      <w:r w:rsidRPr="00851210">
        <w:rPr>
          <w:rFonts w:ascii="Arial" w:hAnsi="Arial" w:cs="Arial"/>
        </w:rPr>
        <w:tab/>
        <w:t>MODULATEWAVE</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N</w:t>
      </w:r>
    </w:p>
    <w:p w:rsidR="002F31C2" w:rsidRPr="00851210" w:rsidRDefault="002F31C2" w:rsidP="002F31C2">
      <w:pPr>
        <w:rPr>
          <w:rFonts w:ascii="Arial" w:hAnsi="Arial" w:cs="Arial"/>
        </w:rPr>
      </w:pPr>
      <w:r w:rsidRPr="00851210">
        <w:rPr>
          <w:rFonts w:ascii="Arial" w:hAnsi="Arial" w:cs="Arial"/>
        </w:rPr>
        <w:t>NBFM</w:t>
      </w:r>
      <w:r w:rsidRPr="00851210">
        <w:rPr>
          <w:rFonts w:ascii="Arial" w:hAnsi="Arial" w:cs="Arial"/>
        </w:rPr>
        <w:tab/>
        <w:t>NUMBER_FORMAT</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O</w:t>
      </w:r>
      <w:r w:rsidRPr="00851210">
        <w:rPr>
          <w:rFonts w:ascii="Arial" w:hAnsi="Arial" w:cs="Arial"/>
          <w:b/>
        </w:rPr>
        <w:tab/>
      </w:r>
    </w:p>
    <w:p w:rsidR="002F31C2" w:rsidRPr="00851210" w:rsidRDefault="002F31C2" w:rsidP="002F31C2">
      <w:pPr>
        <w:rPr>
          <w:rFonts w:ascii="Arial" w:hAnsi="Arial" w:cs="Arial"/>
        </w:rPr>
      </w:pPr>
      <w:r w:rsidRPr="00851210">
        <w:rPr>
          <w:rFonts w:ascii="Arial" w:hAnsi="Arial" w:cs="Arial"/>
        </w:rPr>
        <w:t>OUTP</w:t>
      </w:r>
      <w:r w:rsidRPr="00851210">
        <w:rPr>
          <w:rFonts w:ascii="Arial" w:hAnsi="Arial" w:cs="Arial"/>
        </w:rPr>
        <w:tab/>
        <w:t>OUTPUT</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P</w:t>
      </w:r>
      <w:r w:rsidRPr="00851210">
        <w:rPr>
          <w:rFonts w:ascii="Arial" w:hAnsi="Arial" w:cs="Arial"/>
          <w:b/>
        </w:rPr>
        <w:tab/>
      </w:r>
    </w:p>
    <w:p w:rsidR="002F31C2" w:rsidRPr="00851210" w:rsidRDefault="002F31C2" w:rsidP="002F31C2">
      <w:pPr>
        <w:rPr>
          <w:rFonts w:ascii="Arial" w:hAnsi="Arial" w:cs="Arial"/>
        </w:rPr>
      </w:pPr>
      <w:r w:rsidRPr="00851210">
        <w:rPr>
          <w:rFonts w:ascii="Arial" w:hAnsi="Arial" w:cs="Arial"/>
        </w:rPr>
        <w:t xml:space="preserve">PACP </w:t>
      </w:r>
      <w:r w:rsidRPr="00851210">
        <w:rPr>
          <w:rFonts w:ascii="Arial" w:hAnsi="Arial" w:cs="Arial"/>
        </w:rPr>
        <w:tab/>
        <w:t>PARACOPY</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R</w:t>
      </w:r>
      <w:r w:rsidRPr="00851210">
        <w:rPr>
          <w:rFonts w:ascii="Arial" w:hAnsi="Arial" w:cs="Arial"/>
          <w:b/>
        </w:rPr>
        <w:tab/>
      </w:r>
    </w:p>
    <w:p w:rsidR="002F31C2" w:rsidRPr="00851210" w:rsidRDefault="002F31C2" w:rsidP="002F31C2">
      <w:pPr>
        <w:rPr>
          <w:rFonts w:ascii="Arial" w:hAnsi="Arial" w:cs="Arial"/>
        </w:rPr>
      </w:pPr>
      <w:r w:rsidRPr="00851210">
        <w:rPr>
          <w:rFonts w:ascii="Arial" w:hAnsi="Arial" w:cs="Arial"/>
        </w:rPr>
        <w:t>ROSC</w:t>
      </w:r>
      <w:r w:rsidRPr="00851210">
        <w:rPr>
          <w:rFonts w:ascii="Arial" w:hAnsi="Arial" w:cs="Arial"/>
        </w:rPr>
        <w:tab/>
        <w:t>ROSCILLATOR</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S</w:t>
      </w:r>
      <w:r w:rsidRPr="00851210">
        <w:rPr>
          <w:rFonts w:ascii="Arial" w:hAnsi="Arial" w:cs="Arial"/>
          <w:b/>
        </w:rPr>
        <w:tab/>
      </w:r>
    </w:p>
    <w:p w:rsidR="002F31C2" w:rsidRPr="00851210" w:rsidRDefault="002F31C2" w:rsidP="002F31C2">
      <w:pPr>
        <w:rPr>
          <w:rFonts w:ascii="Arial" w:hAnsi="Arial" w:cs="Arial"/>
        </w:rPr>
      </w:pPr>
      <w:r w:rsidRPr="00851210">
        <w:rPr>
          <w:rFonts w:ascii="Arial" w:hAnsi="Arial" w:cs="Arial"/>
        </w:rPr>
        <w:t>SCFG</w:t>
      </w:r>
      <w:r w:rsidRPr="00851210">
        <w:rPr>
          <w:rFonts w:ascii="Arial" w:hAnsi="Arial" w:cs="Arial"/>
        </w:rPr>
        <w:tab/>
      </w:r>
      <w:r w:rsidR="00BE5586" w:rsidRPr="00851210">
        <w:rPr>
          <w:rFonts w:ascii="Arial" w:hAnsi="Arial" w:cs="Arial"/>
        </w:rPr>
        <w:t>Sys</w:t>
      </w:r>
      <w:r w:rsidR="00942D8A" w:rsidRPr="00851210">
        <w:rPr>
          <w:rFonts w:ascii="Arial" w:hAnsi="Arial" w:cs="Arial"/>
        </w:rPr>
        <w:t>_</w:t>
      </w:r>
      <w:r w:rsidR="00BE5586" w:rsidRPr="00851210">
        <w:rPr>
          <w:rFonts w:ascii="Arial" w:hAnsi="Arial" w:cs="Arial"/>
        </w:rPr>
        <w:t>C</w:t>
      </w:r>
      <w:r w:rsidR="00942D8A" w:rsidRPr="00851210">
        <w:rPr>
          <w:rFonts w:ascii="Arial" w:hAnsi="Arial" w:cs="Arial"/>
        </w:rPr>
        <w:t>F</w:t>
      </w:r>
      <w:r w:rsidR="00BE5586" w:rsidRPr="00851210">
        <w:rPr>
          <w:rFonts w:ascii="Arial" w:hAnsi="Arial" w:cs="Arial"/>
        </w:rPr>
        <w:t>G</w:t>
      </w:r>
    </w:p>
    <w:p w:rsidR="002F31C2" w:rsidRPr="00851210" w:rsidRDefault="002F31C2" w:rsidP="002F31C2">
      <w:pPr>
        <w:rPr>
          <w:rFonts w:ascii="Arial" w:hAnsi="Arial" w:cs="Arial"/>
        </w:rPr>
      </w:pPr>
      <w:r w:rsidRPr="00851210">
        <w:rPr>
          <w:rFonts w:ascii="Arial" w:hAnsi="Arial" w:cs="Arial"/>
        </w:rPr>
        <w:t>SCSV</w:t>
      </w:r>
      <w:r w:rsidRPr="00851210">
        <w:rPr>
          <w:rFonts w:ascii="Arial" w:hAnsi="Arial" w:cs="Arial"/>
        </w:rPr>
        <w:tab/>
        <w:t>SCREEN_SAVE</w:t>
      </w:r>
    </w:p>
    <w:p w:rsidR="002F31C2" w:rsidRPr="00851210" w:rsidRDefault="001E4CB6" w:rsidP="002F31C2">
      <w:pPr>
        <w:rPr>
          <w:rFonts w:ascii="Arial" w:hAnsi="Arial" w:cs="Arial"/>
        </w:rPr>
      </w:pPr>
      <w:r w:rsidRPr="00851210">
        <w:rPr>
          <w:rFonts w:ascii="Arial" w:hAnsi="Arial" w:cs="Arial"/>
        </w:rPr>
        <w:t>SWWV</w:t>
      </w:r>
      <w:r w:rsidRPr="00851210">
        <w:rPr>
          <w:rFonts w:ascii="Arial" w:hAnsi="Arial" w:cs="Arial"/>
        </w:rPr>
        <w:tab/>
        <w:t>SWEEP</w:t>
      </w:r>
      <w:r w:rsidR="002F31C2" w:rsidRPr="00851210">
        <w:rPr>
          <w:rFonts w:ascii="Arial" w:hAnsi="Arial" w:cs="Arial"/>
        </w:rPr>
        <w:t>WAVE</w:t>
      </w:r>
    </w:p>
    <w:p w:rsidR="002F31C2" w:rsidRPr="00851210" w:rsidRDefault="002F31C2" w:rsidP="002F31C2">
      <w:pPr>
        <w:rPr>
          <w:rFonts w:ascii="Arial" w:hAnsi="Arial" w:cs="Arial"/>
        </w:rPr>
      </w:pPr>
      <w:r w:rsidRPr="00851210">
        <w:rPr>
          <w:rFonts w:ascii="Arial" w:hAnsi="Arial" w:cs="Arial"/>
        </w:rPr>
        <w:t>SYNC</w:t>
      </w:r>
      <w:r w:rsidRPr="00851210">
        <w:rPr>
          <w:rFonts w:ascii="Arial" w:hAnsi="Arial" w:cs="Arial"/>
        </w:rPr>
        <w:tab/>
        <w:t>SYNC</w:t>
      </w:r>
    </w:p>
    <w:p w:rsidR="002F31C2" w:rsidRPr="00851210" w:rsidRDefault="002F31C2" w:rsidP="002F31C2">
      <w:pPr>
        <w:rPr>
          <w:rFonts w:ascii="Arial" w:hAnsi="Arial" w:cs="Arial"/>
        </w:rPr>
      </w:pPr>
      <w:r w:rsidRPr="00851210">
        <w:rPr>
          <w:rFonts w:ascii="Arial" w:hAnsi="Arial" w:cs="Arial"/>
        </w:rPr>
        <w:t>STL</w:t>
      </w:r>
      <w:r w:rsidRPr="00851210">
        <w:rPr>
          <w:rFonts w:ascii="Arial" w:hAnsi="Arial" w:cs="Arial"/>
        </w:rPr>
        <w:tab/>
      </w:r>
      <w:r w:rsidRPr="00851210">
        <w:rPr>
          <w:rFonts w:ascii="Arial" w:hAnsi="Arial" w:cs="Arial"/>
        </w:rPr>
        <w:tab/>
        <w:t>STORELIST</w:t>
      </w:r>
    </w:p>
    <w:p w:rsidR="002D352A" w:rsidRPr="00851210" w:rsidRDefault="00E213FF" w:rsidP="00E213FF">
      <w:pPr>
        <w:rPr>
          <w:rFonts w:ascii="Arial" w:hAnsi="Arial" w:cs="Arial"/>
        </w:rPr>
      </w:pPr>
      <w:r w:rsidRPr="00851210">
        <w:rPr>
          <w:rFonts w:ascii="Arial" w:hAnsi="Arial" w:cs="Arial"/>
        </w:rPr>
        <w:t>SYST</w:t>
      </w:r>
      <w:r w:rsidR="001A0B2F" w:rsidRPr="00851210">
        <w:rPr>
          <w:rFonts w:ascii="Arial" w:hAnsi="Arial" w:cs="Arial"/>
        </w:rPr>
        <w:t>:COMM:LAN:IPAD</w:t>
      </w:r>
      <w:r w:rsidRPr="00851210">
        <w:rPr>
          <w:rFonts w:ascii="Arial" w:hAnsi="Arial" w:cs="Arial"/>
        </w:rPr>
        <w:t xml:space="preserve">    </w:t>
      </w:r>
      <w:r w:rsidR="00B264B6" w:rsidRPr="00851210">
        <w:rPr>
          <w:rFonts w:ascii="Arial" w:hAnsi="Arial" w:cs="Arial"/>
        </w:rPr>
        <w:t xml:space="preserve"> </w:t>
      </w:r>
      <w:r w:rsidR="001A0B2F" w:rsidRPr="00851210">
        <w:rPr>
          <w:rFonts w:ascii="Arial" w:hAnsi="Arial" w:cs="Arial"/>
        </w:rPr>
        <w:t>SYSTEM:COMMUNICATE:LAN:IPADDRESS</w:t>
      </w:r>
    </w:p>
    <w:p w:rsidR="00CF5345" w:rsidRPr="00851210" w:rsidRDefault="00CF5345" w:rsidP="00E213FF">
      <w:pPr>
        <w:rPr>
          <w:rFonts w:ascii="Arial" w:hAnsi="Arial" w:cs="Arial"/>
        </w:rPr>
      </w:pPr>
      <w:r w:rsidRPr="00851210">
        <w:rPr>
          <w:rFonts w:ascii="Arial" w:hAnsi="Arial" w:cs="Arial"/>
        </w:rPr>
        <w:t>SYST</w:t>
      </w:r>
      <w:r w:rsidR="001A0B2F" w:rsidRPr="00851210">
        <w:rPr>
          <w:rFonts w:ascii="Arial" w:hAnsi="Arial" w:cs="Arial"/>
        </w:rPr>
        <w:t>:COMM:LAN:SMAS</w:t>
      </w:r>
      <w:r w:rsidR="00EA78DF" w:rsidRPr="00851210">
        <w:rPr>
          <w:rFonts w:ascii="Arial" w:hAnsi="Arial" w:cs="Arial"/>
        </w:rPr>
        <w:t xml:space="preserve">   </w:t>
      </w:r>
      <w:r w:rsidR="00B264B6" w:rsidRPr="00851210">
        <w:rPr>
          <w:rFonts w:ascii="Arial" w:hAnsi="Arial" w:cs="Arial"/>
        </w:rPr>
        <w:t xml:space="preserve"> </w:t>
      </w:r>
      <w:r w:rsidR="00EA78DF" w:rsidRPr="00851210">
        <w:rPr>
          <w:rFonts w:ascii="Arial" w:hAnsi="Arial" w:cs="Arial"/>
        </w:rPr>
        <w:t>SYSTem:COMMunicate:LAN:SMASk</w:t>
      </w:r>
    </w:p>
    <w:p w:rsidR="007E457D" w:rsidRPr="00851210" w:rsidRDefault="002272A0" w:rsidP="00E213FF">
      <w:pPr>
        <w:rPr>
          <w:rFonts w:ascii="Arial" w:hAnsi="Arial" w:cs="Arial"/>
        </w:rPr>
      </w:pPr>
      <w:r w:rsidRPr="00851210">
        <w:rPr>
          <w:rFonts w:ascii="Arial" w:hAnsi="Arial" w:cs="Arial"/>
        </w:rPr>
        <w:t>SYST</w:t>
      </w:r>
      <w:r w:rsidR="00B86179" w:rsidRPr="00851210">
        <w:rPr>
          <w:rFonts w:ascii="Arial" w:hAnsi="Arial" w:cs="Arial"/>
        </w:rPr>
        <w:t>: COMM: LAN:GAT</w:t>
      </w:r>
      <w:r w:rsidRPr="00851210">
        <w:rPr>
          <w:rFonts w:ascii="Arial" w:hAnsi="Arial" w:cs="Arial"/>
        </w:rPr>
        <w:t xml:space="preserve"> </w:t>
      </w:r>
      <w:r w:rsidRPr="00851210">
        <w:rPr>
          <w:rFonts w:ascii="Arial" w:hAnsi="Arial" w:cs="Arial"/>
        </w:rPr>
        <w:tab/>
        <w:t xml:space="preserve">   SYSTem:COMMunicate:LAN:GATeway</w:t>
      </w:r>
    </w:p>
    <w:p w:rsidR="007E794B" w:rsidRPr="00851210" w:rsidRDefault="00B21FB8" w:rsidP="002F31C2">
      <w:pPr>
        <w:rPr>
          <w:rFonts w:ascii="Arial" w:hAnsi="Arial" w:cs="Arial"/>
        </w:rPr>
      </w:pPr>
      <w:r w:rsidRPr="00851210">
        <w:rPr>
          <w:rFonts w:ascii="Arial" w:hAnsi="Arial" w:cs="Arial"/>
        </w:rPr>
        <w:lastRenderedPageBreak/>
        <w:t>SRATE</w:t>
      </w:r>
      <w:r w:rsidR="00245755" w:rsidRPr="00851210">
        <w:rPr>
          <w:rFonts w:ascii="Arial" w:hAnsi="Arial" w:cs="Arial"/>
        </w:rPr>
        <w:t xml:space="preserve">  SAMPLE</w:t>
      </w:r>
      <w:r w:rsidRPr="00851210">
        <w:rPr>
          <w:rFonts w:ascii="Arial" w:hAnsi="Arial" w:cs="Arial"/>
        </w:rPr>
        <w:t>RATE</w:t>
      </w:r>
    </w:p>
    <w:p w:rsidR="00ED46E2" w:rsidRPr="00851210" w:rsidRDefault="00ED46E2" w:rsidP="002F31C2">
      <w:pPr>
        <w:rPr>
          <w:rFonts w:ascii="Arial" w:hAnsi="Arial" w:cs="Arial"/>
        </w:rPr>
      </w:pPr>
    </w:p>
    <w:p w:rsidR="002F31C2" w:rsidRPr="00851210" w:rsidRDefault="002F31C2" w:rsidP="002F31C2">
      <w:pPr>
        <w:rPr>
          <w:rFonts w:ascii="Arial" w:hAnsi="Arial" w:cs="Arial"/>
          <w:b/>
        </w:rPr>
      </w:pPr>
      <w:r w:rsidRPr="00851210">
        <w:rPr>
          <w:rFonts w:ascii="Arial" w:hAnsi="Arial" w:cs="Arial"/>
          <w:b/>
        </w:rPr>
        <w:t>V</w:t>
      </w:r>
    </w:p>
    <w:p w:rsidR="002F31C2" w:rsidRPr="00851210" w:rsidRDefault="002F31C2" w:rsidP="002F31C2">
      <w:pPr>
        <w:rPr>
          <w:rFonts w:ascii="Arial" w:hAnsi="Arial" w:cs="Arial"/>
        </w:rPr>
      </w:pPr>
      <w:r w:rsidRPr="00851210">
        <w:rPr>
          <w:rFonts w:ascii="Arial" w:hAnsi="Arial" w:cs="Arial"/>
        </w:rPr>
        <w:t>VKEY</w:t>
      </w:r>
      <w:r w:rsidRPr="00851210">
        <w:rPr>
          <w:rFonts w:ascii="Arial" w:hAnsi="Arial" w:cs="Arial"/>
        </w:rPr>
        <w:tab/>
        <w:t>VIRTUALKEY</w:t>
      </w:r>
    </w:p>
    <w:p w:rsidR="004B22CE" w:rsidRPr="00851210" w:rsidRDefault="004B22CE" w:rsidP="002F31C2">
      <w:pPr>
        <w:rPr>
          <w:rFonts w:ascii="Arial" w:hAnsi="Arial" w:cs="Arial"/>
        </w:rPr>
      </w:pPr>
    </w:p>
    <w:p w:rsidR="004B22CE" w:rsidRPr="00851210" w:rsidRDefault="004B22CE" w:rsidP="004B22CE">
      <w:pPr>
        <w:rPr>
          <w:rFonts w:ascii="Arial" w:hAnsi="Arial" w:cs="Arial"/>
          <w:b/>
        </w:rPr>
      </w:pPr>
      <w:r w:rsidRPr="00851210">
        <w:rPr>
          <w:rFonts w:ascii="Arial" w:hAnsi="Arial" w:cs="Arial"/>
          <w:b/>
        </w:rPr>
        <w:t>W</w:t>
      </w:r>
    </w:p>
    <w:p w:rsidR="004B22CE" w:rsidRPr="00851210" w:rsidRDefault="004B22CE" w:rsidP="004B22CE">
      <w:pPr>
        <w:rPr>
          <w:rFonts w:ascii="Arial" w:hAnsi="Arial" w:cs="Arial"/>
        </w:rPr>
      </w:pPr>
      <w:r w:rsidRPr="00851210">
        <w:rPr>
          <w:rFonts w:ascii="Arial" w:hAnsi="Arial" w:cs="Arial"/>
        </w:rPr>
        <w:t>WVDT</w:t>
      </w:r>
      <w:r w:rsidRPr="00851210">
        <w:rPr>
          <w:rFonts w:ascii="Arial" w:hAnsi="Arial" w:cs="Arial"/>
        </w:rPr>
        <w:tab/>
        <w:t>WaVeDaTa</w:t>
      </w:r>
    </w:p>
    <w:p w:rsidR="004B22CE" w:rsidRPr="00851210" w:rsidRDefault="004B22CE" w:rsidP="002F31C2">
      <w:pPr>
        <w:rPr>
          <w:rFonts w:ascii="Arial" w:hAnsi="Arial" w:cs="Arial"/>
        </w:rPr>
      </w:pPr>
    </w:p>
    <w:p w:rsidR="00BF0637" w:rsidRPr="00851210" w:rsidDel="00DF2E80" w:rsidRDefault="00BF0637" w:rsidP="0000074B">
      <w:pPr>
        <w:rPr>
          <w:del w:id="304" w:author="123" w:date="2015-06-18T11:38:00Z"/>
          <w:rFonts w:ascii="Arial" w:hAnsi="Arial" w:cs="Arial"/>
        </w:rPr>
      </w:pPr>
      <w:bookmarkStart w:id="305" w:name="_Toc422919336"/>
      <w:bookmarkEnd w:id="305"/>
    </w:p>
    <w:p w:rsidR="00956A69" w:rsidRPr="00851210" w:rsidRDefault="001B7836" w:rsidP="00DF2E80">
      <w:pPr>
        <w:pStyle w:val="21"/>
        <w:numPr>
          <w:ilvl w:val="0"/>
          <w:numId w:val="47"/>
        </w:numPr>
        <w:rPr>
          <w:rFonts w:cs="Arial"/>
        </w:rPr>
      </w:pPr>
      <w:bookmarkStart w:id="306" w:name="_Toc422919388"/>
      <w:r w:rsidRPr="00851210">
        <w:rPr>
          <w:rFonts w:cs="Arial"/>
        </w:rPr>
        <w:t>Programming Demos</w:t>
      </w:r>
      <w:bookmarkEnd w:id="306"/>
    </w:p>
    <w:p w:rsidR="00DF2E80" w:rsidRPr="00851210" w:rsidRDefault="00DF2E80" w:rsidP="00DF2E80">
      <w:pPr>
        <w:pStyle w:val="afff2"/>
        <w:keepNext/>
        <w:keepLines/>
        <w:numPr>
          <w:ilvl w:val="0"/>
          <w:numId w:val="33"/>
        </w:numPr>
        <w:spacing w:before="260" w:after="260" w:line="416" w:lineRule="auto"/>
        <w:ind w:firstLineChars="0"/>
        <w:jc w:val="left"/>
        <w:outlineLvl w:val="2"/>
        <w:rPr>
          <w:rFonts w:ascii="Arial" w:hAnsi="Arial" w:cs="Arial"/>
          <w:b/>
          <w:bCs/>
          <w:vanish/>
          <w:sz w:val="28"/>
          <w:szCs w:val="32"/>
        </w:rPr>
      </w:pPr>
      <w:bookmarkStart w:id="307" w:name="_Toc422919338"/>
      <w:bookmarkStart w:id="308" w:name="_Toc422919389"/>
      <w:bookmarkEnd w:id="307"/>
      <w:bookmarkEnd w:id="308"/>
    </w:p>
    <w:p w:rsidR="00DF2E80" w:rsidRPr="00851210" w:rsidRDefault="00DF2E80" w:rsidP="00DF2E80">
      <w:pPr>
        <w:pStyle w:val="afff2"/>
        <w:keepNext/>
        <w:keepLines/>
        <w:numPr>
          <w:ilvl w:val="1"/>
          <w:numId w:val="33"/>
        </w:numPr>
        <w:spacing w:before="260" w:after="260" w:line="416" w:lineRule="auto"/>
        <w:ind w:firstLineChars="0"/>
        <w:jc w:val="left"/>
        <w:outlineLvl w:val="2"/>
        <w:rPr>
          <w:rFonts w:ascii="Arial" w:hAnsi="Arial" w:cs="Arial"/>
          <w:b/>
          <w:bCs/>
          <w:vanish/>
          <w:sz w:val="28"/>
          <w:szCs w:val="32"/>
        </w:rPr>
      </w:pPr>
      <w:bookmarkStart w:id="309" w:name="_Toc422919339"/>
      <w:bookmarkStart w:id="310" w:name="_Toc422919390"/>
      <w:bookmarkEnd w:id="309"/>
      <w:bookmarkEnd w:id="310"/>
    </w:p>
    <w:p w:rsidR="00DF2E80" w:rsidRPr="00851210" w:rsidRDefault="00DF2E80" w:rsidP="002A6EA9">
      <w:pPr>
        <w:pStyle w:val="31"/>
        <w:rPr>
          <w:rFonts w:ascii="Arial" w:hAnsi="Arial" w:cs="Arial"/>
        </w:rPr>
      </w:pPr>
      <w:bookmarkStart w:id="311" w:name="_Toc422919391"/>
      <w:r w:rsidRPr="00851210">
        <w:rPr>
          <w:rFonts w:ascii="Arial" w:hAnsi="Arial" w:cs="Arial"/>
        </w:rPr>
        <w:t>Visual C++ Programming Demo</w:t>
      </w:r>
      <w:bookmarkEnd w:id="311"/>
    </w:p>
    <w:p w:rsidR="00DF2E80" w:rsidRPr="00851210" w:rsidRDefault="00DF2E80" w:rsidP="00DF2E80">
      <w:pPr>
        <w:ind w:left="840"/>
        <w:rPr>
          <w:rFonts w:ascii="Arial" w:hAnsi="Arial" w:cs="Arial"/>
        </w:rPr>
      </w:pPr>
      <w:r w:rsidRPr="00851210">
        <w:rPr>
          <w:rFonts w:ascii="Arial" w:hAnsi="Arial" w:cs="Arial"/>
        </w:rPr>
        <w:t xml:space="preserve">The program used in this </w:t>
      </w:r>
      <w:r w:rsidR="00653265" w:rsidRPr="00851210">
        <w:rPr>
          <w:rFonts w:ascii="Arial" w:hAnsi="Arial" w:cs="Arial"/>
        </w:rPr>
        <w:t>demo: Microsoft</w:t>
      </w:r>
      <w:r w:rsidR="00F2759C" w:rsidRPr="00851210">
        <w:rPr>
          <w:rFonts w:ascii="Arial" w:hAnsi="Arial" w:cs="Arial"/>
        </w:rPr>
        <w:t xml:space="preserve"> Visual </w:t>
      </w:r>
      <w:r w:rsidR="00653265" w:rsidRPr="00851210">
        <w:rPr>
          <w:rFonts w:ascii="Arial" w:hAnsi="Arial" w:cs="Arial"/>
        </w:rPr>
        <w:t>Studio</w:t>
      </w:r>
      <w:r w:rsidR="003D11EB" w:rsidRPr="00851210">
        <w:rPr>
          <w:rFonts w:ascii="Arial" w:hAnsi="Arial" w:cs="Arial"/>
        </w:rPr>
        <w:t xml:space="preserve"> 2003</w:t>
      </w:r>
    </w:p>
    <w:p w:rsidR="00DF2E80" w:rsidRPr="00851210" w:rsidRDefault="00653265" w:rsidP="003A256A">
      <w:pPr>
        <w:ind w:left="840" w:hangingChars="400" w:hanging="840"/>
        <w:rPr>
          <w:rFonts w:ascii="Arial" w:hAnsi="Arial" w:cs="Arial"/>
        </w:rPr>
      </w:pPr>
      <w:r w:rsidRPr="00851210">
        <w:rPr>
          <w:rFonts w:ascii="Arial" w:hAnsi="Arial" w:cs="Arial"/>
        </w:rPr>
        <w:tab/>
        <w:t xml:space="preserve">The functions realized in this demo: use the </w:t>
      </w:r>
      <w:r w:rsidR="005A77EB" w:rsidRPr="00851210">
        <w:rPr>
          <w:rFonts w:ascii="Arial" w:hAnsi="Arial" w:cs="Arial"/>
        </w:rPr>
        <w:t>NI</w:t>
      </w:r>
      <w:r w:rsidRPr="00851210">
        <w:rPr>
          <w:rFonts w:ascii="Arial" w:hAnsi="Arial" w:cs="Arial"/>
        </w:rPr>
        <w:t>-</w:t>
      </w:r>
      <w:r w:rsidR="005A77EB" w:rsidRPr="00851210">
        <w:rPr>
          <w:rFonts w:ascii="Arial" w:hAnsi="Arial" w:cs="Arial"/>
        </w:rPr>
        <w:t>VISA</w:t>
      </w:r>
      <w:r w:rsidRPr="00851210">
        <w:rPr>
          <w:rFonts w:ascii="Arial" w:hAnsi="Arial" w:cs="Arial"/>
        </w:rPr>
        <w:t xml:space="preserve"> to control the device with</w:t>
      </w:r>
      <w:ins w:id="312" w:author="123" w:date="2015-06-18T14:28:00Z">
        <w:r w:rsidR="005A77EB" w:rsidRPr="00851210">
          <w:rPr>
            <w:rFonts w:ascii="Arial" w:hAnsi="Arial" w:cs="Arial"/>
          </w:rPr>
          <w:t xml:space="preserve"> </w:t>
        </w:r>
      </w:ins>
      <w:del w:id="313" w:author="123" w:date="2015-06-18T11:54:00Z">
        <w:r w:rsidRPr="00851210" w:rsidDel="003A256A">
          <w:rPr>
            <w:rFonts w:ascii="Arial" w:hAnsi="Arial" w:cs="Arial"/>
          </w:rPr>
          <w:delText xml:space="preserve"> </w:delText>
        </w:r>
      </w:del>
      <w:r w:rsidRPr="00851210">
        <w:rPr>
          <w:rFonts w:ascii="Arial" w:hAnsi="Arial" w:cs="Arial"/>
        </w:rPr>
        <w:t xml:space="preserve">USBTMC or TCP/IP access to do a write </w:t>
      </w:r>
      <w:r w:rsidR="00A143D6" w:rsidRPr="00851210">
        <w:rPr>
          <w:rFonts w:ascii="Arial" w:hAnsi="Arial" w:cs="Arial"/>
        </w:rPr>
        <w:t xml:space="preserve">or </w:t>
      </w:r>
      <w:r w:rsidRPr="00851210">
        <w:rPr>
          <w:rFonts w:ascii="Arial" w:hAnsi="Arial" w:cs="Arial"/>
        </w:rPr>
        <w:t>read</w:t>
      </w:r>
      <w:r w:rsidR="00A143D6" w:rsidRPr="00851210">
        <w:rPr>
          <w:rFonts w:ascii="Arial" w:hAnsi="Arial" w:cs="Arial"/>
        </w:rPr>
        <w:t xml:space="preserve"> operation</w:t>
      </w:r>
      <w:r w:rsidRPr="00851210">
        <w:rPr>
          <w:rFonts w:ascii="Arial" w:hAnsi="Arial" w:cs="Arial"/>
        </w:rPr>
        <w:t>.</w:t>
      </w:r>
    </w:p>
    <w:p w:rsidR="005B139F" w:rsidRPr="00851210" w:rsidRDefault="005B139F">
      <w:pPr>
        <w:rPr>
          <w:rFonts w:ascii="Arial" w:hAnsi="Arial" w:cs="Arial"/>
        </w:rPr>
      </w:pPr>
    </w:p>
    <w:p w:rsidR="00333B01" w:rsidRPr="00851210" w:rsidRDefault="00333B01" w:rsidP="00333B01">
      <w:pPr>
        <w:pStyle w:val="afff2"/>
        <w:numPr>
          <w:ilvl w:val="0"/>
          <w:numId w:val="48"/>
        </w:numPr>
        <w:ind w:firstLineChars="0"/>
        <w:rPr>
          <w:rFonts w:ascii="Arial" w:hAnsi="Arial" w:cs="Arial"/>
        </w:rPr>
      </w:pPr>
      <w:r w:rsidRPr="00851210">
        <w:rPr>
          <w:rFonts w:ascii="Arial" w:hAnsi="Arial" w:cs="Arial"/>
        </w:rPr>
        <w:t xml:space="preserve">Open Visual </w:t>
      </w:r>
      <w:r w:rsidR="00A42065" w:rsidRPr="00851210">
        <w:rPr>
          <w:rFonts w:ascii="Arial" w:hAnsi="Arial" w:cs="Arial"/>
        </w:rPr>
        <w:t>Studio:</w:t>
      </w:r>
      <w:r w:rsidR="0023017B" w:rsidRPr="00851210">
        <w:rPr>
          <w:rFonts w:ascii="Arial" w:hAnsi="Arial" w:cs="Arial"/>
        </w:rPr>
        <w:t xml:space="preserve"> create</w:t>
      </w:r>
      <w:r w:rsidRPr="00851210">
        <w:rPr>
          <w:rFonts w:ascii="Arial" w:hAnsi="Arial" w:cs="Arial"/>
        </w:rPr>
        <w:t xml:space="preserve"> a new VC++ win32 </w:t>
      </w:r>
      <w:r w:rsidR="00DD337E" w:rsidRPr="00851210">
        <w:rPr>
          <w:rFonts w:ascii="Arial" w:hAnsi="Arial" w:cs="Arial"/>
        </w:rPr>
        <w:t xml:space="preserve">console </w:t>
      </w:r>
      <w:r w:rsidRPr="00851210">
        <w:rPr>
          <w:rFonts w:ascii="Arial" w:hAnsi="Arial" w:cs="Arial"/>
        </w:rPr>
        <w:t>project</w:t>
      </w:r>
      <w:r w:rsidR="00427B67" w:rsidRPr="00851210">
        <w:rPr>
          <w:rFonts w:ascii="Arial" w:hAnsi="Arial" w:cs="Arial"/>
        </w:rPr>
        <w:t>.</w:t>
      </w:r>
    </w:p>
    <w:p w:rsidR="0023017B" w:rsidRPr="00851210" w:rsidRDefault="0023017B" w:rsidP="00333B01">
      <w:pPr>
        <w:pStyle w:val="afff2"/>
        <w:numPr>
          <w:ilvl w:val="0"/>
          <w:numId w:val="48"/>
        </w:numPr>
        <w:ind w:firstLineChars="0"/>
        <w:rPr>
          <w:rFonts w:ascii="Arial" w:hAnsi="Arial" w:cs="Arial"/>
        </w:rPr>
      </w:pPr>
      <w:r w:rsidRPr="00851210">
        <w:rPr>
          <w:rFonts w:ascii="Arial" w:hAnsi="Arial" w:cs="Arial"/>
          <w:szCs w:val="21"/>
        </w:rPr>
        <w:t xml:space="preserve">Set the project environment to use the </w:t>
      </w:r>
      <w:r w:rsidR="00613A77" w:rsidRPr="00851210">
        <w:rPr>
          <w:rFonts w:ascii="Arial" w:hAnsi="Arial" w:cs="Arial"/>
          <w:szCs w:val="21"/>
        </w:rPr>
        <w:t>NI</w:t>
      </w:r>
      <w:r w:rsidRPr="00851210">
        <w:rPr>
          <w:rFonts w:ascii="Arial" w:hAnsi="Arial" w:cs="Arial"/>
          <w:szCs w:val="21"/>
        </w:rPr>
        <w:t>-</w:t>
      </w:r>
      <w:r w:rsidR="00613A77" w:rsidRPr="00851210">
        <w:rPr>
          <w:rFonts w:ascii="Arial" w:hAnsi="Arial" w:cs="Arial"/>
          <w:szCs w:val="21"/>
        </w:rPr>
        <w:t>VISA</w:t>
      </w:r>
      <w:r w:rsidRPr="00851210">
        <w:rPr>
          <w:rFonts w:ascii="Arial" w:hAnsi="Arial" w:cs="Arial"/>
          <w:szCs w:val="21"/>
        </w:rPr>
        <w:t xml:space="preserve"> lib, there are two ways to use the </w:t>
      </w:r>
      <w:r w:rsidR="00CA790E" w:rsidRPr="00851210">
        <w:rPr>
          <w:rFonts w:ascii="Arial" w:hAnsi="Arial" w:cs="Arial"/>
          <w:szCs w:val="21"/>
        </w:rPr>
        <w:t>NI</w:t>
      </w:r>
      <w:r w:rsidRPr="00851210">
        <w:rPr>
          <w:rFonts w:ascii="Arial" w:hAnsi="Arial" w:cs="Arial"/>
          <w:szCs w:val="21"/>
        </w:rPr>
        <w:t>-</w:t>
      </w:r>
      <w:r w:rsidR="00CA790E" w:rsidRPr="00851210">
        <w:rPr>
          <w:rFonts w:ascii="Arial" w:hAnsi="Arial" w:cs="Arial"/>
          <w:szCs w:val="21"/>
        </w:rPr>
        <w:t>VISA</w:t>
      </w:r>
      <w:r w:rsidR="00A143D6" w:rsidRPr="00851210">
        <w:rPr>
          <w:rFonts w:ascii="Arial" w:hAnsi="Arial" w:cs="Arial"/>
          <w:szCs w:val="21"/>
        </w:rPr>
        <w:t xml:space="preserve">: </w:t>
      </w:r>
      <w:r w:rsidRPr="00851210">
        <w:rPr>
          <w:rFonts w:ascii="Arial" w:hAnsi="Arial" w:cs="Arial"/>
          <w:szCs w:val="21"/>
        </w:rPr>
        <w:t>static way and automatic way</w:t>
      </w:r>
      <w:r w:rsidR="00A143D6" w:rsidRPr="00851210">
        <w:rPr>
          <w:rFonts w:ascii="Arial" w:hAnsi="Arial" w:cs="Arial"/>
          <w:szCs w:val="21"/>
        </w:rPr>
        <w:t>.</w:t>
      </w:r>
    </w:p>
    <w:p w:rsidR="00F95434" w:rsidRPr="00851210" w:rsidRDefault="001F7694">
      <w:pPr>
        <w:pStyle w:val="afff2"/>
        <w:ind w:left="1200" w:firstLineChars="0" w:firstLine="0"/>
        <w:rPr>
          <w:rFonts w:ascii="Arial" w:hAnsi="Arial" w:cs="Arial"/>
          <w:szCs w:val="21"/>
        </w:rPr>
      </w:pPr>
      <w:r w:rsidRPr="00851210">
        <w:rPr>
          <w:rFonts w:ascii="Arial" w:hAnsi="Arial" w:cs="Arial"/>
          <w:szCs w:val="21"/>
        </w:rPr>
        <w:t>2.1</w:t>
      </w:r>
      <w:r w:rsidR="00824197" w:rsidRPr="00851210">
        <w:rPr>
          <w:rFonts w:ascii="Arial" w:hAnsi="Arial" w:cs="Arial"/>
          <w:szCs w:val="21"/>
        </w:rPr>
        <w:t xml:space="preserve"> static way: </w:t>
      </w:r>
    </w:p>
    <w:p w:rsidR="00F95434" w:rsidRPr="00851210" w:rsidRDefault="00824197" w:rsidP="00793FD0">
      <w:pPr>
        <w:pStyle w:val="afff2"/>
        <w:ind w:left="1260" w:firstLineChars="0"/>
        <w:rPr>
          <w:rFonts w:ascii="Arial" w:hAnsi="Arial" w:cs="Arial"/>
          <w:szCs w:val="21"/>
        </w:rPr>
      </w:pPr>
      <w:r w:rsidRPr="00851210">
        <w:rPr>
          <w:rFonts w:ascii="Arial" w:hAnsi="Arial" w:cs="Arial"/>
          <w:szCs w:val="21"/>
        </w:rPr>
        <w:t>Find visa.h, visatype.h</w:t>
      </w:r>
      <w:r w:rsidR="00A143D6" w:rsidRPr="00851210">
        <w:rPr>
          <w:rFonts w:ascii="Arial" w:hAnsi="Arial" w:cs="Arial"/>
          <w:szCs w:val="21"/>
        </w:rPr>
        <w:t xml:space="preserve"> and</w:t>
      </w:r>
      <w:r w:rsidR="00A143D6" w:rsidRPr="00851210">
        <w:rPr>
          <w:rFonts w:ascii="Arial" w:hAnsi="Arial" w:cs="Arial"/>
        </w:rPr>
        <w:t xml:space="preserve"> </w:t>
      </w:r>
      <w:r w:rsidRPr="00851210">
        <w:rPr>
          <w:rFonts w:ascii="Arial" w:hAnsi="Arial" w:cs="Arial"/>
          <w:szCs w:val="21"/>
        </w:rPr>
        <w:t>visa32.lib</w:t>
      </w:r>
      <w:r w:rsidR="0095205E" w:rsidRPr="00851210">
        <w:rPr>
          <w:rFonts w:ascii="Arial" w:hAnsi="Arial" w:cs="Arial"/>
          <w:szCs w:val="21"/>
        </w:rPr>
        <w:t xml:space="preserve"> </w:t>
      </w:r>
      <w:r w:rsidR="00A44A50" w:rsidRPr="00851210">
        <w:rPr>
          <w:rFonts w:ascii="Arial" w:hAnsi="Arial" w:cs="Arial"/>
          <w:szCs w:val="21"/>
        </w:rPr>
        <w:t>files</w:t>
      </w:r>
      <w:r w:rsidRPr="00851210">
        <w:rPr>
          <w:rFonts w:ascii="Arial" w:hAnsi="Arial" w:cs="Arial"/>
          <w:szCs w:val="21"/>
        </w:rPr>
        <w:t xml:space="preserve"> in NI-VISA install path. Copy them to you</w:t>
      </w:r>
      <w:r w:rsidR="00A143D6" w:rsidRPr="00851210">
        <w:rPr>
          <w:rFonts w:ascii="Arial" w:hAnsi="Arial" w:cs="Arial"/>
          <w:szCs w:val="21"/>
        </w:rPr>
        <w:t>r</w:t>
      </w:r>
      <w:r w:rsidRPr="00851210">
        <w:rPr>
          <w:rFonts w:ascii="Arial" w:hAnsi="Arial" w:cs="Arial"/>
          <w:szCs w:val="21"/>
        </w:rPr>
        <w:t xml:space="preserve"> project, and add them into </w:t>
      </w:r>
      <w:r w:rsidR="007A0267" w:rsidRPr="00851210">
        <w:rPr>
          <w:rFonts w:ascii="Arial" w:hAnsi="Arial" w:cs="Arial"/>
          <w:szCs w:val="21"/>
        </w:rPr>
        <w:t xml:space="preserve">the </w:t>
      </w:r>
      <w:r w:rsidRPr="00851210">
        <w:rPr>
          <w:rFonts w:ascii="Arial" w:hAnsi="Arial" w:cs="Arial"/>
          <w:szCs w:val="21"/>
        </w:rPr>
        <w:t xml:space="preserve">project. In </w:t>
      </w:r>
      <w:r w:rsidR="0095205E" w:rsidRPr="00851210">
        <w:rPr>
          <w:rFonts w:ascii="Arial" w:hAnsi="Arial" w:cs="Arial"/>
          <w:szCs w:val="21"/>
        </w:rPr>
        <w:t>C++ source</w:t>
      </w:r>
      <w:r w:rsidRPr="00851210">
        <w:rPr>
          <w:rFonts w:ascii="Arial" w:hAnsi="Arial" w:cs="Arial"/>
          <w:szCs w:val="21"/>
        </w:rPr>
        <w:t xml:space="preserve"> file</w:t>
      </w:r>
      <w:r w:rsidRPr="00851210">
        <w:rPr>
          <w:rFonts w:ascii="Arial" w:hAnsi="Arial" w:cs="Arial"/>
          <w:szCs w:val="21"/>
        </w:rPr>
        <w:t>，</w:t>
      </w:r>
      <w:r w:rsidRPr="00851210">
        <w:rPr>
          <w:rFonts w:ascii="Arial" w:hAnsi="Arial" w:cs="Arial"/>
          <w:szCs w:val="21"/>
        </w:rPr>
        <w:t>add the follow</w:t>
      </w:r>
      <w:r w:rsidR="00A143D6" w:rsidRPr="00851210">
        <w:rPr>
          <w:rFonts w:ascii="Arial" w:hAnsi="Arial" w:cs="Arial"/>
          <w:szCs w:val="21"/>
        </w:rPr>
        <w:t>ing</w:t>
      </w:r>
      <w:r w:rsidRPr="00851210">
        <w:rPr>
          <w:rFonts w:ascii="Arial" w:hAnsi="Arial" w:cs="Arial"/>
          <w:szCs w:val="21"/>
        </w:rPr>
        <w:t xml:space="preserve"> two lines:</w:t>
      </w:r>
    </w:p>
    <w:p w:rsidR="00F95434" w:rsidRPr="00851210" w:rsidRDefault="00824197">
      <w:pPr>
        <w:pStyle w:val="afff2"/>
        <w:ind w:left="1140" w:firstLineChars="0" w:firstLine="60"/>
        <w:rPr>
          <w:rFonts w:ascii="Arial" w:hAnsi="Arial" w:cs="Arial"/>
          <w:szCs w:val="21"/>
        </w:rPr>
      </w:pPr>
      <w:r w:rsidRPr="00851210">
        <w:rPr>
          <w:rFonts w:ascii="Arial" w:hAnsi="Arial" w:cs="Arial"/>
          <w:szCs w:val="21"/>
        </w:rPr>
        <w:t xml:space="preserve">#include "visa.h" </w:t>
      </w:r>
    </w:p>
    <w:p w:rsidR="00F95434" w:rsidRPr="00851210" w:rsidRDefault="00824197">
      <w:pPr>
        <w:pStyle w:val="afff2"/>
        <w:ind w:left="1080" w:firstLineChars="0" w:firstLine="120"/>
        <w:rPr>
          <w:rFonts w:ascii="Arial" w:hAnsi="Arial" w:cs="Arial"/>
          <w:szCs w:val="21"/>
        </w:rPr>
      </w:pPr>
      <w:r w:rsidRPr="00851210">
        <w:rPr>
          <w:rFonts w:ascii="Arial" w:hAnsi="Arial" w:cs="Arial"/>
          <w:szCs w:val="21"/>
        </w:rPr>
        <w:t>#pragma comment (lib,"visa32.lib")</w:t>
      </w:r>
    </w:p>
    <w:p w:rsidR="00F95434" w:rsidRPr="00851210" w:rsidRDefault="00824197">
      <w:pPr>
        <w:pStyle w:val="afff2"/>
        <w:ind w:leftChars="571" w:left="1199" w:firstLineChars="0" w:firstLine="0"/>
        <w:rPr>
          <w:rFonts w:ascii="Arial" w:hAnsi="Arial" w:cs="Arial"/>
          <w:szCs w:val="21"/>
        </w:rPr>
      </w:pPr>
      <w:r w:rsidRPr="00851210">
        <w:rPr>
          <w:rFonts w:ascii="Arial" w:hAnsi="Arial" w:cs="Arial"/>
          <w:szCs w:val="21"/>
        </w:rPr>
        <w:t>2.2</w:t>
      </w:r>
      <w:r w:rsidR="00D229D3" w:rsidRPr="00851210">
        <w:rPr>
          <w:rFonts w:ascii="Arial" w:hAnsi="Arial" w:cs="Arial"/>
          <w:szCs w:val="21"/>
        </w:rPr>
        <w:t xml:space="preserve"> </w:t>
      </w:r>
      <w:r w:rsidRPr="00851210">
        <w:rPr>
          <w:rFonts w:ascii="Arial" w:hAnsi="Arial" w:cs="Arial"/>
          <w:szCs w:val="21"/>
        </w:rPr>
        <w:t>automatic way:</w:t>
      </w:r>
    </w:p>
    <w:p w:rsidR="00F95434" w:rsidRPr="00851210" w:rsidRDefault="0067133F" w:rsidP="00793FD0">
      <w:pPr>
        <w:pStyle w:val="afff2"/>
        <w:ind w:leftChars="600" w:left="1260" w:firstLineChars="0"/>
        <w:rPr>
          <w:rFonts w:ascii="Arial" w:hAnsi="Arial" w:cs="Arial"/>
          <w:szCs w:val="21"/>
        </w:rPr>
      </w:pPr>
      <w:r w:rsidRPr="00851210">
        <w:rPr>
          <w:rFonts w:ascii="Arial" w:hAnsi="Arial" w:cs="Arial"/>
          <w:szCs w:val="21"/>
        </w:rPr>
        <w:t>Let</w:t>
      </w:r>
      <w:r w:rsidR="00824197" w:rsidRPr="00851210">
        <w:rPr>
          <w:rFonts w:ascii="Arial" w:hAnsi="Arial" w:cs="Arial"/>
          <w:szCs w:val="21"/>
        </w:rPr>
        <w:t xml:space="preserve"> the</w:t>
      </w:r>
      <w:r w:rsidR="008D4B02" w:rsidRPr="00851210">
        <w:rPr>
          <w:rFonts w:ascii="Arial" w:hAnsi="Arial" w:cs="Arial"/>
          <w:szCs w:val="21"/>
        </w:rPr>
        <w:t xml:space="preserve"> head</w:t>
      </w:r>
      <w:r w:rsidR="00824197" w:rsidRPr="00851210">
        <w:rPr>
          <w:rFonts w:ascii="Arial" w:hAnsi="Arial" w:cs="Arial"/>
          <w:szCs w:val="21"/>
        </w:rPr>
        <w:t xml:space="preserve"> file include the </w:t>
      </w:r>
      <w:r w:rsidR="00F43CE2" w:rsidRPr="00851210">
        <w:rPr>
          <w:rFonts w:ascii="Arial" w:hAnsi="Arial" w:cs="Arial"/>
          <w:szCs w:val="21"/>
        </w:rPr>
        <w:t>NI-VISA</w:t>
      </w:r>
      <w:r w:rsidR="00824197" w:rsidRPr="00851210">
        <w:rPr>
          <w:rFonts w:ascii="Arial" w:hAnsi="Arial" w:cs="Arial"/>
          <w:szCs w:val="21"/>
        </w:rPr>
        <w:t xml:space="preserve"> install path</w:t>
      </w:r>
      <w:r w:rsidR="00156BE8" w:rsidRPr="00851210">
        <w:rPr>
          <w:rFonts w:ascii="Arial" w:hAnsi="Arial" w:cs="Arial"/>
          <w:szCs w:val="21"/>
        </w:rPr>
        <w:t>.</w:t>
      </w:r>
      <w:r w:rsidR="00824197" w:rsidRPr="00851210">
        <w:rPr>
          <w:rFonts w:ascii="Arial" w:hAnsi="Arial" w:cs="Arial"/>
          <w:szCs w:val="21"/>
        </w:rPr>
        <w:t xml:space="preserve"> We </w:t>
      </w:r>
      <w:r w:rsidR="005B3A00" w:rsidRPr="00851210">
        <w:rPr>
          <w:rFonts w:ascii="Arial" w:hAnsi="Arial" w:cs="Arial"/>
          <w:szCs w:val="21"/>
        </w:rPr>
        <w:t xml:space="preserve">can </w:t>
      </w:r>
      <w:r w:rsidR="00824197" w:rsidRPr="00851210">
        <w:rPr>
          <w:rFonts w:ascii="Arial" w:hAnsi="Arial" w:cs="Arial"/>
          <w:szCs w:val="21"/>
        </w:rPr>
        <w:t xml:space="preserve">set the path </w:t>
      </w:r>
      <w:r w:rsidR="000D26E8" w:rsidRPr="00851210">
        <w:rPr>
          <w:rFonts w:ascii="Arial" w:hAnsi="Arial" w:cs="Arial"/>
          <w:szCs w:val="21"/>
        </w:rPr>
        <w:t>like</w:t>
      </w:r>
      <w:r w:rsidR="00824197" w:rsidRPr="00851210">
        <w:rPr>
          <w:rFonts w:ascii="Arial" w:hAnsi="Arial" w:cs="Arial"/>
          <w:szCs w:val="21"/>
        </w:rPr>
        <w:t xml:space="preserve">: C:\Program Files\IVI Foundation\VISA\WinNT\include. </w:t>
      </w:r>
      <w:del w:id="314" w:author="RD-TE-袁蓉" w:date="2015-07-20T15:28:00Z">
        <w:r w:rsidR="00824197" w:rsidRPr="00851210" w:rsidDel="000B11D3">
          <w:rPr>
            <w:rFonts w:ascii="Arial" w:hAnsi="Arial" w:cs="Arial"/>
            <w:szCs w:val="21"/>
          </w:rPr>
          <w:delText xml:space="preserve"> </w:delText>
        </w:r>
      </w:del>
      <w:r w:rsidR="00824197" w:rsidRPr="00851210">
        <w:rPr>
          <w:rFonts w:ascii="Arial" w:hAnsi="Arial" w:cs="Arial"/>
          <w:szCs w:val="21"/>
        </w:rPr>
        <w:t xml:space="preserve">Set this path to </w:t>
      </w:r>
      <w:r w:rsidR="00345017" w:rsidRPr="00851210">
        <w:rPr>
          <w:rFonts w:ascii="Arial" w:hAnsi="Arial" w:cs="Arial"/>
          <w:szCs w:val="21"/>
        </w:rPr>
        <w:t>P</w:t>
      </w:r>
      <w:r w:rsidR="00824197" w:rsidRPr="00851210">
        <w:rPr>
          <w:rFonts w:ascii="Arial" w:hAnsi="Arial" w:cs="Arial"/>
          <w:szCs w:val="21"/>
        </w:rPr>
        <w:t>roject---</w:t>
      </w:r>
      <w:r w:rsidR="00345017" w:rsidRPr="00851210">
        <w:rPr>
          <w:rFonts w:ascii="Arial" w:hAnsi="Arial" w:cs="Arial"/>
          <w:szCs w:val="21"/>
        </w:rPr>
        <w:t>P</w:t>
      </w:r>
      <w:r w:rsidR="00824197" w:rsidRPr="00851210">
        <w:rPr>
          <w:rFonts w:ascii="Arial" w:hAnsi="Arial" w:cs="Arial"/>
          <w:szCs w:val="21"/>
        </w:rPr>
        <w:t>roperties---</w:t>
      </w:r>
      <w:r w:rsidR="000D26E8" w:rsidRPr="00851210">
        <w:rPr>
          <w:rFonts w:ascii="Arial" w:hAnsi="Arial" w:cs="Arial"/>
          <w:szCs w:val="21"/>
        </w:rPr>
        <w:t>C</w:t>
      </w:r>
      <w:r w:rsidR="00824197" w:rsidRPr="00851210">
        <w:rPr>
          <w:rFonts w:ascii="Arial" w:hAnsi="Arial" w:cs="Arial"/>
          <w:szCs w:val="21"/>
        </w:rPr>
        <w:t>/</w:t>
      </w:r>
      <w:r w:rsidR="000D26E8" w:rsidRPr="00851210">
        <w:rPr>
          <w:rFonts w:ascii="Arial" w:hAnsi="Arial" w:cs="Arial"/>
          <w:szCs w:val="21"/>
        </w:rPr>
        <w:t>C</w:t>
      </w:r>
      <w:r w:rsidR="00824197" w:rsidRPr="00851210">
        <w:rPr>
          <w:rFonts w:ascii="Arial" w:hAnsi="Arial" w:cs="Arial"/>
          <w:szCs w:val="21"/>
        </w:rPr>
        <w:t>++---General---Additional Include Directories</w:t>
      </w:r>
      <w:r w:rsidR="00E63EEB" w:rsidRPr="00851210">
        <w:rPr>
          <w:rFonts w:ascii="Arial" w:hAnsi="Arial" w:cs="Arial"/>
          <w:szCs w:val="21"/>
        </w:rPr>
        <w:t>.</w:t>
      </w:r>
      <w:r w:rsidR="00824197" w:rsidRPr="00851210">
        <w:rPr>
          <w:rFonts w:ascii="Arial" w:hAnsi="Arial" w:cs="Arial"/>
          <w:szCs w:val="21"/>
        </w:rPr>
        <w:t xml:space="preserve"> </w:t>
      </w:r>
      <w:r w:rsidR="003411D8" w:rsidRPr="00851210">
        <w:rPr>
          <w:rFonts w:ascii="Arial" w:hAnsi="Arial" w:cs="Arial"/>
          <w:szCs w:val="21"/>
        </w:rPr>
        <w:t>See</w:t>
      </w:r>
      <w:r w:rsidR="00824197" w:rsidRPr="00851210">
        <w:rPr>
          <w:rFonts w:ascii="Arial" w:hAnsi="Arial" w:cs="Arial"/>
          <w:szCs w:val="21"/>
        </w:rPr>
        <w:t xml:space="preserve"> the picture</w:t>
      </w:r>
      <w:r w:rsidR="00A143D6" w:rsidRPr="00851210">
        <w:rPr>
          <w:rFonts w:ascii="Arial" w:hAnsi="Arial" w:cs="Arial"/>
          <w:szCs w:val="21"/>
        </w:rPr>
        <w:t xml:space="preserve"> below</w:t>
      </w:r>
      <w:r w:rsidR="00824197" w:rsidRPr="00851210">
        <w:rPr>
          <w:rFonts w:ascii="Arial" w:hAnsi="Arial" w:cs="Arial"/>
          <w:szCs w:val="21"/>
        </w:rPr>
        <w:t>.</w:t>
      </w:r>
    </w:p>
    <w:p w:rsidR="00F95434" w:rsidRPr="00851210" w:rsidRDefault="00F95434">
      <w:pPr>
        <w:pStyle w:val="afff2"/>
        <w:ind w:leftChars="571" w:left="1199" w:firstLineChars="0" w:firstLine="0"/>
        <w:rPr>
          <w:rFonts w:ascii="Arial" w:hAnsi="Arial" w:cs="Arial"/>
          <w:szCs w:val="21"/>
        </w:rPr>
      </w:pPr>
      <w:r w:rsidRPr="00851210">
        <w:rPr>
          <w:rFonts w:ascii="Arial" w:hAnsi="Arial" w:cs="Arial"/>
          <w:noProof/>
          <w:szCs w:val="21"/>
        </w:rPr>
        <w:lastRenderedPageBreak/>
        <w:drawing>
          <wp:inline distT="0" distB="0" distL="0" distR="0">
            <wp:extent cx="4705350" cy="3874610"/>
            <wp:effectExtent l="19050" t="0" r="0" b="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707857" cy="3876675"/>
                    </a:xfrm>
                    <a:prstGeom prst="rect">
                      <a:avLst/>
                    </a:prstGeom>
                    <a:noFill/>
                    <a:ln w="9525">
                      <a:noFill/>
                      <a:miter lim="800000"/>
                      <a:headEnd/>
                      <a:tailEnd/>
                    </a:ln>
                  </pic:spPr>
                </pic:pic>
              </a:graphicData>
            </a:graphic>
          </wp:inline>
        </w:drawing>
      </w:r>
    </w:p>
    <w:p w:rsidR="00F95434" w:rsidRPr="00851210" w:rsidRDefault="00CD11D5">
      <w:pPr>
        <w:pStyle w:val="afff2"/>
        <w:ind w:leftChars="571" w:left="1199" w:firstLineChars="0" w:firstLine="0"/>
        <w:rPr>
          <w:rFonts w:ascii="Arial" w:hAnsi="Arial" w:cs="Arial"/>
          <w:szCs w:val="21"/>
        </w:rPr>
      </w:pPr>
      <w:r w:rsidRPr="00851210">
        <w:rPr>
          <w:rFonts w:ascii="Arial" w:hAnsi="Arial" w:cs="Arial"/>
          <w:szCs w:val="21"/>
        </w:rPr>
        <w:t>Set</w:t>
      </w:r>
      <w:r w:rsidR="007A0267" w:rsidRPr="00851210">
        <w:rPr>
          <w:rFonts w:ascii="Arial" w:hAnsi="Arial" w:cs="Arial"/>
          <w:szCs w:val="21"/>
        </w:rPr>
        <w:t xml:space="preserve"> the</w:t>
      </w:r>
      <w:r w:rsidRPr="00851210">
        <w:rPr>
          <w:rFonts w:ascii="Arial" w:hAnsi="Arial" w:cs="Arial"/>
          <w:szCs w:val="21"/>
        </w:rPr>
        <w:t xml:space="preserve"> lib path and file:</w:t>
      </w:r>
    </w:p>
    <w:p w:rsidR="00F95434" w:rsidRPr="00851210" w:rsidRDefault="00CD11D5">
      <w:pPr>
        <w:pStyle w:val="afff2"/>
        <w:ind w:leftChars="571" w:left="1199" w:firstLineChars="0" w:firstLine="0"/>
        <w:rPr>
          <w:rFonts w:ascii="Arial" w:hAnsi="Arial" w:cs="Arial"/>
          <w:szCs w:val="21"/>
        </w:rPr>
      </w:pPr>
      <w:r w:rsidRPr="00851210">
        <w:rPr>
          <w:rFonts w:ascii="Arial" w:hAnsi="Arial" w:cs="Arial"/>
          <w:szCs w:val="21"/>
        </w:rPr>
        <w:t xml:space="preserve">1) Set </w:t>
      </w:r>
      <w:r w:rsidR="007A0267" w:rsidRPr="00851210">
        <w:rPr>
          <w:rFonts w:ascii="Arial" w:hAnsi="Arial" w:cs="Arial"/>
          <w:szCs w:val="21"/>
        </w:rPr>
        <w:t xml:space="preserve">the </w:t>
      </w:r>
      <w:r w:rsidRPr="00851210">
        <w:rPr>
          <w:rFonts w:ascii="Arial" w:hAnsi="Arial" w:cs="Arial"/>
          <w:szCs w:val="21"/>
        </w:rPr>
        <w:t>lib path:</w:t>
      </w:r>
    </w:p>
    <w:p w:rsidR="00F95434" w:rsidRPr="00851210" w:rsidRDefault="00824197">
      <w:pPr>
        <w:ind w:left="1260"/>
        <w:rPr>
          <w:rFonts w:ascii="Arial" w:hAnsi="Arial" w:cs="Arial"/>
          <w:szCs w:val="21"/>
        </w:rPr>
      </w:pPr>
      <w:r w:rsidRPr="00851210">
        <w:rPr>
          <w:rFonts w:ascii="Arial" w:hAnsi="Arial" w:cs="Arial"/>
          <w:szCs w:val="21"/>
        </w:rPr>
        <w:t xml:space="preserve">We </w:t>
      </w:r>
      <w:r w:rsidR="001B0E6E" w:rsidRPr="00851210">
        <w:rPr>
          <w:rFonts w:ascii="Arial" w:hAnsi="Arial" w:cs="Arial"/>
          <w:szCs w:val="21"/>
        </w:rPr>
        <w:t xml:space="preserve">can </w:t>
      </w:r>
      <w:r w:rsidRPr="00851210">
        <w:rPr>
          <w:rFonts w:ascii="Arial" w:hAnsi="Arial" w:cs="Arial"/>
          <w:szCs w:val="21"/>
        </w:rPr>
        <w:t>set the path: C:\Program Files\IVI Foundation\VISA\WinNT\lib\msc.</w:t>
      </w:r>
      <w:r w:rsidR="006C3B67" w:rsidRPr="00851210">
        <w:rPr>
          <w:rFonts w:ascii="Arial" w:hAnsi="Arial" w:cs="Arial"/>
          <w:szCs w:val="21"/>
        </w:rPr>
        <w:t xml:space="preserve"> The</w:t>
      </w:r>
      <w:r w:rsidR="0069054F" w:rsidRPr="00851210">
        <w:rPr>
          <w:rFonts w:ascii="Arial" w:hAnsi="Arial" w:cs="Arial"/>
          <w:szCs w:val="21"/>
        </w:rPr>
        <w:t xml:space="preserve"> path</w:t>
      </w:r>
      <w:r w:rsidR="00D40BFA" w:rsidRPr="00851210">
        <w:rPr>
          <w:rFonts w:ascii="Arial" w:hAnsi="Arial" w:cs="Arial"/>
          <w:szCs w:val="21"/>
        </w:rPr>
        <w:t xml:space="preserve"> is you</w:t>
      </w:r>
      <w:r w:rsidR="00A143D6" w:rsidRPr="00851210">
        <w:rPr>
          <w:rFonts w:ascii="Arial" w:hAnsi="Arial" w:cs="Arial"/>
          <w:szCs w:val="21"/>
        </w:rPr>
        <w:t>r</w:t>
      </w:r>
      <w:r w:rsidR="00D40BFA" w:rsidRPr="00851210">
        <w:rPr>
          <w:rFonts w:ascii="Arial" w:hAnsi="Arial" w:cs="Arial"/>
          <w:szCs w:val="21"/>
        </w:rPr>
        <w:t xml:space="preserve"> </w:t>
      </w:r>
      <w:r w:rsidR="004C0BA7" w:rsidRPr="00851210">
        <w:rPr>
          <w:rFonts w:ascii="Arial" w:hAnsi="Arial" w:cs="Arial"/>
          <w:szCs w:val="21"/>
        </w:rPr>
        <w:t>NI-VISA</w:t>
      </w:r>
      <w:r w:rsidR="00162ED2" w:rsidRPr="00851210">
        <w:rPr>
          <w:rFonts w:ascii="Arial" w:hAnsi="Arial" w:cs="Arial"/>
          <w:szCs w:val="21"/>
        </w:rPr>
        <w:t xml:space="preserve"> install </w:t>
      </w:r>
      <w:r w:rsidR="00C36713" w:rsidRPr="00851210">
        <w:rPr>
          <w:rFonts w:ascii="Arial" w:hAnsi="Arial" w:cs="Arial"/>
          <w:szCs w:val="21"/>
        </w:rPr>
        <w:t xml:space="preserve">path. Set this path to </w:t>
      </w:r>
      <w:r w:rsidR="00F359A5" w:rsidRPr="00851210">
        <w:rPr>
          <w:rFonts w:ascii="Arial" w:hAnsi="Arial" w:cs="Arial"/>
          <w:szCs w:val="21"/>
        </w:rPr>
        <w:t>P</w:t>
      </w:r>
      <w:r w:rsidR="00C36713" w:rsidRPr="00851210">
        <w:rPr>
          <w:rFonts w:ascii="Arial" w:hAnsi="Arial" w:cs="Arial"/>
          <w:szCs w:val="21"/>
        </w:rPr>
        <w:t>roject---</w:t>
      </w:r>
      <w:r w:rsidR="00F359A5" w:rsidRPr="00851210">
        <w:rPr>
          <w:rFonts w:ascii="Arial" w:hAnsi="Arial" w:cs="Arial"/>
          <w:szCs w:val="21"/>
        </w:rPr>
        <w:t>P</w:t>
      </w:r>
      <w:r w:rsidR="00C36713" w:rsidRPr="00851210">
        <w:rPr>
          <w:rFonts w:ascii="Arial" w:hAnsi="Arial" w:cs="Arial"/>
          <w:szCs w:val="21"/>
        </w:rPr>
        <w:t>roperties---linker---general---</w:t>
      </w:r>
      <w:r w:rsidRPr="00851210">
        <w:rPr>
          <w:rFonts w:ascii="Arial" w:hAnsi="Arial" w:cs="Arial"/>
          <w:szCs w:val="21"/>
        </w:rPr>
        <w:t>Additional Library Directories</w:t>
      </w:r>
      <w:r w:rsidR="009B041C" w:rsidRPr="00851210">
        <w:rPr>
          <w:rFonts w:ascii="Arial" w:hAnsi="Arial" w:cs="Arial"/>
          <w:szCs w:val="21"/>
        </w:rPr>
        <w:t xml:space="preserve">. </w:t>
      </w:r>
      <w:r w:rsidR="00DE306F" w:rsidRPr="00851210">
        <w:rPr>
          <w:rFonts w:ascii="Arial" w:hAnsi="Arial" w:cs="Arial"/>
          <w:szCs w:val="21"/>
        </w:rPr>
        <w:t>See</w:t>
      </w:r>
      <w:r w:rsidR="00C36713" w:rsidRPr="00851210">
        <w:rPr>
          <w:rFonts w:ascii="Arial" w:hAnsi="Arial" w:cs="Arial"/>
          <w:szCs w:val="21"/>
        </w:rPr>
        <w:t xml:space="preserve"> the </w:t>
      </w:r>
      <w:r w:rsidR="00171BC3" w:rsidRPr="00851210">
        <w:rPr>
          <w:rFonts w:ascii="Arial" w:hAnsi="Arial" w:cs="Arial"/>
          <w:szCs w:val="21"/>
        </w:rPr>
        <w:t>picture</w:t>
      </w:r>
      <w:r w:rsidR="00A143D6" w:rsidRPr="00851210">
        <w:rPr>
          <w:rFonts w:ascii="Arial" w:hAnsi="Arial" w:cs="Arial"/>
          <w:szCs w:val="21"/>
        </w:rPr>
        <w:t xml:space="preserve"> below</w:t>
      </w:r>
      <w:r w:rsidR="00A04B57" w:rsidRPr="00851210">
        <w:rPr>
          <w:rFonts w:ascii="Arial" w:hAnsi="Arial" w:cs="Arial"/>
          <w:szCs w:val="21"/>
        </w:rPr>
        <w:t>.</w:t>
      </w:r>
    </w:p>
    <w:p w:rsidR="00F95434" w:rsidRPr="00851210" w:rsidRDefault="00F95434">
      <w:pPr>
        <w:ind w:left="1260"/>
        <w:rPr>
          <w:rFonts w:ascii="Arial" w:hAnsi="Arial" w:cs="Arial"/>
          <w:szCs w:val="21"/>
        </w:rPr>
      </w:pPr>
      <w:r w:rsidRPr="00851210">
        <w:rPr>
          <w:rFonts w:ascii="Arial" w:hAnsi="Arial" w:cs="Arial"/>
          <w:noProof/>
          <w:szCs w:val="21"/>
        </w:rPr>
        <w:lastRenderedPageBreak/>
        <w:drawing>
          <wp:inline distT="0" distB="0" distL="0" distR="0">
            <wp:extent cx="4505325" cy="3844527"/>
            <wp:effectExtent l="19050" t="0" r="9525" b="0"/>
            <wp:docPr id="5" name="图片 1" descr="C:\Documents and Settings\Brus.Peng\feiq\RichOle\249778038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rus.Peng\feiq\RichOle\2497780385.bmp"/>
                    <pic:cNvPicPr>
                      <a:picLocks noChangeAspect="1" noChangeArrowheads="1"/>
                    </pic:cNvPicPr>
                  </pic:nvPicPr>
                  <pic:blipFill>
                    <a:blip r:embed="rId13"/>
                    <a:srcRect/>
                    <a:stretch>
                      <a:fillRect/>
                    </a:stretch>
                  </pic:blipFill>
                  <pic:spPr bwMode="auto">
                    <a:xfrm>
                      <a:off x="0" y="0"/>
                      <a:ext cx="4505325" cy="3844527"/>
                    </a:xfrm>
                    <a:prstGeom prst="rect">
                      <a:avLst/>
                    </a:prstGeom>
                    <a:noFill/>
                    <a:ln w="9525">
                      <a:noFill/>
                      <a:miter lim="800000"/>
                      <a:headEnd/>
                      <a:tailEnd/>
                    </a:ln>
                  </pic:spPr>
                </pic:pic>
              </a:graphicData>
            </a:graphic>
          </wp:inline>
        </w:drawing>
      </w:r>
    </w:p>
    <w:p w:rsidR="00F95434" w:rsidRPr="00851210" w:rsidRDefault="000E1871">
      <w:pPr>
        <w:ind w:left="1260"/>
        <w:rPr>
          <w:rFonts w:ascii="Arial" w:hAnsi="Arial" w:cs="Arial"/>
        </w:rPr>
      </w:pPr>
      <w:r w:rsidRPr="00851210">
        <w:rPr>
          <w:rFonts w:ascii="Arial" w:hAnsi="Arial" w:cs="Arial"/>
        </w:rPr>
        <w:t>2) Set</w:t>
      </w:r>
      <w:r w:rsidR="007A0267" w:rsidRPr="00851210">
        <w:rPr>
          <w:rFonts w:ascii="Arial" w:hAnsi="Arial" w:cs="Arial"/>
        </w:rPr>
        <w:t xml:space="preserve"> the</w:t>
      </w:r>
      <w:r w:rsidRPr="00851210">
        <w:rPr>
          <w:rFonts w:ascii="Arial" w:hAnsi="Arial" w:cs="Arial"/>
        </w:rPr>
        <w:t xml:space="preserve"> lib file:</w:t>
      </w:r>
    </w:p>
    <w:p w:rsidR="00F95434" w:rsidRPr="00851210" w:rsidRDefault="00824197">
      <w:pPr>
        <w:ind w:left="1260"/>
        <w:rPr>
          <w:rFonts w:ascii="Arial" w:hAnsi="Arial" w:cs="Arial"/>
          <w:szCs w:val="21"/>
        </w:rPr>
      </w:pPr>
      <w:r w:rsidRPr="00851210">
        <w:rPr>
          <w:rFonts w:ascii="Arial" w:hAnsi="Arial" w:cs="Arial"/>
          <w:szCs w:val="21"/>
        </w:rPr>
        <w:t>Project---</w:t>
      </w:r>
      <w:r w:rsidR="00F359A5" w:rsidRPr="00851210">
        <w:rPr>
          <w:rFonts w:ascii="Arial" w:hAnsi="Arial" w:cs="Arial"/>
          <w:szCs w:val="21"/>
        </w:rPr>
        <w:t>P</w:t>
      </w:r>
      <w:r w:rsidRPr="00851210">
        <w:rPr>
          <w:rFonts w:ascii="Arial" w:hAnsi="Arial" w:cs="Arial"/>
          <w:szCs w:val="21"/>
        </w:rPr>
        <w:t>roperties---Linker---Command Line---Additional Options: visa32.lib.</w:t>
      </w:r>
      <w:r w:rsidR="00FE78A3" w:rsidRPr="00851210">
        <w:rPr>
          <w:rFonts w:ascii="Arial" w:hAnsi="Arial" w:cs="Arial"/>
          <w:szCs w:val="21"/>
        </w:rPr>
        <w:t xml:space="preserve"> </w:t>
      </w:r>
      <w:r w:rsidRPr="00851210">
        <w:rPr>
          <w:rFonts w:ascii="Arial" w:hAnsi="Arial" w:cs="Arial"/>
          <w:szCs w:val="21"/>
        </w:rPr>
        <w:t>See</w:t>
      </w:r>
      <w:r w:rsidR="0077163D" w:rsidRPr="00851210">
        <w:rPr>
          <w:rFonts w:ascii="Arial" w:hAnsi="Arial" w:cs="Arial"/>
          <w:szCs w:val="21"/>
        </w:rPr>
        <w:t xml:space="preserve"> the picture</w:t>
      </w:r>
      <w:r w:rsidR="00A143D6" w:rsidRPr="00851210">
        <w:rPr>
          <w:rFonts w:ascii="Arial" w:hAnsi="Arial" w:cs="Arial"/>
          <w:szCs w:val="21"/>
        </w:rPr>
        <w:t xml:space="preserve"> below</w:t>
      </w:r>
      <w:r w:rsidR="0077163D" w:rsidRPr="00851210">
        <w:rPr>
          <w:rFonts w:ascii="Arial" w:hAnsi="Arial" w:cs="Arial"/>
          <w:szCs w:val="21"/>
        </w:rPr>
        <w:t>.</w:t>
      </w:r>
    </w:p>
    <w:p w:rsidR="00F95434" w:rsidRPr="00851210" w:rsidRDefault="00F95434">
      <w:pPr>
        <w:ind w:left="1260"/>
        <w:rPr>
          <w:rFonts w:ascii="Arial" w:hAnsi="Arial" w:cs="Arial"/>
          <w:szCs w:val="21"/>
        </w:rPr>
      </w:pPr>
      <w:r w:rsidRPr="00851210">
        <w:rPr>
          <w:rFonts w:ascii="Arial" w:hAnsi="Arial" w:cs="Arial"/>
          <w:noProof/>
          <w:szCs w:val="21"/>
        </w:rPr>
        <w:drawing>
          <wp:inline distT="0" distB="0" distL="0" distR="0">
            <wp:extent cx="4591050" cy="3894465"/>
            <wp:effectExtent l="19050" t="0" r="0" b="0"/>
            <wp:docPr id="8" name="图片 7" descr="C:\Documents and Settings\Brus.Peng\feiq\RichOle\245372870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Brus.Peng\feiq\RichOle\2453728700.bmp"/>
                    <pic:cNvPicPr>
                      <a:picLocks noChangeAspect="1" noChangeArrowheads="1"/>
                    </pic:cNvPicPr>
                  </pic:nvPicPr>
                  <pic:blipFill>
                    <a:blip r:embed="rId14"/>
                    <a:srcRect/>
                    <a:stretch>
                      <a:fillRect/>
                    </a:stretch>
                  </pic:blipFill>
                  <pic:spPr bwMode="auto">
                    <a:xfrm>
                      <a:off x="0" y="0"/>
                      <a:ext cx="4591050" cy="3894465"/>
                    </a:xfrm>
                    <a:prstGeom prst="rect">
                      <a:avLst/>
                    </a:prstGeom>
                    <a:noFill/>
                    <a:ln w="9525">
                      <a:noFill/>
                      <a:miter lim="800000"/>
                      <a:headEnd/>
                      <a:tailEnd/>
                    </a:ln>
                  </pic:spPr>
                </pic:pic>
              </a:graphicData>
            </a:graphic>
          </wp:inline>
        </w:drawing>
      </w:r>
    </w:p>
    <w:p w:rsidR="00F95434" w:rsidRPr="00851210" w:rsidRDefault="007A0267">
      <w:pPr>
        <w:ind w:left="1260"/>
        <w:rPr>
          <w:rFonts w:ascii="Arial" w:hAnsi="Arial" w:cs="Arial"/>
        </w:rPr>
      </w:pPr>
      <w:r w:rsidRPr="00851210">
        <w:rPr>
          <w:rFonts w:ascii="Arial" w:hAnsi="Arial" w:cs="Arial"/>
        </w:rPr>
        <w:t xml:space="preserve">Add </w:t>
      </w:r>
      <w:r w:rsidR="000B11D3" w:rsidRPr="00851210">
        <w:rPr>
          <w:rFonts w:ascii="Arial" w:hAnsi="Arial" w:cs="Arial"/>
        </w:rPr>
        <w:t xml:space="preserve">the </w:t>
      </w:r>
      <w:r w:rsidR="00A31BEA" w:rsidRPr="00851210">
        <w:rPr>
          <w:rFonts w:ascii="Arial" w:hAnsi="Arial" w:cs="Arial"/>
        </w:rPr>
        <w:t>visa.h file in</w:t>
      </w:r>
      <w:r w:rsidRPr="00851210">
        <w:rPr>
          <w:rFonts w:ascii="Arial" w:hAnsi="Arial" w:cs="Arial"/>
        </w:rPr>
        <w:t>to</w:t>
      </w:r>
      <w:r w:rsidR="00A31BEA" w:rsidRPr="00851210">
        <w:rPr>
          <w:rFonts w:ascii="Arial" w:hAnsi="Arial" w:cs="Arial"/>
        </w:rPr>
        <w:t xml:space="preserve"> the project</w:t>
      </w:r>
      <w:r w:rsidR="00AD5BD8" w:rsidRPr="00851210">
        <w:rPr>
          <w:rFonts w:ascii="Arial" w:hAnsi="Arial" w:cs="Arial"/>
        </w:rPr>
        <w:t xml:space="preserve"> source </w:t>
      </w:r>
      <w:r w:rsidR="005F2653" w:rsidRPr="00851210">
        <w:rPr>
          <w:rFonts w:ascii="Arial" w:hAnsi="Arial" w:cs="Arial"/>
        </w:rPr>
        <w:t>file (</w:t>
      </w:r>
      <w:r w:rsidR="00AD5BD8" w:rsidRPr="00851210">
        <w:rPr>
          <w:rFonts w:ascii="Arial" w:hAnsi="Arial" w:cs="Arial"/>
        </w:rPr>
        <w:t>xxx.cpp)</w:t>
      </w:r>
      <w:r w:rsidR="00312F53" w:rsidRPr="00851210">
        <w:rPr>
          <w:rFonts w:ascii="Arial" w:hAnsi="Arial" w:cs="Arial"/>
        </w:rPr>
        <w:t>:</w:t>
      </w:r>
    </w:p>
    <w:p w:rsidR="00F95434" w:rsidRPr="00851210" w:rsidRDefault="00312F53">
      <w:pPr>
        <w:ind w:left="1260"/>
        <w:rPr>
          <w:rFonts w:ascii="Arial" w:hAnsi="Arial" w:cs="Arial"/>
        </w:rPr>
      </w:pPr>
      <w:r w:rsidRPr="00851210">
        <w:rPr>
          <w:rFonts w:ascii="Arial" w:hAnsi="Arial" w:cs="Arial"/>
        </w:rPr>
        <w:lastRenderedPageBreak/>
        <w:t>#include &lt;visa.h&gt;</w:t>
      </w:r>
    </w:p>
    <w:p w:rsidR="00F95434" w:rsidRPr="00851210" w:rsidRDefault="00002146">
      <w:pPr>
        <w:pStyle w:val="afff2"/>
        <w:numPr>
          <w:ilvl w:val="0"/>
          <w:numId w:val="48"/>
        </w:numPr>
        <w:ind w:firstLineChars="0"/>
        <w:rPr>
          <w:rFonts w:ascii="Arial" w:hAnsi="Arial" w:cs="Arial"/>
        </w:rPr>
      </w:pPr>
      <w:r w:rsidRPr="00851210">
        <w:rPr>
          <w:rFonts w:ascii="Arial" w:hAnsi="Arial" w:cs="Arial"/>
        </w:rPr>
        <w:t xml:space="preserve">Add </w:t>
      </w:r>
      <w:r w:rsidR="0068147F" w:rsidRPr="00851210">
        <w:rPr>
          <w:rFonts w:ascii="Arial" w:hAnsi="Arial" w:cs="Arial"/>
        </w:rPr>
        <w:t>you</w:t>
      </w:r>
      <w:r w:rsidR="00D5746A" w:rsidRPr="00851210">
        <w:rPr>
          <w:rFonts w:ascii="Arial" w:hAnsi="Arial" w:cs="Arial"/>
        </w:rPr>
        <w:t>r</w:t>
      </w:r>
      <w:r w:rsidR="0068147F" w:rsidRPr="00851210">
        <w:rPr>
          <w:rFonts w:ascii="Arial" w:hAnsi="Arial" w:cs="Arial"/>
        </w:rPr>
        <w:t xml:space="preserve"> </w:t>
      </w:r>
      <w:r w:rsidRPr="00851210">
        <w:rPr>
          <w:rFonts w:ascii="Arial" w:hAnsi="Arial" w:cs="Arial"/>
        </w:rPr>
        <w:t>codes</w:t>
      </w:r>
      <w:r w:rsidR="0068147F" w:rsidRPr="00851210">
        <w:rPr>
          <w:rFonts w:ascii="Arial" w:hAnsi="Arial" w:cs="Arial"/>
        </w:rPr>
        <w:t>:</w:t>
      </w:r>
    </w:p>
    <w:p w:rsidR="00E07EDC" w:rsidRPr="00851210" w:rsidRDefault="000B11D3">
      <w:pPr>
        <w:pStyle w:val="afff2"/>
        <w:numPr>
          <w:ilvl w:val="1"/>
          <w:numId w:val="49"/>
        </w:numPr>
        <w:ind w:firstLineChars="0"/>
        <w:rPr>
          <w:rFonts w:ascii="Arial" w:hAnsi="Arial" w:cs="Arial"/>
        </w:rPr>
      </w:pPr>
      <w:r w:rsidRPr="00851210">
        <w:rPr>
          <w:rFonts w:ascii="Arial" w:hAnsi="Arial" w:cs="Arial"/>
        </w:rPr>
        <w:t xml:space="preserve">Include the </w:t>
      </w:r>
      <w:r w:rsidR="005B02A6" w:rsidRPr="00851210">
        <w:rPr>
          <w:rFonts w:ascii="Arial" w:hAnsi="Arial" w:cs="Arial"/>
        </w:rPr>
        <w:t>header files:</w:t>
      </w:r>
    </w:p>
    <w:p w:rsidR="00E07EDC" w:rsidRPr="00851210" w:rsidRDefault="005B02A6">
      <w:pPr>
        <w:autoSpaceDE w:val="0"/>
        <w:autoSpaceDN w:val="0"/>
        <w:adjustRightInd w:val="0"/>
        <w:ind w:left="1200" w:firstLine="420"/>
        <w:jc w:val="left"/>
        <w:rPr>
          <w:rFonts w:ascii="Arial" w:eastAsia="新宋体" w:hAnsi="Arial" w:cs="Arial"/>
          <w:kern w:val="0"/>
          <w:szCs w:val="21"/>
        </w:rPr>
      </w:pPr>
      <w:r w:rsidRPr="00851210">
        <w:rPr>
          <w:rFonts w:ascii="Arial" w:eastAsia="新宋体" w:hAnsi="Arial" w:cs="Arial"/>
          <w:color w:val="19232D" w:themeColor="text1"/>
          <w:kern w:val="0"/>
          <w:szCs w:val="21"/>
        </w:rPr>
        <w:t>#include</w:t>
      </w:r>
      <w:r w:rsidRPr="00851210">
        <w:rPr>
          <w:rFonts w:ascii="Arial" w:eastAsia="新宋体" w:hAnsi="Arial" w:cs="Arial"/>
          <w:kern w:val="0"/>
          <w:szCs w:val="21"/>
        </w:rPr>
        <w:t xml:space="preserve"> "visa.h"</w:t>
      </w:r>
    </w:p>
    <w:p w:rsidR="00E07EDC" w:rsidRPr="00851210" w:rsidRDefault="005B02A6">
      <w:pPr>
        <w:autoSpaceDE w:val="0"/>
        <w:autoSpaceDN w:val="0"/>
        <w:adjustRightInd w:val="0"/>
        <w:ind w:left="1200" w:firstLine="420"/>
        <w:jc w:val="left"/>
        <w:rPr>
          <w:ins w:id="315" w:author="admin" w:date="2015-07-11T17:08:00Z"/>
          <w:rFonts w:ascii="Arial" w:eastAsia="新宋体" w:hAnsi="Arial" w:cs="Arial"/>
          <w:color w:val="19232D" w:themeColor="text1"/>
          <w:kern w:val="0"/>
          <w:szCs w:val="21"/>
        </w:rPr>
      </w:pPr>
      <w:r w:rsidRPr="00851210">
        <w:rPr>
          <w:rFonts w:ascii="Arial" w:eastAsia="新宋体" w:hAnsi="Arial" w:cs="Arial"/>
          <w:color w:val="19232D" w:themeColor="text1"/>
          <w:kern w:val="0"/>
          <w:szCs w:val="21"/>
        </w:rPr>
        <w:t>#pragma comment(lib</w:t>
      </w:r>
      <w:r w:rsidRPr="00851210">
        <w:rPr>
          <w:rFonts w:ascii="Arial" w:eastAsia="新宋体" w:hAnsi="Arial" w:cs="Arial"/>
          <w:kern w:val="0"/>
          <w:szCs w:val="21"/>
        </w:rPr>
        <w:t xml:space="preserve">,"visa32.lib")  </w:t>
      </w:r>
      <w:r w:rsidRPr="00851210">
        <w:rPr>
          <w:rFonts w:ascii="Arial" w:eastAsia="新宋体" w:hAnsi="Arial" w:cs="Arial"/>
          <w:color w:val="19232D" w:themeColor="text1"/>
          <w:kern w:val="0"/>
          <w:szCs w:val="21"/>
        </w:rPr>
        <w:t>// static way</w:t>
      </w:r>
    </w:p>
    <w:p w:rsidR="006F73A1" w:rsidRPr="00851210" w:rsidRDefault="006F73A1">
      <w:pPr>
        <w:autoSpaceDE w:val="0"/>
        <w:autoSpaceDN w:val="0"/>
        <w:adjustRightInd w:val="0"/>
        <w:ind w:left="1200" w:firstLine="420"/>
        <w:jc w:val="left"/>
        <w:rPr>
          <w:rFonts w:ascii="Arial" w:eastAsia="新宋体" w:hAnsi="Arial" w:cs="Arial"/>
          <w:color w:val="19232D" w:themeColor="text1"/>
          <w:kern w:val="0"/>
          <w:szCs w:val="21"/>
        </w:rPr>
      </w:pPr>
    </w:p>
    <w:p w:rsidR="00E07EDC" w:rsidRPr="00851210" w:rsidRDefault="005D2BB2">
      <w:pPr>
        <w:pStyle w:val="afff2"/>
        <w:ind w:left="1620" w:firstLineChars="0" w:firstLine="0"/>
        <w:rPr>
          <w:ins w:id="316" w:author="admin" w:date="2015-07-11T17:09:00Z"/>
          <w:rFonts w:ascii="Arial" w:hAnsi="Arial" w:cs="Arial"/>
        </w:rPr>
      </w:pPr>
      <w:r w:rsidRPr="00851210">
        <w:rPr>
          <w:rFonts w:ascii="Arial" w:hAnsi="Arial" w:cs="Arial"/>
        </w:rPr>
        <w:t>//#include &lt;visa.h&gt;   // automatic way</w:t>
      </w:r>
      <w:r w:rsidR="0061094C" w:rsidRPr="00851210">
        <w:rPr>
          <w:rFonts w:ascii="Arial" w:hAnsi="Arial" w:cs="Arial"/>
        </w:rPr>
        <w:t xml:space="preserve"> </w:t>
      </w:r>
    </w:p>
    <w:p w:rsidR="00857C01" w:rsidRPr="00851210" w:rsidRDefault="00857C01" w:rsidP="00857C01">
      <w:pPr>
        <w:autoSpaceDE w:val="0"/>
        <w:autoSpaceDN w:val="0"/>
        <w:adjustRightInd w:val="0"/>
        <w:ind w:leftChars="800" w:left="1680"/>
        <w:jc w:val="left"/>
        <w:rPr>
          <w:rFonts w:ascii="Arial" w:eastAsia="新宋体" w:hAnsi="Arial" w:cs="Arial"/>
          <w:color w:val="19232D" w:themeColor="text1"/>
          <w:kern w:val="0"/>
          <w:szCs w:val="21"/>
        </w:rPr>
      </w:pPr>
    </w:p>
    <w:p w:rsidR="00857C01" w:rsidRPr="00851210" w:rsidRDefault="00857C01" w:rsidP="00A33E3E">
      <w:pPr>
        <w:autoSpaceDE w:val="0"/>
        <w:autoSpaceDN w:val="0"/>
        <w:adjustRightInd w:val="0"/>
        <w:ind w:left="1200" w:firstLine="420"/>
        <w:jc w:val="left"/>
        <w:rPr>
          <w:rFonts w:ascii="Arial" w:eastAsia="新宋体" w:hAnsi="Arial" w:cs="Arial"/>
          <w:color w:val="19232D" w:themeColor="text1"/>
          <w:kern w:val="0"/>
          <w:szCs w:val="21"/>
        </w:rPr>
      </w:pPr>
      <w:r w:rsidRPr="00851210">
        <w:rPr>
          <w:rFonts w:ascii="Arial" w:eastAsia="新宋体" w:hAnsi="Arial" w:cs="Arial"/>
          <w:color w:val="19232D" w:themeColor="text1"/>
          <w:kern w:val="0"/>
          <w:szCs w:val="21"/>
        </w:rPr>
        <w:t>#include &lt;stdlib.h&gt;</w:t>
      </w:r>
    </w:p>
    <w:p w:rsidR="00857C01" w:rsidRPr="00851210" w:rsidRDefault="00857C01" w:rsidP="00A33E3E">
      <w:pPr>
        <w:autoSpaceDE w:val="0"/>
        <w:autoSpaceDN w:val="0"/>
        <w:adjustRightInd w:val="0"/>
        <w:ind w:left="1200" w:firstLine="420"/>
        <w:jc w:val="left"/>
        <w:rPr>
          <w:rFonts w:ascii="Arial" w:eastAsia="新宋体" w:hAnsi="Arial" w:cs="Arial"/>
          <w:color w:val="19232D" w:themeColor="text1"/>
          <w:kern w:val="0"/>
          <w:szCs w:val="21"/>
        </w:rPr>
      </w:pPr>
      <w:r w:rsidRPr="00851210">
        <w:rPr>
          <w:rFonts w:ascii="Arial" w:eastAsia="新宋体" w:hAnsi="Arial" w:cs="Arial"/>
          <w:color w:val="19232D" w:themeColor="text1"/>
          <w:kern w:val="0"/>
          <w:szCs w:val="21"/>
        </w:rPr>
        <w:t>#include &lt;stdio.h&gt;</w:t>
      </w:r>
    </w:p>
    <w:p w:rsidR="00857C01" w:rsidRPr="00851210" w:rsidRDefault="00857C01" w:rsidP="00A33E3E">
      <w:pPr>
        <w:ind w:left="1260" w:firstLine="360"/>
        <w:rPr>
          <w:rFonts w:ascii="Arial" w:hAnsi="Arial" w:cs="Arial"/>
          <w:color w:val="19232D" w:themeColor="text1"/>
          <w:szCs w:val="21"/>
        </w:rPr>
      </w:pPr>
      <w:r w:rsidRPr="00851210">
        <w:rPr>
          <w:rFonts w:ascii="Arial" w:eastAsia="新宋体" w:hAnsi="Arial" w:cs="Arial"/>
          <w:color w:val="19232D" w:themeColor="text1"/>
          <w:kern w:val="0"/>
          <w:szCs w:val="21"/>
        </w:rPr>
        <w:t>#include &lt;string.h&gt;</w:t>
      </w:r>
    </w:p>
    <w:p w:rsidR="00E07EDC" w:rsidRPr="00851210" w:rsidRDefault="005B02A6">
      <w:pPr>
        <w:pStyle w:val="afff2"/>
        <w:numPr>
          <w:ilvl w:val="1"/>
          <w:numId w:val="49"/>
        </w:numPr>
        <w:ind w:firstLineChars="0"/>
        <w:rPr>
          <w:rFonts w:ascii="Arial" w:hAnsi="Arial" w:cs="Arial"/>
        </w:rPr>
      </w:pPr>
      <w:r w:rsidRPr="00851210">
        <w:rPr>
          <w:rFonts w:ascii="Arial" w:hAnsi="Arial" w:cs="Arial"/>
        </w:rPr>
        <w:t>USBTMC access code:</w:t>
      </w:r>
    </w:p>
    <w:p w:rsidR="00E07EDC" w:rsidRPr="00851210" w:rsidRDefault="00824197">
      <w:pPr>
        <w:ind w:left="1200" w:firstLine="420"/>
        <w:rPr>
          <w:rFonts w:ascii="Arial" w:hAnsi="Arial" w:cs="Arial"/>
        </w:rPr>
      </w:pPr>
      <w:r w:rsidRPr="00851210">
        <w:rPr>
          <w:rFonts w:ascii="Arial" w:hAnsi="Arial" w:cs="Arial"/>
        </w:rPr>
        <w:t>Write a function Usbtmc_test().</w:t>
      </w:r>
    </w:p>
    <w:p w:rsidR="00E07EDC" w:rsidRPr="00851210" w:rsidRDefault="002D7C2F">
      <w:pPr>
        <w:ind w:left="1200" w:firstLine="420"/>
        <w:rPr>
          <w:rFonts w:ascii="Arial" w:hAnsi="Arial" w:cs="Arial"/>
        </w:rPr>
      </w:pPr>
      <w:r w:rsidRPr="00851210">
        <w:rPr>
          <w:rFonts w:ascii="Arial" w:hAnsi="Arial" w:cs="Arial"/>
        </w:rPr>
        <w:t>i</w:t>
      </w:r>
      <w:r w:rsidR="00824197" w:rsidRPr="00851210">
        <w:rPr>
          <w:rFonts w:ascii="Arial" w:hAnsi="Arial" w:cs="Arial"/>
        </w:rPr>
        <w:t>nt Usbtmc_test()</w:t>
      </w:r>
    </w:p>
    <w:p w:rsidR="00E07EDC" w:rsidRPr="00851210" w:rsidRDefault="00824197">
      <w:pPr>
        <w:ind w:left="1200" w:firstLine="420"/>
        <w:rPr>
          <w:rFonts w:ascii="Arial" w:hAnsi="Arial" w:cs="Arial"/>
        </w:rPr>
      </w:pPr>
      <w:r w:rsidRPr="00851210">
        <w:rPr>
          <w:rFonts w:ascii="Arial" w:hAnsi="Arial" w:cs="Arial"/>
        </w:rPr>
        <w:t>{</w:t>
      </w:r>
    </w:p>
    <w:p w:rsidR="00E07EDC" w:rsidRPr="00851210" w:rsidRDefault="00824197">
      <w:pPr>
        <w:autoSpaceDE w:val="0"/>
        <w:autoSpaceDN w:val="0"/>
        <w:adjustRightInd w:val="0"/>
        <w:ind w:left="1680" w:firstLine="420"/>
        <w:jc w:val="left"/>
        <w:rPr>
          <w:rFonts w:ascii="Arial" w:eastAsia="新宋体" w:hAnsi="Arial" w:cs="Arial"/>
          <w:kern w:val="0"/>
          <w:szCs w:val="21"/>
        </w:rPr>
      </w:pPr>
      <w:r w:rsidRPr="00851210">
        <w:rPr>
          <w:rFonts w:ascii="Arial" w:eastAsia="新宋体" w:hAnsi="Arial" w:cs="Arial"/>
          <w:color w:val="000000"/>
          <w:kern w:val="0"/>
          <w:szCs w:val="21"/>
        </w:rPr>
        <w:t>ViSession</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defaultRM</w:t>
      </w:r>
      <w:r w:rsidRPr="00851210">
        <w:rPr>
          <w:rFonts w:ascii="Arial" w:eastAsia="新宋体" w:hAnsi="Arial" w:cs="Arial"/>
          <w:kern w:val="0"/>
          <w:szCs w:val="21"/>
        </w:rPr>
        <w:t xml:space="preserve">;     </w:t>
      </w:r>
    </w:p>
    <w:p w:rsidR="00A911A6" w:rsidRPr="00851210" w:rsidRDefault="00824197" w:rsidP="00A911A6">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0634F9"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ViSession</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instr</w:t>
      </w:r>
      <w:r w:rsidRPr="00851210">
        <w:rPr>
          <w:rFonts w:ascii="Arial" w:eastAsia="新宋体" w:hAnsi="Arial" w:cs="Arial"/>
          <w:kern w:val="0"/>
          <w:szCs w:val="21"/>
        </w:rPr>
        <w:t>;</w:t>
      </w:r>
    </w:p>
    <w:p w:rsidR="00A911A6" w:rsidRPr="00851210" w:rsidRDefault="00824197" w:rsidP="00A911A6">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0634F9"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ViUInt32</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numInstrs</w:t>
      </w:r>
      <w:r w:rsidRPr="00851210">
        <w:rPr>
          <w:rFonts w:ascii="Arial" w:eastAsia="新宋体" w:hAnsi="Arial" w:cs="Arial"/>
          <w:kern w:val="0"/>
          <w:szCs w:val="21"/>
        </w:rPr>
        <w:t>;</w:t>
      </w:r>
    </w:p>
    <w:p w:rsidR="00A911A6" w:rsidRPr="00851210" w:rsidRDefault="00824197" w:rsidP="00A911A6">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ViFindList</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findList</w:t>
      </w:r>
      <w:r w:rsidRPr="00851210">
        <w:rPr>
          <w:rFonts w:ascii="Arial" w:eastAsia="新宋体" w:hAnsi="Arial" w:cs="Arial"/>
          <w:kern w:val="0"/>
          <w:szCs w:val="21"/>
        </w:rPr>
        <w:t xml:space="preserve">;   </w:t>
      </w:r>
    </w:p>
    <w:p w:rsidR="00A911A6" w:rsidRPr="00851210" w:rsidRDefault="00824197" w:rsidP="00A911A6">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ViUInt32</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retCount</w:t>
      </w:r>
      <w:r w:rsidRPr="00851210">
        <w:rPr>
          <w:rFonts w:ascii="Arial" w:eastAsia="新宋体" w:hAnsi="Arial" w:cs="Arial"/>
          <w:kern w:val="0"/>
          <w:szCs w:val="21"/>
        </w:rPr>
        <w:t>;</w:t>
      </w:r>
    </w:p>
    <w:p w:rsidR="00A911A6" w:rsidRPr="00851210" w:rsidRDefault="00824197" w:rsidP="00A911A6">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ViUInt32</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writeCount</w:t>
      </w:r>
      <w:r w:rsidRPr="00851210">
        <w:rPr>
          <w:rFonts w:ascii="Arial" w:eastAsia="新宋体" w:hAnsi="Arial" w:cs="Arial"/>
          <w:kern w:val="0"/>
          <w:szCs w:val="21"/>
        </w:rPr>
        <w:t>;</w:t>
      </w:r>
    </w:p>
    <w:p w:rsidR="00A911A6" w:rsidRPr="00851210" w:rsidRDefault="00824197" w:rsidP="00A911A6">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ViStatus</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status</w:t>
      </w:r>
      <w:r w:rsidRPr="00851210">
        <w:rPr>
          <w:rFonts w:ascii="Arial" w:eastAsia="新宋体" w:hAnsi="Arial" w:cs="Arial"/>
          <w:kern w:val="0"/>
          <w:szCs w:val="21"/>
        </w:rPr>
        <w:t>;</w:t>
      </w:r>
    </w:p>
    <w:p w:rsidR="00A911A6" w:rsidRPr="00851210" w:rsidRDefault="00824197" w:rsidP="00A911A6">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char instrResourceString[VI_FIND_BUFLEN];</w:t>
      </w:r>
    </w:p>
    <w:p w:rsidR="00A911A6" w:rsidRPr="00851210" w:rsidRDefault="00824197" w:rsidP="00A911A6">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unsigned char buffer[100];</w:t>
      </w:r>
    </w:p>
    <w:p w:rsidR="00A911A6" w:rsidRPr="00851210" w:rsidRDefault="00824197" w:rsidP="00A911A6">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char stringinput[512];</w:t>
      </w:r>
    </w:p>
    <w:p w:rsidR="00F95434" w:rsidRPr="00851210" w:rsidRDefault="00824197" w:rsidP="00793FD0">
      <w:pPr>
        <w:rPr>
          <w:ins w:id="317" w:author="123" w:date="2015-06-18T17:32:00Z"/>
          <w:rFonts w:ascii="Arial" w:hAnsi="Arial" w:cs="Arial"/>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int i;</w:t>
      </w:r>
    </w:p>
    <w:p w:rsidR="00793FD0" w:rsidRPr="00851210" w:rsidRDefault="00793FD0" w:rsidP="00793FD0">
      <w:pPr>
        <w:rPr>
          <w:rFonts w:ascii="Arial" w:hAnsi="Arial" w:cs="Arial"/>
        </w:rPr>
      </w:pPr>
    </w:p>
    <w:p w:rsidR="00E07EDC" w:rsidRPr="00851210" w:rsidRDefault="00824197">
      <w:pPr>
        <w:autoSpaceDE w:val="0"/>
        <w:autoSpaceDN w:val="0"/>
        <w:adjustRightInd w:val="0"/>
        <w:ind w:left="1680" w:firstLine="420"/>
        <w:jc w:val="left"/>
        <w:rPr>
          <w:rFonts w:ascii="Arial" w:eastAsia="新宋体" w:hAnsi="Arial" w:cs="Arial"/>
          <w:kern w:val="0"/>
          <w:szCs w:val="21"/>
        </w:rPr>
      </w:pPr>
      <w:r w:rsidRPr="00851210">
        <w:rPr>
          <w:rFonts w:ascii="Arial" w:eastAsia="新宋体" w:hAnsi="Arial" w:cs="Arial"/>
          <w:kern w:val="0"/>
          <w:szCs w:val="21"/>
        </w:rPr>
        <w:t>/*First we must call viOpenDefaultRM to get the manager</w:t>
      </w:r>
    </w:p>
    <w:p w:rsidR="00E07EDC" w:rsidRPr="00851210" w:rsidRDefault="00824197">
      <w:pPr>
        <w:autoSpaceDE w:val="0"/>
        <w:autoSpaceDN w:val="0"/>
        <w:adjustRightInd w:val="0"/>
        <w:ind w:left="1680" w:firstLine="420"/>
        <w:jc w:val="left"/>
        <w:rPr>
          <w:ins w:id="318" w:author="admin" w:date="2015-07-02T11:26:00Z"/>
          <w:rFonts w:ascii="Arial" w:eastAsia="新宋体" w:hAnsi="Arial" w:cs="Arial"/>
          <w:kern w:val="0"/>
          <w:szCs w:val="21"/>
        </w:rPr>
      </w:pPr>
      <w:r w:rsidRPr="00851210">
        <w:rPr>
          <w:rFonts w:ascii="Arial" w:eastAsia="新宋体" w:hAnsi="Arial" w:cs="Arial"/>
          <w:kern w:val="0"/>
          <w:szCs w:val="21"/>
        </w:rPr>
        <w:t>* handle.  We will store this handle in defaultRM.</w:t>
      </w:r>
    </w:p>
    <w:p w:rsidR="00E07EDC" w:rsidRPr="00851210" w:rsidRDefault="00824197">
      <w:pPr>
        <w:autoSpaceDE w:val="0"/>
        <w:autoSpaceDN w:val="0"/>
        <w:adjustRightInd w:val="0"/>
        <w:ind w:left="1680" w:firstLine="420"/>
        <w:jc w:val="left"/>
        <w:rPr>
          <w:rFonts w:ascii="Arial" w:eastAsia="新宋体" w:hAnsi="Arial" w:cs="Arial"/>
          <w:kern w:val="0"/>
          <w:szCs w:val="21"/>
        </w:rPr>
      </w:pPr>
      <w:r w:rsidRPr="00851210">
        <w:rPr>
          <w:rFonts w:ascii="Arial" w:eastAsia="新宋体" w:hAnsi="Arial" w:cs="Arial"/>
          <w:kern w:val="0"/>
          <w:szCs w:val="21"/>
        </w:rPr>
        <w:t>*/</w:t>
      </w:r>
    </w:p>
    <w:p w:rsidR="00E07EDC" w:rsidRPr="00851210" w:rsidRDefault="00666A0D">
      <w:pPr>
        <w:autoSpaceDE w:val="0"/>
        <w:autoSpaceDN w:val="0"/>
        <w:adjustRightInd w:val="0"/>
        <w:ind w:left="1680" w:firstLine="420"/>
        <w:jc w:val="left"/>
        <w:rPr>
          <w:rFonts w:ascii="Arial" w:eastAsia="新宋体" w:hAnsi="Arial" w:cs="Arial"/>
          <w:kern w:val="0"/>
          <w:szCs w:val="21"/>
        </w:rPr>
      </w:pPr>
      <w:r w:rsidRPr="00851210">
        <w:rPr>
          <w:rFonts w:ascii="Arial" w:eastAsia="新宋体" w:hAnsi="Arial" w:cs="Arial"/>
          <w:color w:val="000000"/>
          <w:kern w:val="0"/>
          <w:szCs w:val="21"/>
        </w:rPr>
        <w:t>s</w:t>
      </w:r>
      <w:r w:rsidR="00824197" w:rsidRPr="00851210">
        <w:rPr>
          <w:rFonts w:ascii="Arial" w:eastAsia="新宋体" w:hAnsi="Arial" w:cs="Arial"/>
          <w:color w:val="000000"/>
          <w:kern w:val="0"/>
          <w:szCs w:val="21"/>
        </w:rPr>
        <w:t>tatus</w:t>
      </w:r>
      <w:r w:rsidR="00A41F8B" w:rsidRPr="00851210">
        <w:rPr>
          <w:rFonts w:ascii="Arial" w:eastAsia="新宋体" w:hAnsi="Arial" w:cs="Arial"/>
          <w:color w:val="000000"/>
          <w:kern w:val="0"/>
          <w:szCs w:val="21"/>
        </w:rPr>
        <w:t xml:space="preserve"> </w:t>
      </w:r>
      <w:r w:rsidR="00824197" w:rsidRPr="00851210">
        <w:rPr>
          <w:rFonts w:ascii="Arial" w:eastAsia="新宋体" w:hAnsi="Arial" w:cs="Arial"/>
          <w:kern w:val="0"/>
          <w:szCs w:val="21"/>
        </w:rPr>
        <w:t>=</w:t>
      </w:r>
      <w:r w:rsidR="00A41F8B" w:rsidRPr="00851210">
        <w:rPr>
          <w:rFonts w:ascii="Arial" w:eastAsia="新宋体" w:hAnsi="Arial" w:cs="Arial"/>
          <w:kern w:val="0"/>
          <w:szCs w:val="21"/>
        </w:rPr>
        <w:t xml:space="preserve"> </w:t>
      </w:r>
      <w:r w:rsidR="00824197" w:rsidRPr="00851210">
        <w:rPr>
          <w:rFonts w:ascii="Arial" w:eastAsia="新宋体" w:hAnsi="Arial" w:cs="Arial"/>
          <w:color w:val="000000"/>
          <w:kern w:val="0"/>
          <w:szCs w:val="21"/>
        </w:rPr>
        <w:t>viOpenDefaultRM</w:t>
      </w:r>
      <w:r w:rsidR="00824197" w:rsidRPr="00851210">
        <w:rPr>
          <w:rFonts w:ascii="Arial" w:eastAsia="新宋体" w:hAnsi="Arial" w:cs="Arial"/>
          <w:kern w:val="0"/>
          <w:szCs w:val="21"/>
        </w:rPr>
        <w:t xml:space="preserve"> (&amp;</w:t>
      </w:r>
      <w:r w:rsidR="00824197" w:rsidRPr="00851210">
        <w:rPr>
          <w:rFonts w:ascii="Arial" w:eastAsia="新宋体" w:hAnsi="Arial" w:cs="Arial"/>
          <w:color w:val="000000"/>
          <w:kern w:val="0"/>
          <w:szCs w:val="21"/>
        </w:rPr>
        <w:t>defaultRM</w:t>
      </w:r>
      <w:r w:rsidR="00824197" w:rsidRPr="00851210">
        <w:rPr>
          <w:rFonts w:ascii="Arial" w:eastAsia="新宋体" w:hAnsi="Arial" w:cs="Arial"/>
          <w:kern w:val="0"/>
          <w:szCs w:val="21"/>
        </w:rPr>
        <w:t>);</w:t>
      </w:r>
    </w:p>
    <w:p w:rsidR="00E07EDC" w:rsidRPr="00851210" w:rsidRDefault="00824197">
      <w:pPr>
        <w:autoSpaceDE w:val="0"/>
        <w:autoSpaceDN w:val="0"/>
        <w:adjustRightInd w:val="0"/>
        <w:ind w:left="1680" w:firstLine="420"/>
        <w:jc w:val="left"/>
        <w:rPr>
          <w:rFonts w:ascii="Arial" w:eastAsia="新宋体" w:hAnsi="Arial" w:cs="Arial"/>
          <w:kern w:val="0"/>
          <w:szCs w:val="21"/>
        </w:rPr>
      </w:pPr>
      <w:r w:rsidRPr="00851210">
        <w:rPr>
          <w:rFonts w:ascii="Arial" w:eastAsia="新宋体" w:hAnsi="Arial" w:cs="Arial"/>
          <w:kern w:val="0"/>
          <w:szCs w:val="21"/>
        </w:rPr>
        <w:t xml:space="preserve">if (status &lt; VI_SUCCESS)  </w:t>
      </w:r>
    </w:p>
    <w:p w:rsidR="00E07EDC" w:rsidRPr="00851210" w:rsidRDefault="00824197">
      <w:pPr>
        <w:autoSpaceDE w:val="0"/>
        <w:autoSpaceDN w:val="0"/>
        <w:adjustRightInd w:val="0"/>
        <w:ind w:left="1680" w:firstLine="420"/>
        <w:jc w:val="left"/>
        <w:rPr>
          <w:rFonts w:ascii="Arial" w:eastAsia="新宋体" w:hAnsi="Arial" w:cs="Arial"/>
          <w:kern w:val="0"/>
          <w:szCs w:val="21"/>
        </w:rPr>
      </w:pPr>
      <w:r w:rsidRPr="00851210">
        <w:rPr>
          <w:rFonts w:ascii="Arial" w:eastAsia="新宋体" w:hAnsi="Arial" w:cs="Arial"/>
          <w:kern w:val="0"/>
          <w:szCs w:val="21"/>
        </w:rPr>
        <w:t>{</w:t>
      </w:r>
    </w:p>
    <w:p w:rsidR="00E07EDC" w:rsidRPr="00851210" w:rsidRDefault="00824197">
      <w:pPr>
        <w:autoSpaceDE w:val="0"/>
        <w:autoSpaceDN w:val="0"/>
        <w:adjustRightInd w:val="0"/>
        <w:ind w:left="2520"/>
        <w:jc w:val="left"/>
        <w:rPr>
          <w:rFonts w:ascii="Arial" w:eastAsia="新宋体" w:hAnsi="Arial" w:cs="Arial"/>
          <w:kern w:val="0"/>
          <w:szCs w:val="21"/>
        </w:rPr>
      </w:pPr>
      <w:r w:rsidRPr="00851210">
        <w:rPr>
          <w:rFonts w:ascii="Arial" w:eastAsia="新宋体" w:hAnsi="Arial" w:cs="Arial"/>
          <w:kern w:val="0"/>
          <w:szCs w:val="21"/>
        </w:rPr>
        <w:t>printf ("Could not open a session to the VISA Resource Manager!\n");</w:t>
      </w:r>
    </w:p>
    <w:p w:rsidR="00E07EDC" w:rsidRPr="00851210" w:rsidRDefault="00824197">
      <w:pPr>
        <w:autoSpaceDE w:val="0"/>
        <w:autoSpaceDN w:val="0"/>
        <w:adjustRightInd w:val="0"/>
        <w:ind w:leftChars="1100" w:left="2310" w:firstLine="210"/>
        <w:jc w:val="left"/>
        <w:rPr>
          <w:rFonts w:ascii="Arial" w:eastAsia="新宋体" w:hAnsi="Arial" w:cs="Arial"/>
          <w:kern w:val="0"/>
          <w:szCs w:val="21"/>
        </w:rPr>
      </w:pPr>
      <w:r w:rsidRPr="00851210">
        <w:rPr>
          <w:rFonts w:ascii="Arial" w:eastAsia="新宋体" w:hAnsi="Arial" w:cs="Arial"/>
          <w:kern w:val="0"/>
          <w:szCs w:val="21"/>
        </w:rPr>
        <w:t>return status;</w:t>
      </w:r>
    </w:p>
    <w:p w:rsidR="00E07EDC" w:rsidRPr="00851210" w:rsidRDefault="00824197">
      <w:pPr>
        <w:autoSpaceDE w:val="0"/>
        <w:autoSpaceDN w:val="0"/>
        <w:adjustRightInd w:val="0"/>
        <w:ind w:left="1680" w:firstLine="420"/>
        <w:jc w:val="left"/>
        <w:rPr>
          <w:rFonts w:ascii="Arial" w:eastAsia="新宋体" w:hAnsi="Arial" w:cs="Arial"/>
          <w:kern w:val="0"/>
          <w:szCs w:val="21"/>
        </w:rPr>
      </w:pPr>
      <w:r w:rsidRPr="00851210">
        <w:rPr>
          <w:rFonts w:ascii="Arial" w:eastAsia="新宋体" w:hAnsi="Arial" w:cs="Arial"/>
          <w:kern w:val="0"/>
          <w:szCs w:val="21"/>
        </w:rPr>
        <w:t>}</w:t>
      </w:r>
    </w:p>
    <w:p w:rsidR="00F95434" w:rsidRPr="00851210" w:rsidRDefault="00FC543F">
      <w:pPr>
        <w:rPr>
          <w:rFonts w:ascii="Arial" w:hAnsi="Arial" w:cs="Arial"/>
        </w:rPr>
      </w:pPr>
      <w:r w:rsidRPr="00851210">
        <w:rPr>
          <w:rFonts w:ascii="Arial" w:hAnsi="Arial" w:cs="Arial"/>
        </w:rPr>
        <w:tab/>
      </w:r>
      <w:r w:rsidRPr="00851210">
        <w:rPr>
          <w:rFonts w:ascii="Arial" w:hAnsi="Arial" w:cs="Arial"/>
        </w:rPr>
        <w:tab/>
      </w:r>
      <w:r w:rsidRPr="00851210">
        <w:rPr>
          <w:rFonts w:ascii="Arial" w:hAnsi="Arial" w:cs="Arial"/>
        </w:rPr>
        <w:tab/>
      </w:r>
    </w:p>
    <w:p w:rsidR="00E07EDC" w:rsidRPr="00851210" w:rsidRDefault="00824197">
      <w:pPr>
        <w:autoSpaceDE w:val="0"/>
        <w:autoSpaceDN w:val="0"/>
        <w:adjustRightInd w:val="0"/>
        <w:ind w:left="2100"/>
        <w:jc w:val="left"/>
        <w:rPr>
          <w:rFonts w:ascii="Arial" w:eastAsia="新宋体" w:hAnsi="Arial" w:cs="Arial"/>
          <w:color w:val="008000"/>
          <w:kern w:val="0"/>
          <w:szCs w:val="21"/>
        </w:rPr>
      </w:pPr>
      <w:r w:rsidRPr="00851210">
        <w:rPr>
          <w:rFonts w:ascii="Arial" w:eastAsia="新宋体" w:hAnsi="Arial" w:cs="Arial"/>
          <w:kern w:val="0"/>
          <w:szCs w:val="21"/>
        </w:rPr>
        <w:t xml:space="preserve">/* Find all the USBTMC VISA resources in our system and store the number of resources in the system in numInstrs. */  </w:t>
      </w:r>
      <w:r w:rsidRPr="00851210">
        <w:rPr>
          <w:rFonts w:ascii="Arial" w:eastAsia="新宋体" w:hAnsi="Arial" w:cs="Arial"/>
          <w:color w:val="008000"/>
          <w:kern w:val="0"/>
          <w:szCs w:val="21"/>
        </w:rPr>
        <w:t xml:space="preserve">               </w:t>
      </w:r>
    </w:p>
    <w:p w:rsidR="00E07EDC" w:rsidRPr="00851210" w:rsidRDefault="00824197">
      <w:pPr>
        <w:autoSpaceDE w:val="0"/>
        <w:autoSpaceDN w:val="0"/>
        <w:adjustRightInd w:val="0"/>
        <w:ind w:left="2100"/>
        <w:jc w:val="left"/>
        <w:rPr>
          <w:rFonts w:ascii="Arial" w:eastAsia="新宋体" w:hAnsi="Arial" w:cs="Arial"/>
          <w:kern w:val="0"/>
          <w:szCs w:val="21"/>
        </w:rPr>
      </w:pP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viFindRsrc</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defaultRM</w:t>
      </w:r>
      <w:r w:rsidRPr="00851210">
        <w:rPr>
          <w:rFonts w:ascii="Arial" w:eastAsia="新宋体" w:hAnsi="Arial" w:cs="Arial"/>
          <w:kern w:val="0"/>
          <w:szCs w:val="21"/>
        </w:rPr>
        <w:t>, "USB?*INSTR", &amp;</w:t>
      </w:r>
      <w:r w:rsidRPr="00851210">
        <w:rPr>
          <w:rFonts w:ascii="Arial" w:eastAsia="新宋体" w:hAnsi="Arial" w:cs="Arial"/>
          <w:color w:val="000000"/>
          <w:kern w:val="0"/>
          <w:szCs w:val="21"/>
        </w:rPr>
        <w:t>findList</w:t>
      </w:r>
      <w:r w:rsidRPr="00851210">
        <w:rPr>
          <w:rFonts w:ascii="Arial" w:eastAsia="新宋体" w:hAnsi="Arial" w:cs="Arial"/>
          <w:kern w:val="0"/>
          <w:szCs w:val="21"/>
        </w:rPr>
        <w:t>, &amp;</w:t>
      </w:r>
      <w:r w:rsidRPr="00851210">
        <w:rPr>
          <w:rFonts w:ascii="Arial" w:eastAsia="新宋体" w:hAnsi="Arial" w:cs="Arial"/>
          <w:color w:val="000000"/>
          <w:kern w:val="0"/>
          <w:szCs w:val="21"/>
        </w:rPr>
        <w:t>numInstrs</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instrResourceString</w:t>
      </w:r>
      <w:r w:rsidRPr="00851210">
        <w:rPr>
          <w:rFonts w:ascii="Arial" w:eastAsia="新宋体" w:hAnsi="Arial" w:cs="Arial"/>
          <w:kern w:val="0"/>
          <w:szCs w:val="21"/>
        </w:rPr>
        <w:t>);</w:t>
      </w:r>
    </w:p>
    <w:p w:rsidR="00E111D1" w:rsidRPr="00851210" w:rsidRDefault="00824197" w:rsidP="00E111D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if (</w:t>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&lt; </w:t>
      </w:r>
      <w:r w:rsidRPr="00851210">
        <w:rPr>
          <w:rFonts w:ascii="Arial" w:eastAsia="新宋体" w:hAnsi="Arial" w:cs="Arial"/>
          <w:color w:val="000000"/>
          <w:kern w:val="0"/>
          <w:szCs w:val="21"/>
        </w:rPr>
        <w:t>VI_SUCCESS</w:t>
      </w:r>
      <w:r w:rsidRPr="00851210">
        <w:rPr>
          <w:rFonts w:ascii="Arial" w:eastAsia="新宋体" w:hAnsi="Arial" w:cs="Arial"/>
          <w:kern w:val="0"/>
          <w:szCs w:val="21"/>
        </w:rPr>
        <w:t>)</w:t>
      </w:r>
    </w:p>
    <w:p w:rsidR="00E111D1" w:rsidRPr="00851210" w:rsidRDefault="00824197" w:rsidP="00E111D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w:t>
      </w:r>
    </w:p>
    <w:p w:rsidR="00E07EDC" w:rsidRPr="00851210" w:rsidRDefault="00824197">
      <w:pPr>
        <w:autoSpaceDE w:val="0"/>
        <w:autoSpaceDN w:val="0"/>
        <w:adjustRightInd w:val="0"/>
        <w:ind w:left="2520"/>
        <w:jc w:val="left"/>
        <w:rPr>
          <w:rFonts w:ascii="Arial" w:eastAsia="新宋体" w:hAnsi="Arial" w:cs="Arial"/>
          <w:kern w:val="0"/>
          <w:szCs w:val="21"/>
        </w:rPr>
      </w:pPr>
      <w:r w:rsidRPr="00851210">
        <w:rPr>
          <w:rFonts w:ascii="Arial" w:eastAsia="新宋体" w:hAnsi="Arial" w:cs="Arial"/>
          <w:color w:val="000000"/>
          <w:kern w:val="0"/>
          <w:szCs w:val="21"/>
        </w:rPr>
        <w:lastRenderedPageBreak/>
        <w:t>printf</w:t>
      </w:r>
      <w:r w:rsidRPr="00851210">
        <w:rPr>
          <w:rFonts w:ascii="Arial" w:eastAsia="新宋体" w:hAnsi="Arial" w:cs="Arial"/>
          <w:kern w:val="0"/>
          <w:szCs w:val="21"/>
        </w:rPr>
        <w:t xml:space="preserve"> ("An error occurred while finding resources.\nHit enter to continue.");</w:t>
      </w:r>
    </w:p>
    <w:p w:rsidR="00E111D1" w:rsidRPr="00851210" w:rsidRDefault="00824197" w:rsidP="00E111D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fflush</w:t>
      </w:r>
      <w:r w:rsidRPr="00851210">
        <w:rPr>
          <w:rFonts w:ascii="Arial" w:eastAsia="新宋体" w:hAnsi="Arial" w:cs="Arial"/>
          <w:kern w:val="0"/>
          <w:szCs w:val="21"/>
        </w:rPr>
        <w:t>(</w:t>
      </w:r>
      <w:r w:rsidRPr="00851210">
        <w:rPr>
          <w:rFonts w:ascii="Arial" w:eastAsia="新宋体" w:hAnsi="Arial" w:cs="Arial"/>
          <w:color w:val="000000"/>
          <w:kern w:val="0"/>
          <w:szCs w:val="21"/>
        </w:rPr>
        <w:t>stdin</w:t>
      </w:r>
      <w:r w:rsidRPr="00851210">
        <w:rPr>
          <w:rFonts w:ascii="Arial" w:eastAsia="新宋体" w:hAnsi="Arial" w:cs="Arial"/>
          <w:kern w:val="0"/>
          <w:szCs w:val="21"/>
        </w:rPr>
        <w:t>);</w:t>
      </w:r>
    </w:p>
    <w:p w:rsidR="00E111D1" w:rsidRPr="00851210" w:rsidRDefault="00824197" w:rsidP="00E111D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getchar</w:t>
      </w:r>
      <w:r w:rsidRPr="00851210">
        <w:rPr>
          <w:rFonts w:ascii="Arial" w:eastAsia="新宋体" w:hAnsi="Arial" w:cs="Arial"/>
          <w:kern w:val="0"/>
          <w:szCs w:val="21"/>
        </w:rPr>
        <w:t>();</w:t>
      </w:r>
    </w:p>
    <w:p w:rsidR="00E111D1" w:rsidRPr="00851210" w:rsidRDefault="00824197" w:rsidP="00E111D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viClose</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defaultRM</w:t>
      </w:r>
      <w:r w:rsidRPr="00851210">
        <w:rPr>
          <w:rFonts w:ascii="Arial" w:eastAsia="新宋体" w:hAnsi="Arial" w:cs="Arial"/>
          <w:kern w:val="0"/>
          <w:szCs w:val="21"/>
        </w:rPr>
        <w:t>);</w:t>
      </w:r>
    </w:p>
    <w:p w:rsidR="00E111D1" w:rsidRPr="00851210" w:rsidRDefault="00824197" w:rsidP="00E111D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 xml:space="preserve">return </w:t>
      </w:r>
      <w:r w:rsidRPr="00851210">
        <w:rPr>
          <w:rFonts w:ascii="Arial" w:eastAsia="新宋体" w:hAnsi="Arial" w:cs="Arial"/>
          <w:color w:val="000000"/>
          <w:kern w:val="0"/>
          <w:szCs w:val="21"/>
        </w:rPr>
        <w:t>status</w:t>
      </w:r>
      <w:r w:rsidRPr="00851210">
        <w:rPr>
          <w:rFonts w:ascii="Arial" w:eastAsia="新宋体" w:hAnsi="Arial" w:cs="Arial"/>
          <w:kern w:val="0"/>
          <w:szCs w:val="21"/>
        </w:rPr>
        <w:t>;</w:t>
      </w:r>
    </w:p>
    <w:p w:rsidR="00E111D1" w:rsidRPr="00851210" w:rsidRDefault="00824197" w:rsidP="00E111D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w:t>
      </w:r>
    </w:p>
    <w:p w:rsidR="00886CC7" w:rsidRPr="00851210" w:rsidRDefault="00886CC7" w:rsidP="00E111D1">
      <w:pPr>
        <w:autoSpaceDE w:val="0"/>
        <w:autoSpaceDN w:val="0"/>
        <w:adjustRightInd w:val="0"/>
        <w:jc w:val="left"/>
        <w:rPr>
          <w:rFonts w:ascii="Arial" w:eastAsia="新宋体" w:hAnsi="Arial" w:cs="Arial"/>
          <w:kern w:val="0"/>
          <w:szCs w:val="21"/>
        </w:rPr>
      </w:pPr>
    </w:p>
    <w:p w:rsidR="00886CC7" w:rsidRPr="00851210" w:rsidRDefault="00886CC7" w:rsidP="00886CC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00824197" w:rsidRPr="00851210">
        <w:rPr>
          <w:rFonts w:ascii="Arial" w:eastAsia="新宋体" w:hAnsi="Arial" w:cs="Arial"/>
          <w:kern w:val="0"/>
          <w:szCs w:val="21"/>
        </w:rPr>
        <w:t>for (</w:t>
      </w:r>
      <w:r w:rsidR="00824197" w:rsidRPr="00851210">
        <w:rPr>
          <w:rFonts w:ascii="Arial" w:eastAsia="新宋体" w:hAnsi="Arial" w:cs="Arial"/>
          <w:color w:val="000000"/>
          <w:kern w:val="0"/>
          <w:szCs w:val="21"/>
        </w:rPr>
        <w:t>i</w:t>
      </w:r>
      <w:r w:rsidR="00824197" w:rsidRPr="00851210">
        <w:rPr>
          <w:rFonts w:ascii="Arial" w:eastAsia="新宋体" w:hAnsi="Arial" w:cs="Arial"/>
          <w:kern w:val="0"/>
          <w:szCs w:val="21"/>
        </w:rPr>
        <w:t xml:space="preserve">=0; </w:t>
      </w:r>
      <w:r w:rsidR="00824197" w:rsidRPr="00851210">
        <w:rPr>
          <w:rFonts w:ascii="Arial" w:eastAsia="新宋体" w:hAnsi="Arial" w:cs="Arial"/>
          <w:color w:val="000000"/>
          <w:kern w:val="0"/>
          <w:szCs w:val="21"/>
        </w:rPr>
        <w:t>i</w:t>
      </w:r>
      <w:r w:rsidR="00824197" w:rsidRPr="00851210">
        <w:rPr>
          <w:rFonts w:ascii="Arial" w:eastAsia="新宋体" w:hAnsi="Arial" w:cs="Arial"/>
          <w:kern w:val="0"/>
          <w:szCs w:val="21"/>
        </w:rPr>
        <w:t>&lt;</w:t>
      </w:r>
      <w:r w:rsidR="00824197" w:rsidRPr="00851210">
        <w:rPr>
          <w:rFonts w:ascii="Arial" w:eastAsia="新宋体" w:hAnsi="Arial" w:cs="Arial"/>
          <w:color w:val="000000"/>
          <w:kern w:val="0"/>
          <w:szCs w:val="21"/>
        </w:rPr>
        <w:t>numInstrs</w:t>
      </w:r>
      <w:r w:rsidR="00824197" w:rsidRPr="00851210">
        <w:rPr>
          <w:rFonts w:ascii="Arial" w:eastAsia="新宋体" w:hAnsi="Arial" w:cs="Arial"/>
          <w:kern w:val="0"/>
          <w:szCs w:val="21"/>
        </w:rPr>
        <w:t xml:space="preserve">; </w:t>
      </w:r>
      <w:r w:rsidR="00824197" w:rsidRPr="00851210">
        <w:rPr>
          <w:rFonts w:ascii="Arial" w:eastAsia="新宋体" w:hAnsi="Arial" w:cs="Arial"/>
          <w:color w:val="000000"/>
          <w:kern w:val="0"/>
          <w:szCs w:val="21"/>
        </w:rPr>
        <w:t>i</w:t>
      </w:r>
      <w:r w:rsidR="00824197" w:rsidRPr="00851210">
        <w:rPr>
          <w:rFonts w:ascii="Arial" w:eastAsia="新宋体" w:hAnsi="Arial" w:cs="Arial"/>
          <w:kern w:val="0"/>
          <w:szCs w:val="21"/>
        </w:rPr>
        <w:t>++)</w:t>
      </w:r>
    </w:p>
    <w:p w:rsidR="00886CC7" w:rsidRPr="00851210" w:rsidRDefault="00824197" w:rsidP="00886CC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w:t>
      </w:r>
    </w:p>
    <w:p w:rsidR="00886CC7" w:rsidRPr="00851210" w:rsidRDefault="00824197" w:rsidP="00886CC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if (</w:t>
      </w:r>
      <w:r w:rsidRPr="00851210">
        <w:rPr>
          <w:rFonts w:ascii="Arial" w:eastAsia="新宋体" w:hAnsi="Arial" w:cs="Arial"/>
          <w:color w:val="000000"/>
          <w:kern w:val="0"/>
          <w:szCs w:val="21"/>
        </w:rPr>
        <w:t>i</w:t>
      </w:r>
      <w:r w:rsidRPr="00851210">
        <w:rPr>
          <w:rFonts w:ascii="Arial" w:eastAsia="新宋体" w:hAnsi="Arial" w:cs="Arial"/>
          <w:kern w:val="0"/>
          <w:szCs w:val="21"/>
        </w:rPr>
        <w:t xml:space="preserve"> &gt; 0)</w:t>
      </w:r>
    </w:p>
    <w:p w:rsidR="00886CC7" w:rsidRPr="00851210" w:rsidRDefault="00824197" w:rsidP="00886CC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viFindNext</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findList</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instrResourceString</w:t>
      </w:r>
      <w:r w:rsidRPr="00851210">
        <w:rPr>
          <w:rFonts w:ascii="Arial" w:eastAsia="新宋体" w:hAnsi="Arial" w:cs="Arial"/>
          <w:kern w:val="0"/>
          <w:szCs w:val="21"/>
        </w:rPr>
        <w:t>);</w:t>
      </w:r>
    </w:p>
    <w:p w:rsidR="00E07EDC" w:rsidRPr="00851210" w:rsidRDefault="00824197">
      <w:pPr>
        <w:autoSpaceDE w:val="0"/>
        <w:autoSpaceDN w:val="0"/>
        <w:adjustRightInd w:val="0"/>
        <w:ind w:left="2520"/>
        <w:jc w:val="left"/>
        <w:rPr>
          <w:rFonts w:ascii="Arial" w:eastAsia="新宋体" w:hAnsi="Arial" w:cs="Arial"/>
          <w:kern w:val="0"/>
          <w:szCs w:val="21"/>
        </w:rPr>
      </w:pP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viOpen</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defaultRM</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instrResourceString</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VI_NULL</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VI_NULL</w:t>
      </w:r>
      <w:r w:rsidRPr="00851210">
        <w:rPr>
          <w:rFonts w:ascii="Arial" w:eastAsia="新宋体" w:hAnsi="Arial" w:cs="Arial"/>
          <w:kern w:val="0"/>
          <w:szCs w:val="21"/>
        </w:rPr>
        <w:t>, &amp;</w:t>
      </w:r>
      <w:r w:rsidRPr="00851210">
        <w:rPr>
          <w:rFonts w:ascii="Arial" w:eastAsia="新宋体" w:hAnsi="Arial" w:cs="Arial"/>
          <w:color w:val="000000"/>
          <w:kern w:val="0"/>
          <w:szCs w:val="21"/>
        </w:rPr>
        <w:t>instr</w:t>
      </w:r>
      <w:r w:rsidRPr="00851210">
        <w:rPr>
          <w:rFonts w:ascii="Arial" w:eastAsia="新宋体" w:hAnsi="Arial" w:cs="Arial"/>
          <w:kern w:val="0"/>
          <w:szCs w:val="21"/>
        </w:rPr>
        <w:t>);</w:t>
      </w:r>
    </w:p>
    <w:p w:rsidR="00886CC7" w:rsidRPr="00851210" w:rsidRDefault="00824197" w:rsidP="00886CC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if (</w:t>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&lt; </w:t>
      </w:r>
      <w:r w:rsidRPr="00851210">
        <w:rPr>
          <w:rFonts w:ascii="Arial" w:eastAsia="新宋体" w:hAnsi="Arial" w:cs="Arial"/>
          <w:color w:val="000000"/>
          <w:kern w:val="0"/>
          <w:szCs w:val="21"/>
        </w:rPr>
        <w:t>VI_SUCCESS</w:t>
      </w:r>
      <w:r w:rsidRPr="00851210">
        <w:rPr>
          <w:rFonts w:ascii="Arial" w:eastAsia="新宋体" w:hAnsi="Arial" w:cs="Arial"/>
          <w:kern w:val="0"/>
          <w:szCs w:val="21"/>
        </w:rPr>
        <w:t xml:space="preserve">) </w:t>
      </w:r>
    </w:p>
    <w:p w:rsidR="00886CC7" w:rsidRPr="00851210" w:rsidRDefault="00824197" w:rsidP="00886CC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w:t>
      </w:r>
    </w:p>
    <w:p w:rsidR="00886CC7" w:rsidRPr="00851210" w:rsidRDefault="00824197" w:rsidP="00886CC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printf</w:t>
      </w:r>
      <w:r w:rsidRPr="00851210">
        <w:rPr>
          <w:rFonts w:ascii="Arial" w:eastAsia="新宋体" w:hAnsi="Arial" w:cs="Arial"/>
          <w:kern w:val="0"/>
          <w:szCs w:val="21"/>
        </w:rPr>
        <w:t xml:space="preserve"> ("Cannot open a session to the device %d.\n", </w:t>
      </w:r>
      <w:r w:rsidRPr="00851210">
        <w:rPr>
          <w:rFonts w:ascii="Arial" w:eastAsia="新宋体" w:hAnsi="Arial" w:cs="Arial"/>
          <w:color w:val="000000"/>
          <w:kern w:val="0"/>
          <w:szCs w:val="21"/>
        </w:rPr>
        <w:t>i</w:t>
      </w:r>
      <w:r w:rsidRPr="00851210">
        <w:rPr>
          <w:rFonts w:ascii="Arial" w:eastAsia="新宋体" w:hAnsi="Arial" w:cs="Arial"/>
          <w:kern w:val="0"/>
          <w:szCs w:val="21"/>
        </w:rPr>
        <w:t>+1);</w:t>
      </w:r>
    </w:p>
    <w:p w:rsidR="00886CC7" w:rsidRPr="00851210" w:rsidRDefault="00824197" w:rsidP="00886CC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continue;</w:t>
      </w:r>
    </w:p>
    <w:p w:rsidR="00886CC7" w:rsidRPr="00851210" w:rsidRDefault="00824197" w:rsidP="00886CC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F429A" w:rsidRPr="00851210">
        <w:rPr>
          <w:rFonts w:ascii="Arial" w:eastAsia="新宋体" w:hAnsi="Arial" w:cs="Arial"/>
          <w:kern w:val="0"/>
          <w:szCs w:val="21"/>
        </w:rPr>
        <w:tab/>
      </w:r>
      <w:r w:rsidR="00DF429A"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w:t>
      </w:r>
    </w:p>
    <w:p w:rsidR="00886CC7" w:rsidRPr="00851210" w:rsidRDefault="00DF429A" w:rsidP="00E111D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p>
    <w:p w:rsidR="00F12CF1" w:rsidRPr="00851210" w:rsidRDefault="00824197">
      <w:pPr>
        <w:autoSpaceDE w:val="0"/>
        <w:autoSpaceDN w:val="0"/>
        <w:adjustRightInd w:val="0"/>
        <w:ind w:left="2100"/>
        <w:jc w:val="left"/>
        <w:rPr>
          <w:ins w:id="319" w:author="admin" w:date="2015-07-02T11:26:00Z"/>
          <w:rFonts w:ascii="Arial" w:eastAsia="新宋体" w:hAnsi="Arial" w:cs="Arial"/>
          <w:kern w:val="0"/>
          <w:szCs w:val="21"/>
        </w:rPr>
      </w:pPr>
      <w:r w:rsidRPr="00851210">
        <w:rPr>
          <w:rFonts w:ascii="Arial" w:eastAsia="新宋体" w:hAnsi="Arial" w:cs="Arial"/>
          <w:kern w:val="0"/>
          <w:szCs w:val="21"/>
        </w:rPr>
        <w:t xml:space="preserve">/* * At this point we </w:t>
      </w:r>
      <w:r w:rsidR="00C04A57" w:rsidRPr="00851210">
        <w:rPr>
          <w:rFonts w:ascii="Arial" w:eastAsia="新宋体" w:hAnsi="Arial" w:cs="Arial"/>
          <w:kern w:val="0"/>
          <w:szCs w:val="21"/>
        </w:rPr>
        <w:t>have opened a session</w:t>
      </w:r>
      <w:r w:rsidRPr="00851210">
        <w:rPr>
          <w:rFonts w:ascii="Arial" w:eastAsia="新宋体" w:hAnsi="Arial" w:cs="Arial"/>
          <w:kern w:val="0"/>
          <w:szCs w:val="21"/>
        </w:rPr>
        <w:t xml:space="preserve"> to the USBTMC *</w:t>
      </w:r>
      <w:r w:rsidR="00267E20" w:rsidRPr="00851210">
        <w:rPr>
          <w:rFonts w:ascii="Arial" w:eastAsia="新宋体" w:hAnsi="Arial" w:cs="Arial"/>
          <w:kern w:val="0"/>
          <w:szCs w:val="21"/>
        </w:rPr>
        <w:t>**</w:t>
      </w:r>
      <w:r w:rsidRPr="00851210">
        <w:rPr>
          <w:rFonts w:ascii="Arial" w:eastAsia="新宋体" w:hAnsi="Arial" w:cs="Arial"/>
          <w:kern w:val="0"/>
          <w:szCs w:val="21"/>
        </w:rPr>
        <w:t>instrument. We will use the viPrintf function to send the *</w:t>
      </w:r>
      <w:r w:rsidR="00267E20" w:rsidRPr="00851210">
        <w:rPr>
          <w:rFonts w:ascii="Arial" w:eastAsia="新宋体" w:hAnsi="Arial" w:cs="Arial"/>
          <w:kern w:val="0"/>
          <w:szCs w:val="21"/>
        </w:rPr>
        <w:t>**</w:t>
      </w:r>
      <w:r w:rsidRPr="00851210">
        <w:rPr>
          <w:rFonts w:ascii="Arial" w:eastAsia="新宋体" w:hAnsi="Arial" w:cs="Arial"/>
          <w:kern w:val="0"/>
          <w:szCs w:val="21"/>
        </w:rPr>
        <w:t>device the string "*IDN?", asking for the device's identification.</w:t>
      </w:r>
    </w:p>
    <w:p w:rsidR="00F95434" w:rsidRPr="00851210" w:rsidRDefault="00824197">
      <w:pPr>
        <w:autoSpaceDE w:val="0"/>
        <w:autoSpaceDN w:val="0"/>
        <w:adjustRightInd w:val="0"/>
        <w:ind w:left="2100"/>
        <w:jc w:val="left"/>
        <w:rPr>
          <w:rFonts w:ascii="Arial" w:eastAsia="新宋体" w:hAnsi="Arial" w:cs="Arial"/>
          <w:kern w:val="0"/>
          <w:szCs w:val="21"/>
        </w:rPr>
      </w:pPr>
      <w:r w:rsidRPr="00851210">
        <w:rPr>
          <w:rFonts w:ascii="Arial" w:eastAsia="新宋体" w:hAnsi="Arial" w:cs="Arial"/>
          <w:kern w:val="0"/>
          <w:szCs w:val="21"/>
        </w:rPr>
        <w:t>*</w:t>
      </w:r>
      <w:r w:rsidR="00267E20" w:rsidRPr="00851210">
        <w:rPr>
          <w:rFonts w:ascii="Arial" w:eastAsia="新宋体" w:hAnsi="Arial" w:cs="Arial"/>
          <w:kern w:val="0"/>
          <w:szCs w:val="21"/>
        </w:rPr>
        <w:t>**</w:t>
      </w:r>
      <w:r w:rsidRPr="00851210">
        <w:rPr>
          <w:rFonts w:ascii="Arial" w:eastAsia="新宋体" w:hAnsi="Arial" w:cs="Arial"/>
          <w:kern w:val="0"/>
          <w:szCs w:val="21"/>
        </w:rPr>
        <w:t xml:space="preserve">/  </w:t>
      </w:r>
    </w:p>
    <w:p w:rsidR="00DF429A" w:rsidRPr="00851210" w:rsidRDefault="00824197" w:rsidP="00DF429A">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 xml:space="preserve">char * </w:t>
      </w:r>
      <w:r w:rsidRPr="00851210">
        <w:rPr>
          <w:rFonts w:ascii="Arial" w:eastAsia="新宋体" w:hAnsi="Arial" w:cs="Arial"/>
          <w:color w:val="000000"/>
          <w:kern w:val="0"/>
          <w:szCs w:val="21"/>
        </w:rPr>
        <w:t>cmmand</w:t>
      </w:r>
      <w:r w:rsidRPr="00851210">
        <w:rPr>
          <w:rFonts w:ascii="Arial" w:eastAsia="新宋体" w:hAnsi="Arial" w:cs="Arial"/>
          <w:kern w:val="0"/>
          <w:szCs w:val="21"/>
        </w:rPr>
        <w:t xml:space="preserve"> ="*IDN?</w:t>
      </w:r>
      <w:r w:rsidR="00862BA2" w:rsidRPr="00851210">
        <w:rPr>
          <w:rFonts w:ascii="Arial" w:eastAsia="新宋体" w:hAnsi="Arial" w:cs="Arial"/>
          <w:kern w:val="0"/>
          <w:szCs w:val="21"/>
        </w:rPr>
        <w:t>\n</w:t>
      </w:r>
      <w:r w:rsidRPr="00851210">
        <w:rPr>
          <w:rFonts w:ascii="Arial" w:eastAsia="新宋体" w:hAnsi="Arial" w:cs="Arial"/>
          <w:kern w:val="0"/>
          <w:szCs w:val="21"/>
        </w:rPr>
        <w:t>";</w:t>
      </w:r>
    </w:p>
    <w:p w:rsidR="00DF429A" w:rsidRPr="00851210" w:rsidRDefault="00824197" w:rsidP="00DF429A">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viPrintf</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instr</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cmmand</w:t>
      </w:r>
      <w:r w:rsidRPr="00851210">
        <w:rPr>
          <w:rFonts w:ascii="Arial" w:eastAsia="新宋体" w:hAnsi="Arial" w:cs="Arial"/>
          <w:kern w:val="0"/>
          <w:szCs w:val="21"/>
        </w:rPr>
        <w:t>);</w:t>
      </w:r>
    </w:p>
    <w:p w:rsidR="00DF429A" w:rsidRPr="00851210" w:rsidRDefault="00824197" w:rsidP="00DF429A">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if (</w:t>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&lt; </w:t>
      </w:r>
      <w:r w:rsidRPr="00851210">
        <w:rPr>
          <w:rFonts w:ascii="Arial" w:eastAsia="新宋体" w:hAnsi="Arial" w:cs="Arial"/>
          <w:color w:val="000000"/>
          <w:kern w:val="0"/>
          <w:szCs w:val="21"/>
        </w:rPr>
        <w:t>VI_SUCCESS</w:t>
      </w:r>
      <w:r w:rsidRPr="00851210">
        <w:rPr>
          <w:rFonts w:ascii="Arial" w:eastAsia="新宋体" w:hAnsi="Arial" w:cs="Arial"/>
          <w:kern w:val="0"/>
          <w:szCs w:val="21"/>
        </w:rPr>
        <w:t xml:space="preserve">)    </w:t>
      </w:r>
    </w:p>
    <w:p w:rsidR="00DF429A" w:rsidRPr="00851210" w:rsidRDefault="00824197" w:rsidP="00DF429A">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w:t>
      </w:r>
    </w:p>
    <w:p w:rsidR="00DF429A" w:rsidRPr="00851210" w:rsidRDefault="00824197" w:rsidP="00DF429A">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printf</w:t>
      </w:r>
      <w:r w:rsidRPr="00851210">
        <w:rPr>
          <w:rFonts w:ascii="Arial" w:eastAsia="新宋体" w:hAnsi="Arial" w:cs="Arial"/>
          <w:kern w:val="0"/>
          <w:szCs w:val="21"/>
        </w:rPr>
        <w:t xml:space="preserve"> ("Error writing to the device %d.\n", </w:t>
      </w:r>
      <w:r w:rsidRPr="00851210">
        <w:rPr>
          <w:rFonts w:ascii="Arial" w:eastAsia="新宋体" w:hAnsi="Arial" w:cs="Arial"/>
          <w:color w:val="000000"/>
          <w:kern w:val="0"/>
          <w:szCs w:val="21"/>
        </w:rPr>
        <w:t>i</w:t>
      </w:r>
      <w:r w:rsidRPr="00851210">
        <w:rPr>
          <w:rFonts w:ascii="Arial" w:eastAsia="新宋体" w:hAnsi="Arial" w:cs="Arial"/>
          <w:kern w:val="0"/>
          <w:szCs w:val="21"/>
        </w:rPr>
        <w:t>+1);</w:t>
      </w:r>
    </w:p>
    <w:p w:rsidR="00DF429A" w:rsidRPr="00851210" w:rsidRDefault="00824197" w:rsidP="00DF429A">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viClose</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instr</w:t>
      </w:r>
      <w:r w:rsidRPr="00851210">
        <w:rPr>
          <w:rFonts w:ascii="Arial" w:eastAsia="新宋体" w:hAnsi="Arial" w:cs="Arial"/>
          <w:kern w:val="0"/>
          <w:szCs w:val="21"/>
        </w:rPr>
        <w:t>);</w:t>
      </w:r>
    </w:p>
    <w:p w:rsidR="00DF429A" w:rsidRPr="00851210" w:rsidRDefault="00824197" w:rsidP="00DF429A">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continue;</w:t>
      </w:r>
    </w:p>
    <w:p w:rsidR="00DF429A" w:rsidRPr="00851210" w:rsidRDefault="00824197" w:rsidP="00DF429A">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w:t>
      </w:r>
    </w:p>
    <w:p w:rsidR="000D13F6" w:rsidRPr="00851210" w:rsidRDefault="000D13F6" w:rsidP="00DF429A">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p>
    <w:p w:rsidR="004A03FF" w:rsidRPr="00851210" w:rsidRDefault="000D13F6" w:rsidP="004A03FF">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824197" w:rsidRPr="00851210">
        <w:rPr>
          <w:rFonts w:ascii="Arial" w:eastAsia="新宋体" w:hAnsi="Arial" w:cs="Arial"/>
          <w:kern w:val="0"/>
          <w:szCs w:val="21"/>
        </w:rPr>
        <w:tab/>
        <w:t>/** Now we will attempt to read back a response from the device to</w:t>
      </w:r>
    </w:p>
    <w:p w:rsidR="004A03FF" w:rsidRPr="00851210" w:rsidRDefault="00824197" w:rsidP="004A03FF">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t>* the identification query that was sent.  We will use the viScanf</w:t>
      </w:r>
    </w:p>
    <w:p w:rsidR="004A03FF" w:rsidRPr="00851210" w:rsidRDefault="00824197" w:rsidP="004A03FF">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t xml:space="preserve">* function to acquire the data.  </w:t>
      </w:r>
    </w:p>
    <w:p w:rsidR="004A03FF" w:rsidRPr="00851210" w:rsidRDefault="00824197" w:rsidP="004A03FF">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t>* After the data has been read the response is displayed.*/</w:t>
      </w:r>
    </w:p>
    <w:p w:rsidR="004A03FF" w:rsidRPr="00851210" w:rsidRDefault="00824197" w:rsidP="004A03FF">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viScanf</w:t>
      </w:r>
      <w:r w:rsidRPr="00851210">
        <w:rPr>
          <w:rFonts w:ascii="Arial" w:eastAsia="新宋体" w:hAnsi="Arial" w:cs="Arial"/>
          <w:kern w:val="0"/>
          <w:szCs w:val="21"/>
        </w:rPr>
        <w:t>(</w:t>
      </w:r>
      <w:r w:rsidRPr="00851210">
        <w:rPr>
          <w:rFonts w:ascii="Arial" w:eastAsia="新宋体" w:hAnsi="Arial" w:cs="Arial"/>
          <w:color w:val="000000"/>
          <w:kern w:val="0"/>
          <w:szCs w:val="21"/>
        </w:rPr>
        <w:t>instr</w:t>
      </w:r>
      <w:r w:rsidRPr="00851210">
        <w:rPr>
          <w:rFonts w:ascii="Arial" w:eastAsia="新宋体" w:hAnsi="Arial" w:cs="Arial"/>
          <w:kern w:val="0"/>
          <w:szCs w:val="21"/>
        </w:rPr>
        <w:t xml:space="preserve">, "%t", </w:t>
      </w:r>
      <w:r w:rsidRPr="00851210">
        <w:rPr>
          <w:rFonts w:ascii="Arial" w:eastAsia="新宋体" w:hAnsi="Arial" w:cs="Arial"/>
          <w:color w:val="000000"/>
          <w:kern w:val="0"/>
          <w:szCs w:val="21"/>
        </w:rPr>
        <w:t>buffer</w:t>
      </w:r>
      <w:r w:rsidRPr="00851210">
        <w:rPr>
          <w:rFonts w:ascii="Arial" w:eastAsia="新宋体" w:hAnsi="Arial" w:cs="Arial"/>
          <w:kern w:val="0"/>
          <w:szCs w:val="21"/>
        </w:rPr>
        <w:t>);</w:t>
      </w:r>
    </w:p>
    <w:p w:rsidR="004A03FF" w:rsidRPr="00851210" w:rsidRDefault="00824197" w:rsidP="004A03FF">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kern w:val="0"/>
          <w:szCs w:val="21"/>
        </w:rPr>
        <w:t>if (</w:t>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&lt; </w:t>
      </w:r>
      <w:r w:rsidRPr="00851210">
        <w:rPr>
          <w:rFonts w:ascii="Arial" w:eastAsia="新宋体" w:hAnsi="Arial" w:cs="Arial"/>
          <w:color w:val="000000"/>
          <w:kern w:val="0"/>
          <w:szCs w:val="21"/>
        </w:rPr>
        <w:t>VI_SUCCESS</w:t>
      </w:r>
      <w:r w:rsidRPr="00851210">
        <w:rPr>
          <w:rFonts w:ascii="Arial" w:eastAsia="新宋体" w:hAnsi="Arial" w:cs="Arial"/>
          <w:kern w:val="0"/>
          <w:szCs w:val="21"/>
        </w:rPr>
        <w:t xml:space="preserve">) </w:t>
      </w:r>
    </w:p>
    <w:p w:rsidR="00E07EDC" w:rsidRPr="00851210" w:rsidRDefault="00DC698C">
      <w:pPr>
        <w:autoSpaceDE w:val="0"/>
        <w:autoSpaceDN w:val="0"/>
        <w:adjustRightInd w:val="0"/>
        <w:ind w:left="2100" w:firstLine="420"/>
        <w:jc w:val="left"/>
        <w:rPr>
          <w:rFonts w:ascii="Arial" w:eastAsia="新宋体" w:hAnsi="Arial" w:cs="Arial"/>
          <w:kern w:val="0"/>
          <w:szCs w:val="21"/>
        </w:rPr>
      </w:pPr>
      <w:r w:rsidRPr="00851210">
        <w:rPr>
          <w:rFonts w:ascii="Arial" w:eastAsia="新宋体" w:hAnsi="Arial" w:cs="Arial"/>
          <w:kern w:val="0"/>
          <w:szCs w:val="21"/>
        </w:rPr>
        <w:t>{</w:t>
      </w:r>
    </w:p>
    <w:p w:rsidR="00E07EDC" w:rsidRPr="00851210" w:rsidRDefault="00824197">
      <w:pPr>
        <w:autoSpaceDE w:val="0"/>
        <w:autoSpaceDN w:val="0"/>
        <w:adjustRightInd w:val="0"/>
        <w:ind w:left="2940"/>
        <w:jc w:val="left"/>
        <w:rPr>
          <w:rFonts w:ascii="Arial" w:eastAsia="新宋体" w:hAnsi="Arial" w:cs="Arial"/>
          <w:kern w:val="0"/>
          <w:szCs w:val="21"/>
        </w:rPr>
      </w:pPr>
      <w:r w:rsidRPr="00851210">
        <w:rPr>
          <w:rFonts w:ascii="Arial" w:eastAsia="新宋体" w:hAnsi="Arial" w:cs="Arial"/>
          <w:color w:val="000000"/>
          <w:kern w:val="0"/>
          <w:szCs w:val="21"/>
        </w:rPr>
        <w:t>printf</w:t>
      </w:r>
      <w:r w:rsidRPr="00851210">
        <w:rPr>
          <w:rFonts w:ascii="Arial" w:eastAsia="新宋体" w:hAnsi="Arial" w:cs="Arial"/>
          <w:kern w:val="0"/>
          <w:szCs w:val="21"/>
        </w:rPr>
        <w:t xml:space="preserve"> ("Error reading a response from the device %d.\n", </w:t>
      </w:r>
      <w:r w:rsidRPr="00851210">
        <w:rPr>
          <w:rFonts w:ascii="Arial" w:eastAsia="新宋体" w:hAnsi="Arial" w:cs="Arial"/>
          <w:color w:val="000000"/>
          <w:kern w:val="0"/>
          <w:szCs w:val="21"/>
        </w:rPr>
        <w:t>i</w:t>
      </w:r>
      <w:r w:rsidRPr="00851210">
        <w:rPr>
          <w:rFonts w:ascii="Arial" w:eastAsia="新宋体" w:hAnsi="Arial" w:cs="Arial"/>
          <w:kern w:val="0"/>
          <w:szCs w:val="21"/>
        </w:rPr>
        <w:t>+1);</w:t>
      </w:r>
    </w:p>
    <w:p w:rsidR="00E07EDC" w:rsidRPr="00851210" w:rsidRDefault="00DC698C">
      <w:pPr>
        <w:autoSpaceDE w:val="0"/>
        <w:autoSpaceDN w:val="0"/>
        <w:adjustRightInd w:val="0"/>
        <w:ind w:left="2100" w:firstLine="420"/>
        <w:jc w:val="left"/>
        <w:rPr>
          <w:rFonts w:ascii="Arial" w:eastAsia="新宋体" w:hAnsi="Arial" w:cs="Arial"/>
          <w:kern w:val="0"/>
          <w:szCs w:val="21"/>
        </w:rPr>
      </w:pPr>
      <w:r w:rsidRPr="00851210">
        <w:rPr>
          <w:rFonts w:ascii="Arial" w:eastAsia="新宋体" w:hAnsi="Arial" w:cs="Arial"/>
          <w:kern w:val="0"/>
          <w:szCs w:val="21"/>
        </w:rPr>
        <w:t>}</w:t>
      </w:r>
    </w:p>
    <w:p w:rsidR="004A03FF" w:rsidRPr="00851210" w:rsidRDefault="00824197" w:rsidP="004A03FF">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0023133C" w:rsidRPr="00851210">
        <w:rPr>
          <w:rFonts w:ascii="Arial" w:eastAsia="新宋体" w:hAnsi="Arial" w:cs="Arial"/>
          <w:kern w:val="0"/>
          <w:szCs w:val="21"/>
        </w:rPr>
        <w:t>else</w:t>
      </w:r>
    </w:p>
    <w:p w:rsidR="00E07EDC" w:rsidRPr="00851210" w:rsidRDefault="00DC698C">
      <w:pPr>
        <w:autoSpaceDE w:val="0"/>
        <w:autoSpaceDN w:val="0"/>
        <w:adjustRightInd w:val="0"/>
        <w:ind w:left="2100" w:firstLine="420"/>
        <w:jc w:val="left"/>
        <w:rPr>
          <w:rFonts w:ascii="Arial" w:eastAsia="新宋体" w:hAnsi="Arial" w:cs="Arial"/>
          <w:kern w:val="0"/>
          <w:szCs w:val="21"/>
        </w:rPr>
      </w:pPr>
      <w:r w:rsidRPr="00851210">
        <w:rPr>
          <w:rFonts w:ascii="Arial" w:eastAsia="新宋体" w:hAnsi="Arial" w:cs="Arial"/>
          <w:kern w:val="0"/>
          <w:szCs w:val="21"/>
        </w:rPr>
        <w:lastRenderedPageBreak/>
        <w:t>{</w:t>
      </w:r>
    </w:p>
    <w:p w:rsidR="004A03FF" w:rsidRPr="00851210" w:rsidRDefault="00824197" w:rsidP="004A03FF">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00DC698C" w:rsidRPr="00851210">
        <w:rPr>
          <w:rFonts w:ascii="Arial" w:eastAsia="新宋体" w:hAnsi="Arial" w:cs="Arial"/>
          <w:kern w:val="0"/>
          <w:szCs w:val="21"/>
        </w:rPr>
        <w:tab/>
      </w:r>
      <w:r w:rsidRPr="00851210">
        <w:rPr>
          <w:rFonts w:ascii="Arial" w:eastAsia="新宋体" w:hAnsi="Arial" w:cs="Arial"/>
          <w:color w:val="000000"/>
          <w:kern w:val="0"/>
          <w:szCs w:val="21"/>
        </w:rPr>
        <w:t>printf</w:t>
      </w:r>
      <w:r w:rsidRPr="00851210">
        <w:rPr>
          <w:rFonts w:ascii="Arial" w:eastAsia="新宋体" w:hAnsi="Arial" w:cs="Arial"/>
          <w:kern w:val="0"/>
          <w:szCs w:val="21"/>
        </w:rPr>
        <w:t xml:space="preserve"> ("\nDevice %d: %*s\n", </w:t>
      </w:r>
      <w:r w:rsidRPr="00851210">
        <w:rPr>
          <w:rFonts w:ascii="Arial" w:eastAsia="新宋体" w:hAnsi="Arial" w:cs="Arial"/>
          <w:color w:val="000000"/>
          <w:kern w:val="0"/>
          <w:szCs w:val="21"/>
        </w:rPr>
        <w:t>i</w:t>
      </w:r>
      <w:r w:rsidRPr="00851210">
        <w:rPr>
          <w:rFonts w:ascii="Arial" w:eastAsia="新宋体" w:hAnsi="Arial" w:cs="Arial"/>
          <w:kern w:val="0"/>
          <w:szCs w:val="21"/>
        </w:rPr>
        <w:t>+1,</w:t>
      </w:r>
      <w:r w:rsidRPr="00851210">
        <w:rPr>
          <w:rFonts w:ascii="Arial" w:eastAsia="新宋体" w:hAnsi="Arial" w:cs="Arial"/>
          <w:color w:val="000000"/>
          <w:kern w:val="0"/>
          <w:szCs w:val="21"/>
        </w:rPr>
        <w:t>retCount</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buffer</w:t>
      </w:r>
      <w:r w:rsidRPr="00851210">
        <w:rPr>
          <w:rFonts w:ascii="Arial" w:eastAsia="新宋体" w:hAnsi="Arial" w:cs="Arial"/>
          <w:kern w:val="0"/>
          <w:szCs w:val="21"/>
        </w:rPr>
        <w:t>);</w:t>
      </w:r>
    </w:p>
    <w:p w:rsidR="00E07EDC" w:rsidRPr="00851210" w:rsidRDefault="00DC698C">
      <w:pPr>
        <w:autoSpaceDE w:val="0"/>
        <w:autoSpaceDN w:val="0"/>
        <w:adjustRightInd w:val="0"/>
        <w:ind w:left="2520"/>
        <w:jc w:val="left"/>
        <w:rPr>
          <w:rFonts w:ascii="Arial" w:eastAsia="新宋体" w:hAnsi="Arial" w:cs="Arial"/>
          <w:kern w:val="0"/>
          <w:szCs w:val="21"/>
        </w:rPr>
      </w:pPr>
      <w:r w:rsidRPr="00851210">
        <w:rPr>
          <w:rFonts w:ascii="Arial" w:eastAsia="新宋体" w:hAnsi="Arial" w:cs="Arial"/>
          <w:kern w:val="0"/>
          <w:szCs w:val="21"/>
        </w:rPr>
        <w:t>}</w:t>
      </w:r>
    </w:p>
    <w:p w:rsidR="000D13F6" w:rsidRPr="00851210" w:rsidRDefault="00824197" w:rsidP="004A03FF">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viClose</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instr</w:t>
      </w:r>
      <w:r w:rsidRPr="00851210">
        <w:rPr>
          <w:rFonts w:ascii="Arial" w:eastAsia="新宋体" w:hAnsi="Arial" w:cs="Arial"/>
          <w:kern w:val="0"/>
          <w:szCs w:val="21"/>
        </w:rPr>
        <w:t>);</w:t>
      </w:r>
    </w:p>
    <w:p w:rsidR="00F95434" w:rsidRPr="00851210" w:rsidRDefault="00824197">
      <w:pPr>
        <w:autoSpaceDE w:val="0"/>
        <w:autoSpaceDN w:val="0"/>
        <w:adjustRightInd w:val="0"/>
        <w:ind w:left="1260" w:firstLine="420"/>
        <w:jc w:val="left"/>
        <w:rPr>
          <w:rFonts w:ascii="Arial" w:eastAsia="新宋体" w:hAnsi="Arial" w:cs="Arial"/>
          <w:kern w:val="0"/>
          <w:szCs w:val="21"/>
        </w:rPr>
      </w:pPr>
      <w:r w:rsidRPr="00851210">
        <w:rPr>
          <w:rFonts w:ascii="Arial" w:eastAsia="新宋体" w:hAnsi="Arial" w:cs="Arial"/>
          <w:kern w:val="0"/>
          <w:szCs w:val="21"/>
        </w:rPr>
        <w:t>}</w:t>
      </w:r>
    </w:p>
    <w:p w:rsidR="00F95434" w:rsidRPr="00851210" w:rsidRDefault="00824197">
      <w:pPr>
        <w:autoSpaceDE w:val="0"/>
        <w:autoSpaceDN w:val="0"/>
        <w:adjustRightInd w:val="0"/>
        <w:ind w:left="1260" w:firstLine="420"/>
        <w:jc w:val="left"/>
        <w:rPr>
          <w:rFonts w:ascii="Arial" w:eastAsia="新宋体" w:hAnsi="Arial" w:cs="Arial"/>
          <w:kern w:val="0"/>
          <w:szCs w:val="21"/>
        </w:rPr>
      </w:pPr>
      <w:r w:rsidRPr="00851210">
        <w:rPr>
          <w:rFonts w:ascii="Arial" w:eastAsia="新宋体" w:hAnsi="Arial" w:cs="Arial"/>
          <w:kern w:val="0"/>
          <w:szCs w:val="21"/>
        </w:rPr>
        <w:t>/** Now we will close the session to the instrument using</w:t>
      </w:r>
    </w:p>
    <w:p w:rsidR="001C3755" w:rsidRPr="00851210" w:rsidRDefault="00824197" w:rsidP="001C3755">
      <w:pPr>
        <w:autoSpaceDE w:val="0"/>
        <w:autoSpaceDN w:val="0"/>
        <w:adjustRightInd w:val="0"/>
        <w:jc w:val="left"/>
        <w:rPr>
          <w:rFonts w:ascii="Arial" w:eastAsia="新宋体" w:hAnsi="Arial" w:cs="Arial"/>
          <w:color w:val="008000"/>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t xml:space="preserve">* viClose. This operation frees all </w:t>
      </w:r>
      <w:r w:rsidR="00274679" w:rsidRPr="00851210">
        <w:rPr>
          <w:rFonts w:ascii="Arial" w:eastAsia="新宋体" w:hAnsi="Arial" w:cs="Arial"/>
          <w:kern w:val="0"/>
          <w:szCs w:val="21"/>
        </w:rPr>
        <w:t xml:space="preserve">the </w:t>
      </w:r>
      <w:r w:rsidRPr="00851210">
        <w:rPr>
          <w:rFonts w:ascii="Arial" w:eastAsia="新宋体" w:hAnsi="Arial" w:cs="Arial"/>
          <w:kern w:val="0"/>
          <w:szCs w:val="21"/>
        </w:rPr>
        <w:t>system resources.   */</w:t>
      </w:r>
      <w:r w:rsidRPr="00851210">
        <w:rPr>
          <w:rFonts w:ascii="Arial" w:eastAsia="新宋体" w:hAnsi="Arial" w:cs="Arial"/>
          <w:color w:val="008000"/>
          <w:kern w:val="0"/>
          <w:szCs w:val="21"/>
        </w:rPr>
        <w:t xml:space="preserve">                  </w:t>
      </w:r>
    </w:p>
    <w:p w:rsidR="001C3755" w:rsidRPr="00851210" w:rsidRDefault="00824197" w:rsidP="001C3755">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1C3755" w:rsidRPr="00851210">
        <w:rPr>
          <w:rFonts w:ascii="Arial" w:eastAsia="新宋体" w:hAnsi="Arial" w:cs="Arial"/>
          <w:kern w:val="0"/>
          <w:szCs w:val="21"/>
        </w:rPr>
        <w:tab/>
      </w:r>
      <w:r w:rsidR="001C3755" w:rsidRPr="00851210">
        <w:rPr>
          <w:rFonts w:ascii="Arial" w:eastAsia="新宋体" w:hAnsi="Arial" w:cs="Arial"/>
          <w:kern w:val="0"/>
          <w:szCs w:val="21"/>
        </w:rPr>
        <w:tab/>
      </w:r>
      <w:r w:rsidR="001C3755"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viClose</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defaultRM</w:t>
      </w:r>
      <w:r w:rsidRPr="00851210">
        <w:rPr>
          <w:rFonts w:ascii="Arial" w:eastAsia="新宋体" w:hAnsi="Arial" w:cs="Arial"/>
          <w:kern w:val="0"/>
          <w:szCs w:val="21"/>
        </w:rPr>
        <w:t>);</w:t>
      </w:r>
    </w:p>
    <w:p w:rsidR="00F95434" w:rsidRPr="00851210" w:rsidRDefault="00824197">
      <w:pPr>
        <w:ind w:left="1260" w:firstLine="420"/>
        <w:rPr>
          <w:rFonts w:ascii="Arial" w:eastAsia="新宋体" w:hAnsi="Arial" w:cs="Arial"/>
          <w:kern w:val="0"/>
          <w:sz w:val="18"/>
          <w:szCs w:val="18"/>
        </w:rPr>
      </w:pPr>
      <w:r w:rsidRPr="00851210">
        <w:rPr>
          <w:rFonts w:ascii="Arial" w:eastAsia="新宋体" w:hAnsi="Arial" w:cs="Arial"/>
          <w:kern w:val="0"/>
          <w:szCs w:val="21"/>
        </w:rPr>
        <w:t>return 0;</w:t>
      </w:r>
    </w:p>
    <w:p w:rsidR="00F95434" w:rsidRPr="00851210" w:rsidRDefault="001C3755">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t>}</w:t>
      </w:r>
    </w:p>
    <w:p w:rsidR="00DF429A" w:rsidRPr="00851210" w:rsidRDefault="00713FE1" w:rsidP="00E111D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p>
    <w:p w:rsidR="00E07EDC" w:rsidRPr="00851210" w:rsidRDefault="00824197">
      <w:pPr>
        <w:pStyle w:val="afff2"/>
        <w:numPr>
          <w:ilvl w:val="1"/>
          <w:numId w:val="49"/>
        </w:numPr>
        <w:ind w:firstLineChars="0"/>
        <w:rPr>
          <w:rFonts w:ascii="Arial" w:hAnsi="Arial" w:cs="Arial"/>
        </w:rPr>
      </w:pPr>
      <w:r w:rsidRPr="00851210">
        <w:rPr>
          <w:rFonts w:ascii="Arial" w:hAnsi="Arial" w:cs="Arial"/>
        </w:rPr>
        <w:t>TCP/IP access code:</w:t>
      </w:r>
    </w:p>
    <w:p w:rsidR="00F95434" w:rsidRPr="00851210" w:rsidRDefault="009614AF">
      <w:pPr>
        <w:pStyle w:val="afff2"/>
        <w:ind w:left="1620" w:firstLineChars="0" w:firstLine="0"/>
        <w:rPr>
          <w:rFonts w:ascii="Arial" w:hAnsi="Arial" w:cs="Arial"/>
        </w:rPr>
      </w:pPr>
      <w:r w:rsidRPr="00851210">
        <w:rPr>
          <w:rFonts w:ascii="Arial" w:hAnsi="Arial" w:cs="Arial"/>
        </w:rPr>
        <w:t>Write a function TCP_IP_Test(</w:t>
      </w:r>
      <w:r w:rsidR="006E605F" w:rsidRPr="00851210">
        <w:rPr>
          <w:rFonts w:ascii="Arial" w:hAnsi="Arial" w:cs="Arial"/>
        </w:rPr>
        <w:t xml:space="preserve">char*  </w:t>
      </w:r>
      <w:r w:rsidR="006E605F" w:rsidRPr="00851210">
        <w:rPr>
          <w:rFonts w:ascii="Arial" w:eastAsia="新宋体" w:hAnsi="Arial" w:cs="Arial"/>
          <w:color w:val="000000"/>
          <w:kern w:val="0"/>
          <w:szCs w:val="21"/>
        </w:rPr>
        <w:t>pIP</w:t>
      </w:r>
      <w:r w:rsidRPr="00851210">
        <w:rPr>
          <w:rFonts w:ascii="Arial" w:hAnsi="Arial" w:cs="Arial"/>
        </w:rPr>
        <w:t>).</w:t>
      </w:r>
    </w:p>
    <w:p w:rsidR="00F95434" w:rsidRPr="00851210" w:rsidRDefault="00FB155D">
      <w:pPr>
        <w:pStyle w:val="afff2"/>
        <w:ind w:left="1620" w:firstLineChars="0" w:firstLine="0"/>
        <w:rPr>
          <w:rFonts w:ascii="Arial" w:hAnsi="Arial" w:cs="Arial"/>
        </w:rPr>
      </w:pPr>
      <w:r w:rsidRPr="00851210">
        <w:rPr>
          <w:rFonts w:ascii="Arial" w:hAnsi="Arial" w:cs="Arial"/>
        </w:rPr>
        <w:t>i</w:t>
      </w:r>
      <w:r w:rsidR="009614AF" w:rsidRPr="00851210">
        <w:rPr>
          <w:rFonts w:ascii="Arial" w:hAnsi="Arial" w:cs="Arial"/>
        </w:rPr>
        <w:t xml:space="preserve">nt </w:t>
      </w:r>
      <w:r w:rsidR="007E1FE2" w:rsidRPr="00851210">
        <w:rPr>
          <w:rFonts w:ascii="Arial" w:hAnsi="Arial" w:cs="Arial"/>
        </w:rPr>
        <w:t xml:space="preserve">TCP_IP_Test </w:t>
      </w:r>
      <w:r w:rsidR="009614AF" w:rsidRPr="00851210">
        <w:rPr>
          <w:rFonts w:ascii="Arial" w:hAnsi="Arial" w:cs="Arial"/>
        </w:rPr>
        <w:t>(</w:t>
      </w:r>
      <w:r w:rsidRPr="00851210">
        <w:rPr>
          <w:rFonts w:ascii="Arial" w:hAnsi="Arial" w:cs="Arial"/>
        </w:rPr>
        <w:t xml:space="preserve">char*  </w:t>
      </w:r>
      <w:r w:rsidRPr="00851210">
        <w:rPr>
          <w:rFonts w:ascii="Arial" w:eastAsia="新宋体" w:hAnsi="Arial" w:cs="Arial"/>
          <w:color w:val="000000"/>
          <w:kern w:val="0"/>
          <w:szCs w:val="21"/>
        </w:rPr>
        <w:t>pIP</w:t>
      </w:r>
      <w:r w:rsidR="009614AF" w:rsidRPr="00851210">
        <w:rPr>
          <w:rFonts w:ascii="Arial" w:hAnsi="Arial" w:cs="Arial"/>
        </w:rPr>
        <w:t>)</w:t>
      </w:r>
    </w:p>
    <w:p w:rsidR="00F95434" w:rsidRPr="00851210" w:rsidRDefault="009614AF">
      <w:pPr>
        <w:pStyle w:val="afff2"/>
        <w:ind w:left="1620" w:firstLineChars="0" w:firstLine="0"/>
        <w:rPr>
          <w:rFonts w:ascii="Arial" w:hAnsi="Arial" w:cs="Arial"/>
        </w:rPr>
      </w:pPr>
      <w:r w:rsidRPr="00851210">
        <w:rPr>
          <w:rFonts w:ascii="Arial" w:hAnsi="Arial" w:cs="Arial"/>
        </w:rPr>
        <w:t>{</w:t>
      </w:r>
    </w:p>
    <w:p w:rsidR="00F95434" w:rsidRPr="00851210" w:rsidRDefault="00824197">
      <w:pPr>
        <w:autoSpaceDE w:val="0"/>
        <w:autoSpaceDN w:val="0"/>
        <w:adjustRightInd w:val="0"/>
        <w:ind w:left="1680" w:firstLine="420"/>
        <w:jc w:val="left"/>
        <w:rPr>
          <w:rFonts w:ascii="Arial" w:eastAsia="新宋体" w:hAnsi="Arial" w:cs="Arial"/>
          <w:kern w:val="0"/>
          <w:szCs w:val="21"/>
        </w:rPr>
      </w:pPr>
      <w:r w:rsidRPr="00851210">
        <w:rPr>
          <w:rFonts w:ascii="Arial" w:eastAsia="新宋体" w:hAnsi="Arial" w:cs="Arial"/>
          <w:kern w:val="0"/>
          <w:szCs w:val="21"/>
        </w:rPr>
        <w:t xml:space="preserve">char </w:t>
      </w:r>
      <w:r w:rsidRPr="00851210">
        <w:rPr>
          <w:rFonts w:ascii="Arial" w:eastAsia="新宋体" w:hAnsi="Arial" w:cs="Arial"/>
          <w:color w:val="000000"/>
          <w:kern w:val="0"/>
          <w:szCs w:val="21"/>
        </w:rPr>
        <w:t>outputBuffer</w:t>
      </w:r>
      <w:r w:rsidRPr="00851210">
        <w:rPr>
          <w:rFonts w:ascii="Arial" w:eastAsia="新宋体" w:hAnsi="Arial" w:cs="Arial"/>
          <w:kern w:val="0"/>
          <w:szCs w:val="21"/>
        </w:rPr>
        <w:t>[</w:t>
      </w:r>
      <w:r w:rsidRPr="00851210">
        <w:rPr>
          <w:rFonts w:ascii="Arial" w:eastAsia="新宋体" w:hAnsi="Arial" w:cs="Arial"/>
          <w:color w:val="000000"/>
          <w:kern w:val="0"/>
          <w:szCs w:val="21"/>
        </w:rPr>
        <w:t>VI_FIND_BUFLEN</w:t>
      </w:r>
      <w:r w:rsidRPr="00851210">
        <w:rPr>
          <w:rFonts w:ascii="Arial" w:eastAsia="新宋体" w:hAnsi="Arial" w:cs="Arial"/>
          <w:kern w:val="0"/>
          <w:szCs w:val="21"/>
        </w:rPr>
        <w:t>];</w:t>
      </w:r>
    </w:p>
    <w:p w:rsidR="001E5F17" w:rsidRPr="00851210" w:rsidRDefault="00824197" w:rsidP="001E5F1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t xml:space="preserve"> </w:t>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Pr="00851210">
        <w:rPr>
          <w:rFonts w:ascii="Arial" w:eastAsia="新宋体" w:hAnsi="Arial" w:cs="Arial"/>
          <w:color w:val="000000"/>
          <w:kern w:val="0"/>
          <w:szCs w:val="21"/>
        </w:rPr>
        <w:t>ViSession</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defaultRM</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instr</w:t>
      </w:r>
      <w:r w:rsidRPr="00851210">
        <w:rPr>
          <w:rFonts w:ascii="Arial" w:eastAsia="新宋体" w:hAnsi="Arial" w:cs="Arial"/>
          <w:kern w:val="0"/>
          <w:szCs w:val="21"/>
        </w:rPr>
        <w:t>;</w:t>
      </w:r>
    </w:p>
    <w:p w:rsidR="001E5F17" w:rsidRPr="00851210" w:rsidRDefault="00824197" w:rsidP="001E5F1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t xml:space="preserve"> </w:t>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Pr="00851210">
        <w:rPr>
          <w:rFonts w:ascii="Arial" w:eastAsia="新宋体" w:hAnsi="Arial" w:cs="Arial"/>
          <w:color w:val="000000"/>
          <w:kern w:val="0"/>
          <w:szCs w:val="21"/>
        </w:rPr>
        <w:t>ViStatus</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status</w:t>
      </w:r>
      <w:r w:rsidRPr="00851210">
        <w:rPr>
          <w:rFonts w:ascii="Arial" w:eastAsia="新宋体" w:hAnsi="Arial" w:cs="Arial"/>
          <w:kern w:val="0"/>
          <w:szCs w:val="21"/>
        </w:rPr>
        <w:t>;</w:t>
      </w:r>
    </w:p>
    <w:p w:rsidR="001E5F17" w:rsidRPr="00851210" w:rsidRDefault="00824197" w:rsidP="001E5F1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t xml:space="preserve"> </w:t>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Pr="00851210">
        <w:rPr>
          <w:rFonts w:ascii="Arial" w:eastAsia="新宋体" w:hAnsi="Arial" w:cs="Arial"/>
          <w:color w:val="000000"/>
          <w:kern w:val="0"/>
          <w:szCs w:val="21"/>
        </w:rPr>
        <w:t>ViUInt32</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count</w:t>
      </w:r>
      <w:r w:rsidRPr="00851210">
        <w:rPr>
          <w:rFonts w:ascii="Arial" w:eastAsia="新宋体" w:hAnsi="Arial" w:cs="Arial"/>
          <w:kern w:val="0"/>
          <w:szCs w:val="21"/>
        </w:rPr>
        <w:t>;</w:t>
      </w:r>
    </w:p>
    <w:p w:rsidR="001E5F17" w:rsidRPr="00851210" w:rsidRDefault="00824197" w:rsidP="001E5F1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t xml:space="preserve"> </w:t>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Pr="00851210">
        <w:rPr>
          <w:rFonts w:ascii="Arial" w:eastAsia="新宋体" w:hAnsi="Arial" w:cs="Arial"/>
          <w:color w:val="000000"/>
          <w:kern w:val="0"/>
          <w:szCs w:val="21"/>
        </w:rPr>
        <w:t>ViUInt16</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portNo</w:t>
      </w:r>
      <w:r w:rsidRPr="00851210">
        <w:rPr>
          <w:rFonts w:ascii="Arial" w:eastAsia="新宋体" w:hAnsi="Arial" w:cs="Arial"/>
          <w:kern w:val="0"/>
          <w:szCs w:val="21"/>
        </w:rPr>
        <w:t>;</w:t>
      </w:r>
    </w:p>
    <w:p w:rsidR="001E5F17" w:rsidRPr="00851210" w:rsidRDefault="00824197" w:rsidP="001E5F1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Pr="00851210">
        <w:rPr>
          <w:rFonts w:ascii="Arial" w:eastAsia="新宋体" w:hAnsi="Arial" w:cs="Arial"/>
          <w:kern w:val="0"/>
          <w:szCs w:val="21"/>
        </w:rPr>
        <w:t>/* First we will need to open the default resource manager. */</w:t>
      </w:r>
    </w:p>
    <w:p w:rsidR="001E5F17" w:rsidRPr="00851210" w:rsidRDefault="00824197" w:rsidP="001E5F1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viOpenDefaultRM</w:t>
      </w:r>
      <w:r w:rsidRPr="00851210">
        <w:rPr>
          <w:rFonts w:ascii="Arial" w:eastAsia="新宋体" w:hAnsi="Arial" w:cs="Arial"/>
          <w:kern w:val="0"/>
          <w:szCs w:val="21"/>
        </w:rPr>
        <w:t xml:space="preserve"> (&amp;</w:t>
      </w:r>
      <w:r w:rsidRPr="00851210">
        <w:rPr>
          <w:rFonts w:ascii="Arial" w:eastAsia="新宋体" w:hAnsi="Arial" w:cs="Arial"/>
          <w:color w:val="000000"/>
          <w:kern w:val="0"/>
          <w:szCs w:val="21"/>
        </w:rPr>
        <w:t>defaultRM</w:t>
      </w:r>
      <w:r w:rsidRPr="00851210">
        <w:rPr>
          <w:rFonts w:ascii="Arial" w:eastAsia="新宋体" w:hAnsi="Arial" w:cs="Arial"/>
          <w:kern w:val="0"/>
          <w:szCs w:val="21"/>
        </w:rPr>
        <w:t>);</w:t>
      </w:r>
    </w:p>
    <w:p w:rsidR="001E5F17" w:rsidRPr="00851210" w:rsidRDefault="00824197" w:rsidP="001E5F1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Pr="00851210">
        <w:rPr>
          <w:rFonts w:ascii="Arial" w:eastAsia="新宋体" w:hAnsi="Arial" w:cs="Arial"/>
          <w:kern w:val="0"/>
          <w:szCs w:val="21"/>
        </w:rPr>
        <w:t>if (</w:t>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&lt; </w:t>
      </w:r>
      <w:r w:rsidRPr="00851210">
        <w:rPr>
          <w:rFonts w:ascii="Arial" w:eastAsia="新宋体" w:hAnsi="Arial" w:cs="Arial"/>
          <w:color w:val="000000"/>
          <w:kern w:val="0"/>
          <w:szCs w:val="21"/>
        </w:rPr>
        <w:t>VI_SUCCESS</w:t>
      </w:r>
      <w:r w:rsidRPr="00851210">
        <w:rPr>
          <w:rFonts w:ascii="Arial" w:eastAsia="新宋体" w:hAnsi="Arial" w:cs="Arial"/>
          <w:kern w:val="0"/>
          <w:szCs w:val="21"/>
        </w:rPr>
        <w:t>)</w:t>
      </w:r>
    </w:p>
    <w:p w:rsidR="001E5F17" w:rsidRPr="00851210" w:rsidRDefault="00824197" w:rsidP="001E5F17">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001D7576" w:rsidRPr="00851210">
        <w:rPr>
          <w:rFonts w:ascii="Arial" w:eastAsia="新宋体" w:hAnsi="Arial" w:cs="Arial"/>
          <w:kern w:val="0"/>
          <w:szCs w:val="21"/>
        </w:rPr>
        <w:tab/>
      </w:r>
      <w:r w:rsidRPr="00851210">
        <w:rPr>
          <w:rFonts w:ascii="Arial" w:eastAsia="新宋体" w:hAnsi="Arial" w:cs="Arial"/>
          <w:kern w:val="0"/>
          <w:szCs w:val="21"/>
        </w:rPr>
        <w:t>{</w:t>
      </w:r>
    </w:p>
    <w:p w:rsidR="00F95434" w:rsidRPr="00851210" w:rsidRDefault="00824197">
      <w:pPr>
        <w:autoSpaceDE w:val="0"/>
        <w:autoSpaceDN w:val="0"/>
        <w:adjustRightInd w:val="0"/>
        <w:ind w:left="2520"/>
        <w:jc w:val="left"/>
        <w:rPr>
          <w:rFonts w:ascii="Arial" w:eastAsia="新宋体" w:hAnsi="Arial" w:cs="Arial"/>
          <w:kern w:val="0"/>
          <w:szCs w:val="21"/>
        </w:rPr>
      </w:pPr>
      <w:r w:rsidRPr="00851210">
        <w:rPr>
          <w:rFonts w:ascii="Arial" w:eastAsia="新宋体" w:hAnsi="Arial" w:cs="Arial"/>
          <w:color w:val="000000"/>
          <w:kern w:val="0"/>
          <w:szCs w:val="21"/>
        </w:rPr>
        <w:t>printf</w:t>
      </w:r>
      <w:r w:rsidRPr="00851210">
        <w:rPr>
          <w:rFonts w:ascii="Arial" w:eastAsia="新宋体" w:hAnsi="Arial" w:cs="Arial"/>
          <w:kern w:val="0"/>
          <w:szCs w:val="21"/>
        </w:rPr>
        <w:t>("Could not open a session to the VISA Resource Manager!\n");</w:t>
      </w:r>
    </w:p>
    <w:p w:rsidR="00F95434" w:rsidRPr="00851210" w:rsidRDefault="00824197">
      <w:pPr>
        <w:ind w:left="1680" w:firstLine="420"/>
        <w:rPr>
          <w:rFonts w:ascii="Arial" w:eastAsia="新宋体" w:hAnsi="Arial" w:cs="Arial"/>
          <w:kern w:val="0"/>
          <w:szCs w:val="21"/>
        </w:rPr>
      </w:pPr>
      <w:r w:rsidRPr="00851210">
        <w:rPr>
          <w:rFonts w:ascii="Arial" w:eastAsia="新宋体" w:hAnsi="Arial" w:cs="Arial"/>
          <w:kern w:val="0"/>
          <w:szCs w:val="21"/>
        </w:rPr>
        <w:t>}</w:t>
      </w:r>
    </w:p>
    <w:p w:rsidR="00F95434" w:rsidRPr="00851210" w:rsidRDefault="00F95434">
      <w:pPr>
        <w:ind w:left="1680" w:firstLine="420"/>
        <w:rPr>
          <w:rFonts w:ascii="Arial" w:eastAsia="新宋体" w:hAnsi="Arial" w:cs="Arial"/>
          <w:kern w:val="0"/>
          <w:szCs w:val="21"/>
        </w:rPr>
      </w:pPr>
    </w:p>
    <w:p w:rsidR="00F95434" w:rsidRPr="00851210" w:rsidRDefault="00824197">
      <w:pPr>
        <w:autoSpaceDE w:val="0"/>
        <w:autoSpaceDN w:val="0"/>
        <w:adjustRightInd w:val="0"/>
        <w:ind w:left="1680" w:firstLine="420"/>
        <w:jc w:val="left"/>
        <w:rPr>
          <w:rFonts w:ascii="Arial" w:eastAsia="新宋体" w:hAnsi="Arial" w:cs="Arial"/>
          <w:kern w:val="0"/>
          <w:szCs w:val="21"/>
        </w:rPr>
      </w:pPr>
      <w:r w:rsidRPr="00851210">
        <w:rPr>
          <w:rFonts w:ascii="Arial" w:eastAsia="新宋体" w:hAnsi="Arial" w:cs="Arial"/>
          <w:kern w:val="0"/>
          <w:szCs w:val="21"/>
        </w:rPr>
        <w:t>/* Now we will open a session via TCP/IP device */</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kern w:val="0"/>
          <w:szCs w:val="21"/>
        </w:rPr>
        <w:t xml:space="preserve">char </w:t>
      </w:r>
      <w:r w:rsidRPr="00851210">
        <w:rPr>
          <w:rFonts w:ascii="Arial" w:eastAsia="新宋体" w:hAnsi="Arial" w:cs="Arial"/>
          <w:color w:val="000000"/>
          <w:kern w:val="0"/>
          <w:szCs w:val="21"/>
        </w:rPr>
        <w:t>head</w:t>
      </w:r>
      <w:r w:rsidRPr="00851210">
        <w:rPr>
          <w:rFonts w:ascii="Arial" w:eastAsia="新宋体" w:hAnsi="Arial" w:cs="Arial"/>
          <w:kern w:val="0"/>
          <w:szCs w:val="21"/>
        </w:rPr>
        <w:t>[256] ="TCPIP0::";</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kern w:val="0"/>
          <w:szCs w:val="21"/>
        </w:rPr>
        <w:t xml:space="preserve">char </w:t>
      </w:r>
      <w:r w:rsidRPr="00851210">
        <w:rPr>
          <w:rFonts w:ascii="Arial" w:eastAsia="新宋体" w:hAnsi="Arial" w:cs="Arial"/>
          <w:color w:val="000000"/>
          <w:kern w:val="0"/>
          <w:szCs w:val="21"/>
        </w:rPr>
        <w:t>tail</w:t>
      </w:r>
      <w:r w:rsidRPr="00851210">
        <w:rPr>
          <w:rFonts w:ascii="Arial" w:eastAsia="新宋体" w:hAnsi="Arial" w:cs="Arial"/>
          <w:kern w:val="0"/>
          <w:szCs w:val="21"/>
        </w:rPr>
        <w:t>[] ="::INSTR";</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kern w:val="0"/>
          <w:szCs w:val="21"/>
        </w:rPr>
        <w:t xml:space="preserve">char </w:t>
      </w:r>
      <w:r w:rsidRPr="00851210">
        <w:rPr>
          <w:rFonts w:ascii="Arial" w:eastAsia="新宋体" w:hAnsi="Arial" w:cs="Arial"/>
          <w:color w:val="000000"/>
          <w:kern w:val="0"/>
          <w:szCs w:val="21"/>
        </w:rPr>
        <w:t>resource</w:t>
      </w:r>
      <w:r w:rsidRPr="00851210">
        <w:rPr>
          <w:rFonts w:ascii="Arial" w:eastAsia="新宋体" w:hAnsi="Arial" w:cs="Arial"/>
          <w:kern w:val="0"/>
          <w:szCs w:val="21"/>
        </w:rPr>
        <w:t xml:space="preserve"> [256];</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strcat</w:t>
      </w:r>
      <w:r w:rsidRPr="00851210">
        <w:rPr>
          <w:rFonts w:ascii="Arial" w:eastAsia="新宋体" w:hAnsi="Arial" w:cs="Arial"/>
          <w:kern w:val="0"/>
          <w:szCs w:val="21"/>
        </w:rPr>
        <w:t>(</w:t>
      </w:r>
      <w:r w:rsidRPr="00851210">
        <w:rPr>
          <w:rFonts w:ascii="Arial" w:eastAsia="新宋体" w:hAnsi="Arial" w:cs="Arial"/>
          <w:color w:val="000000"/>
          <w:kern w:val="0"/>
          <w:szCs w:val="21"/>
        </w:rPr>
        <w:t>head</w:t>
      </w:r>
      <w:r w:rsidRPr="00851210">
        <w:rPr>
          <w:rFonts w:ascii="Arial" w:eastAsia="新宋体" w:hAnsi="Arial" w:cs="Arial"/>
          <w:kern w:val="0"/>
          <w:szCs w:val="21"/>
        </w:rPr>
        <w:t>,</w:t>
      </w:r>
      <w:r w:rsidRPr="00851210">
        <w:rPr>
          <w:rFonts w:ascii="Arial" w:eastAsia="新宋体" w:hAnsi="Arial" w:cs="Arial"/>
          <w:color w:val="000000"/>
          <w:kern w:val="0"/>
          <w:szCs w:val="21"/>
        </w:rPr>
        <w:t>pIP</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strcat</w:t>
      </w:r>
      <w:r w:rsidRPr="00851210">
        <w:rPr>
          <w:rFonts w:ascii="Arial" w:eastAsia="新宋体" w:hAnsi="Arial" w:cs="Arial"/>
          <w:kern w:val="0"/>
          <w:szCs w:val="21"/>
        </w:rPr>
        <w:t>(</w:t>
      </w:r>
      <w:r w:rsidRPr="00851210">
        <w:rPr>
          <w:rFonts w:ascii="Arial" w:eastAsia="新宋体" w:hAnsi="Arial" w:cs="Arial"/>
          <w:color w:val="000000"/>
          <w:kern w:val="0"/>
          <w:szCs w:val="21"/>
        </w:rPr>
        <w:t>head</w:t>
      </w:r>
      <w:r w:rsidRPr="00851210">
        <w:rPr>
          <w:rFonts w:ascii="Arial" w:eastAsia="新宋体" w:hAnsi="Arial" w:cs="Arial"/>
          <w:kern w:val="0"/>
          <w:szCs w:val="21"/>
        </w:rPr>
        <w:t>,</w:t>
      </w:r>
      <w:r w:rsidRPr="00851210">
        <w:rPr>
          <w:rFonts w:ascii="Arial" w:eastAsia="新宋体" w:hAnsi="Arial" w:cs="Arial"/>
          <w:color w:val="000000"/>
          <w:kern w:val="0"/>
          <w:szCs w:val="21"/>
        </w:rPr>
        <w:t>tail</w:t>
      </w:r>
      <w:r w:rsidRPr="00851210">
        <w:rPr>
          <w:rFonts w:ascii="Arial" w:eastAsia="新宋体" w:hAnsi="Arial" w:cs="Arial"/>
          <w:kern w:val="0"/>
          <w:szCs w:val="21"/>
        </w:rPr>
        <w:t>);</w:t>
      </w:r>
    </w:p>
    <w:p w:rsidR="00F95434" w:rsidRPr="00851210" w:rsidRDefault="00824197">
      <w:pPr>
        <w:autoSpaceDE w:val="0"/>
        <w:autoSpaceDN w:val="0"/>
        <w:adjustRightInd w:val="0"/>
        <w:ind w:left="2100"/>
        <w:jc w:val="left"/>
        <w:rPr>
          <w:rFonts w:ascii="Arial" w:eastAsia="新宋体" w:hAnsi="Arial" w:cs="Arial"/>
          <w:kern w:val="0"/>
          <w:szCs w:val="21"/>
        </w:rPr>
      </w:pP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viOpen</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defaultRM</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head</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VI_LOAD_CONFIG</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VI_NULL</w:t>
      </w:r>
      <w:r w:rsidRPr="00851210">
        <w:rPr>
          <w:rFonts w:ascii="Arial" w:eastAsia="新宋体" w:hAnsi="Arial" w:cs="Arial"/>
          <w:kern w:val="0"/>
          <w:szCs w:val="21"/>
        </w:rPr>
        <w:t>, &amp;</w:t>
      </w:r>
      <w:r w:rsidRPr="00851210">
        <w:rPr>
          <w:rFonts w:ascii="Arial" w:eastAsia="新宋体" w:hAnsi="Arial" w:cs="Arial"/>
          <w:color w:val="000000"/>
          <w:kern w:val="0"/>
          <w:szCs w:val="21"/>
        </w:rPr>
        <w:t>instr</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kern w:val="0"/>
          <w:szCs w:val="21"/>
        </w:rPr>
        <w:t>if (</w:t>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&lt; </w:t>
      </w:r>
      <w:r w:rsidRPr="00851210">
        <w:rPr>
          <w:rFonts w:ascii="Arial" w:eastAsia="新宋体" w:hAnsi="Arial" w:cs="Arial"/>
          <w:color w:val="000000"/>
          <w:kern w:val="0"/>
          <w:szCs w:val="21"/>
        </w:rPr>
        <w:t>VI_SUCCESS</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printf</w:t>
      </w:r>
      <w:r w:rsidRPr="00851210">
        <w:rPr>
          <w:rFonts w:ascii="Arial" w:eastAsia="新宋体" w:hAnsi="Arial" w:cs="Arial"/>
          <w:kern w:val="0"/>
          <w:szCs w:val="21"/>
        </w:rPr>
        <w:t xml:space="preserve"> ("An error occurred opening the session\n");</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viClose</w:t>
      </w:r>
      <w:r w:rsidRPr="00851210">
        <w:rPr>
          <w:rFonts w:ascii="Arial" w:eastAsia="新宋体" w:hAnsi="Arial" w:cs="Arial"/>
          <w:kern w:val="0"/>
          <w:szCs w:val="21"/>
        </w:rPr>
        <w:t>(</w:t>
      </w:r>
      <w:r w:rsidRPr="00851210">
        <w:rPr>
          <w:rFonts w:ascii="Arial" w:eastAsia="新宋体" w:hAnsi="Arial" w:cs="Arial"/>
          <w:color w:val="000000"/>
          <w:kern w:val="0"/>
          <w:szCs w:val="21"/>
        </w:rPr>
        <w:t>defaultRM</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viPrintf</w:t>
      </w:r>
      <w:r w:rsidRPr="00851210">
        <w:rPr>
          <w:rFonts w:ascii="Arial" w:eastAsia="新宋体" w:hAnsi="Arial" w:cs="Arial"/>
          <w:kern w:val="0"/>
          <w:szCs w:val="21"/>
        </w:rPr>
        <w:t>(</w:t>
      </w:r>
      <w:r w:rsidRPr="00851210">
        <w:rPr>
          <w:rFonts w:ascii="Arial" w:eastAsia="新宋体" w:hAnsi="Arial" w:cs="Arial"/>
          <w:color w:val="000000"/>
          <w:kern w:val="0"/>
          <w:szCs w:val="21"/>
        </w:rPr>
        <w:t>instr</w:t>
      </w:r>
      <w:r w:rsidRPr="00851210">
        <w:rPr>
          <w:rFonts w:ascii="Arial" w:eastAsia="新宋体" w:hAnsi="Arial" w:cs="Arial"/>
          <w:kern w:val="0"/>
          <w:szCs w:val="21"/>
        </w:rPr>
        <w:t>, "*idn?\n");</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viScanf</w:t>
      </w:r>
      <w:r w:rsidRPr="00851210">
        <w:rPr>
          <w:rFonts w:ascii="Arial" w:eastAsia="新宋体" w:hAnsi="Arial" w:cs="Arial"/>
          <w:kern w:val="0"/>
          <w:szCs w:val="21"/>
        </w:rPr>
        <w:t>(</w:t>
      </w:r>
      <w:r w:rsidRPr="00851210">
        <w:rPr>
          <w:rFonts w:ascii="Arial" w:eastAsia="新宋体" w:hAnsi="Arial" w:cs="Arial"/>
          <w:color w:val="000000"/>
          <w:kern w:val="0"/>
          <w:szCs w:val="21"/>
        </w:rPr>
        <w:t>instr</w:t>
      </w:r>
      <w:r w:rsidRPr="00851210">
        <w:rPr>
          <w:rFonts w:ascii="Arial" w:eastAsia="新宋体" w:hAnsi="Arial" w:cs="Arial"/>
          <w:kern w:val="0"/>
          <w:szCs w:val="21"/>
        </w:rPr>
        <w:t xml:space="preserve">, "%t", </w:t>
      </w:r>
      <w:r w:rsidRPr="00851210">
        <w:rPr>
          <w:rFonts w:ascii="Arial" w:eastAsia="新宋体" w:hAnsi="Arial" w:cs="Arial"/>
          <w:color w:val="000000"/>
          <w:kern w:val="0"/>
          <w:szCs w:val="21"/>
        </w:rPr>
        <w:t>outputBuffer</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kern w:val="0"/>
          <w:szCs w:val="21"/>
        </w:rPr>
        <w:t>if (</w:t>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&lt; </w:t>
      </w:r>
      <w:r w:rsidRPr="00851210">
        <w:rPr>
          <w:rFonts w:ascii="Arial" w:eastAsia="新宋体" w:hAnsi="Arial" w:cs="Arial"/>
          <w:color w:val="000000"/>
          <w:kern w:val="0"/>
          <w:szCs w:val="21"/>
        </w:rPr>
        <w:t>VI_SUCCESS</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lastRenderedPageBreak/>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printf</w:t>
      </w:r>
      <w:r w:rsidRPr="00851210">
        <w:rPr>
          <w:rFonts w:ascii="Arial" w:eastAsia="新宋体" w:hAnsi="Arial" w:cs="Arial"/>
          <w:kern w:val="0"/>
          <w:szCs w:val="21"/>
        </w:rPr>
        <w:t>("viRead failed with error code: %x \n",</w:t>
      </w:r>
      <w:r w:rsidRPr="00851210">
        <w:rPr>
          <w:rFonts w:ascii="Arial" w:eastAsia="新宋体" w:hAnsi="Arial" w:cs="Arial"/>
          <w:color w:val="000000"/>
          <w:kern w:val="0"/>
          <w:szCs w:val="21"/>
        </w:rPr>
        <w:t>status</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viClose</w:t>
      </w:r>
      <w:r w:rsidRPr="00851210">
        <w:rPr>
          <w:rFonts w:ascii="Arial" w:eastAsia="新宋体" w:hAnsi="Arial" w:cs="Arial"/>
          <w:kern w:val="0"/>
          <w:szCs w:val="21"/>
        </w:rPr>
        <w:t>(</w:t>
      </w:r>
      <w:r w:rsidRPr="00851210">
        <w:rPr>
          <w:rFonts w:ascii="Arial" w:eastAsia="新宋体" w:hAnsi="Arial" w:cs="Arial"/>
          <w:color w:val="000000"/>
          <w:kern w:val="0"/>
          <w:szCs w:val="21"/>
        </w:rPr>
        <w:t>defaultRM</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color w:val="0000FF"/>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kern w:val="0"/>
          <w:szCs w:val="21"/>
        </w:rPr>
        <w:t>}else</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printf</w:t>
      </w:r>
      <w:r w:rsidRPr="00851210">
        <w:rPr>
          <w:rFonts w:ascii="Arial" w:eastAsia="新宋体" w:hAnsi="Arial" w:cs="Arial"/>
          <w:kern w:val="0"/>
          <w:szCs w:val="21"/>
        </w:rPr>
        <w:t xml:space="preserve"> ("\ndata read from device: %*s\n", 0,</w:t>
      </w:r>
      <w:r w:rsidRPr="00851210">
        <w:rPr>
          <w:rFonts w:ascii="Arial" w:eastAsia="新宋体" w:hAnsi="Arial" w:cs="Arial"/>
          <w:color w:val="000000"/>
          <w:kern w:val="0"/>
          <w:szCs w:val="21"/>
        </w:rPr>
        <w:t>outputBuffer</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viClose</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instr</w:t>
      </w:r>
      <w:r w:rsidRPr="00851210">
        <w:rPr>
          <w:rFonts w:ascii="Arial" w:eastAsia="新宋体" w:hAnsi="Arial" w:cs="Arial"/>
          <w:kern w:val="0"/>
          <w:szCs w:val="21"/>
        </w:rPr>
        <w:t>);</w:t>
      </w:r>
    </w:p>
    <w:p w:rsidR="00070881" w:rsidRPr="00851210" w:rsidRDefault="00824197" w:rsidP="00070881">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00070881" w:rsidRPr="00851210">
        <w:rPr>
          <w:rFonts w:ascii="Arial" w:eastAsia="新宋体" w:hAnsi="Arial" w:cs="Arial"/>
          <w:kern w:val="0"/>
          <w:szCs w:val="21"/>
        </w:rPr>
        <w:tab/>
      </w:r>
      <w:r w:rsidRPr="00851210">
        <w:rPr>
          <w:rFonts w:ascii="Arial" w:eastAsia="新宋体" w:hAnsi="Arial" w:cs="Arial"/>
          <w:color w:val="000000"/>
          <w:kern w:val="0"/>
          <w:szCs w:val="21"/>
        </w:rPr>
        <w:t>status</w:t>
      </w:r>
      <w:r w:rsidRPr="00851210">
        <w:rPr>
          <w:rFonts w:ascii="Arial" w:eastAsia="新宋体" w:hAnsi="Arial" w:cs="Arial"/>
          <w:kern w:val="0"/>
          <w:szCs w:val="21"/>
        </w:rPr>
        <w:t xml:space="preserve"> = </w:t>
      </w:r>
      <w:r w:rsidRPr="00851210">
        <w:rPr>
          <w:rFonts w:ascii="Arial" w:eastAsia="新宋体" w:hAnsi="Arial" w:cs="Arial"/>
          <w:color w:val="000000"/>
          <w:kern w:val="0"/>
          <w:szCs w:val="21"/>
        </w:rPr>
        <w:t>viClose</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defaultRM</w:t>
      </w:r>
      <w:r w:rsidRPr="00851210">
        <w:rPr>
          <w:rFonts w:ascii="Arial" w:eastAsia="新宋体" w:hAnsi="Arial" w:cs="Arial"/>
          <w:kern w:val="0"/>
          <w:szCs w:val="21"/>
        </w:rPr>
        <w:t>);</w:t>
      </w:r>
    </w:p>
    <w:p w:rsidR="00F95434" w:rsidRPr="00851210" w:rsidRDefault="00824197">
      <w:pPr>
        <w:ind w:left="1680" w:firstLine="420"/>
        <w:rPr>
          <w:rFonts w:ascii="Arial" w:hAnsi="Arial" w:cs="Arial"/>
          <w:szCs w:val="21"/>
        </w:rPr>
      </w:pPr>
      <w:r w:rsidRPr="00851210">
        <w:rPr>
          <w:rFonts w:ascii="Arial" w:eastAsia="新宋体" w:hAnsi="Arial" w:cs="Arial"/>
          <w:kern w:val="0"/>
          <w:szCs w:val="21"/>
        </w:rPr>
        <w:t xml:space="preserve">return 0;  </w:t>
      </w:r>
    </w:p>
    <w:p w:rsidR="00F95434" w:rsidRPr="00851210" w:rsidRDefault="009614AF">
      <w:pPr>
        <w:pStyle w:val="afff2"/>
        <w:ind w:left="1620" w:firstLineChars="0" w:firstLine="0"/>
        <w:rPr>
          <w:rFonts w:ascii="Arial" w:hAnsi="Arial" w:cs="Arial"/>
        </w:rPr>
      </w:pPr>
      <w:r w:rsidRPr="00851210">
        <w:rPr>
          <w:rFonts w:ascii="Arial" w:hAnsi="Arial" w:cs="Arial"/>
        </w:rPr>
        <w:t>}</w:t>
      </w:r>
    </w:p>
    <w:p w:rsidR="00E07EDC" w:rsidRPr="00851210" w:rsidRDefault="00824197">
      <w:pPr>
        <w:pStyle w:val="afff2"/>
        <w:numPr>
          <w:ilvl w:val="1"/>
          <w:numId w:val="49"/>
        </w:numPr>
        <w:ind w:firstLineChars="0"/>
        <w:rPr>
          <w:rFonts w:ascii="Arial" w:hAnsi="Arial" w:cs="Arial"/>
        </w:rPr>
      </w:pPr>
      <w:r w:rsidRPr="00851210">
        <w:rPr>
          <w:rFonts w:ascii="Arial" w:hAnsi="Arial" w:cs="Arial"/>
        </w:rPr>
        <w:t>main access code:</w:t>
      </w:r>
    </w:p>
    <w:p w:rsidR="00F95434" w:rsidRPr="00851210" w:rsidRDefault="00824197">
      <w:pPr>
        <w:pStyle w:val="afff2"/>
        <w:ind w:left="1620" w:firstLineChars="0" w:firstLine="0"/>
        <w:rPr>
          <w:rFonts w:ascii="Arial" w:eastAsia="新宋体" w:hAnsi="Arial" w:cs="Arial"/>
          <w:kern w:val="0"/>
          <w:szCs w:val="21"/>
        </w:rPr>
      </w:pPr>
      <w:r w:rsidRPr="00851210">
        <w:rPr>
          <w:rFonts w:ascii="Arial" w:eastAsia="新宋体" w:hAnsi="Arial" w:cs="Arial"/>
          <w:kern w:val="0"/>
          <w:szCs w:val="21"/>
        </w:rPr>
        <w:t xml:space="preserve">int </w:t>
      </w:r>
      <w:r w:rsidRPr="00851210">
        <w:rPr>
          <w:rFonts w:ascii="Arial" w:eastAsia="新宋体" w:hAnsi="Arial" w:cs="Arial"/>
          <w:color w:val="000000"/>
          <w:kern w:val="0"/>
          <w:szCs w:val="21"/>
        </w:rPr>
        <w:t>_tmain</w:t>
      </w:r>
      <w:r w:rsidRPr="00851210">
        <w:rPr>
          <w:rFonts w:ascii="Arial" w:eastAsia="新宋体" w:hAnsi="Arial" w:cs="Arial"/>
          <w:kern w:val="0"/>
          <w:szCs w:val="21"/>
        </w:rPr>
        <w:t xml:space="preserve">(int </w:t>
      </w:r>
      <w:r w:rsidRPr="00851210">
        <w:rPr>
          <w:rFonts w:ascii="Arial" w:eastAsia="新宋体" w:hAnsi="Arial" w:cs="Arial"/>
          <w:color w:val="000000"/>
          <w:kern w:val="0"/>
          <w:szCs w:val="21"/>
        </w:rPr>
        <w:t>argc</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_TCHAR</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argv</w:t>
      </w:r>
      <w:r w:rsidRPr="00851210">
        <w:rPr>
          <w:rFonts w:ascii="Arial" w:eastAsia="新宋体" w:hAnsi="Arial" w:cs="Arial"/>
          <w:kern w:val="0"/>
          <w:szCs w:val="21"/>
        </w:rPr>
        <w:t>[])</w:t>
      </w:r>
    </w:p>
    <w:p w:rsidR="00F95434" w:rsidRPr="00851210" w:rsidRDefault="00824197">
      <w:pPr>
        <w:pStyle w:val="afff2"/>
        <w:ind w:left="1620" w:firstLineChars="0" w:firstLine="0"/>
        <w:rPr>
          <w:rFonts w:ascii="Arial" w:eastAsia="新宋体" w:hAnsi="Arial" w:cs="Arial"/>
          <w:kern w:val="0"/>
          <w:szCs w:val="21"/>
        </w:rPr>
      </w:pPr>
      <w:r w:rsidRPr="00851210">
        <w:rPr>
          <w:rFonts w:ascii="Arial" w:eastAsia="新宋体" w:hAnsi="Arial" w:cs="Arial"/>
          <w:kern w:val="0"/>
          <w:szCs w:val="21"/>
        </w:rPr>
        <w:t>{</w:t>
      </w:r>
    </w:p>
    <w:p w:rsidR="00F95434" w:rsidRPr="00851210" w:rsidRDefault="00824197">
      <w:pPr>
        <w:autoSpaceDE w:val="0"/>
        <w:autoSpaceDN w:val="0"/>
        <w:adjustRightInd w:val="0"/>
        <w:ind w:left="2100"/>
        <w:jc w:val="left"/>
        <w:rPr>
          <w:rFonts w:ascii="Arial" w:eastAsia="新宋体" w:hAnsi="Arial" w:cs="Arial"/>
          <w:kern w:val="0"/>
          <w:szCs w:val="21"/>
        </w:rPr>
      </w:pPr>
      <w:r w:rsidRPr="00851210">
        <w:rPr>
          <w:rFonts w:ascii="Arial" w:eastAsia="新宋体" w:hAnsi="Arial" w:cs="Arial"/>
          <w:color w:val="000000"/>
          <w:kern w:val="0"/>
          <w:szCs w:val="21"/>
        </w:rPr>
        <w:t>printf</w:t>
      </w:r>
      <w:r w:rsidRPr="00851210">
        <w:rPr>
          <w:rFonts w:ascii="Arial" w:eastAsia="新宋体" w:hAnsi="Arial" w:cs="Arial"/>
          <w:kern w:val="0"/>
          <w:szCs w:val="21"/>
        </w:rPr>
        <w:t xml:space="preserve"> ("please select the connect type ,input 1 for usbtmc,input 2 for tcp/ip: ");</w:t>
      </w:r>
    </w:p>
    <w:p w:rsidR="00794DCE" w:rsidRPr="00851210" w:rsidRDefault="00824197" w:rsidP="00794DCE">
      <w:pPr>
        <w:autoSpaceDE w:val="0"/>
        <w:autoSpaceDN w:val="0"/>
        <w:adjustRightInd w:val="0"/>
        <w:jc w:val="left"/>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kern w:val="0"/>
          <w:szCs w:val="21"/>
        </w:rPr>
        <w:tab/>
      </w:r>
      <w:r w:rsidRPr="00851210">
        <w:rPr>
          <w:rFonts w:ascii="Arial" w:eastAsia="新宋体" w:hAnsi="Arial" w:cs="Arial"/>
          <w:color w:val="000000"/>
          <w:kern w:val="0"/>
          <w:szCs w:val="21"/>
        </w:rPr>
        <w:t>fflush</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stdin</w:t>
      </w:r>
      <w:r w:rsidRPr="00851210">
        <w:rPr>
          <w:rFonts w:ascii="Arial" w:eastAsia="新宋体" w:hAnsi="Arial" w:cs="Arial"/>
          <w:kern w:val="0"/>
          <w:szCs w:val="21"/>
        </w:rPr>
        <w:t>);</w:t>
      </w:r>
    </w:p>
    <w:p w:rsidR="00F95434" w:rsidRPr="00851210" w:rsidRDefault="00824197">
      <w:pPr>
        <w:pStyle w:val="afff2"/>
        <w:ind w:left="1620" w:firstLineChars="0" w:firstLine="0"/>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t xml:space="preserve">int </w:t>
      </w:r>
      <w:r w:rsidRPr="00851210">
        <w:rPr>
          <w:rFonts w:ascii="Arial" w:eastAsia="新宋体" w:hAnsi="Arial" w:cs="Arial"/>
          <w:color w:val="000000"/>
          <w:kern w:val="0"/>
          <w:szCs w:val="21"/>
        </w:rPr>
        <w:t>inputchar</w:t>
      </w:r>
      <w:r w:rsidRPr="00851210">
        <w:rPr>
          <w:rFonts w:ascii="Arial" w:eastAsia="新宋体" w:hAnsi="Arial" w:cs="Arial"/>
          <w:kern w:val="0"/>
          <w:szCs w:val="21"/>
        </w:rPr>
        <w:t xml:space="preserve"> =</w:t>
      </w:r>
      <w:r w:rsidRPr="00851210">
        <w:rPr>
          <w:rFonts w:ascii="Arial" w:eastAsia="新宋体" w:hAnsi="Arial" w:cs="Arial"/>
          <w:color w:val="000000"/>
          <w:kern w:val="0"/>
          <w:szCs w:val="21"/>
        </w:rPr>
        <w:t>getchar</w:t>
      </w:r>
      <w:r w:rsidRPr="00851210">
        <w:rPr>
          <w:rFonts w:ascii="Arial" w:eastAsia="新宋体" w:hAnsi="Arial" w:cs="Arial"/>
          <w:kern w:val="0"/>
          <w:szCs w:val="21"/>
        </w:rPr>
        <w:t>();</w:t>
      </w:r>
    </w:p>
    <w:p w:rsidR="00F95434" w:rsidRPr="00851210" w:rsidRDefault="00760E6D">
      <w:pPr>
        <w:pStyle w:val="afff2"/>
        <w:ind w:left="1620" w:firstLineChars="0" w:firstLine="0"/>
        <w:rPr>
          <w:rFonts w:ascii="Arial" w:eastAsia="新宋体" w:hAnsi="Arial" w:cs="Arial"/>
          <w:color w:val="0000FF"/>
          <w:kern w:val="0"/>
          <w:szCs w:val="21"/>
        </w:rPr>
      </w:pPr>
      <w:r w:rsidRPr="00851210">
        <w:rPr>
          <w:rFonts w:ascii="Arial" w:eastAsia="新宋体" w:hAnsi="Arial" w:cs="Arial"/>
          <w:color w:val="0000FF"/>
          <w:kern w:val="0"/>
          <w:szCs w:val="21"/>
        </w:rPr>
        <w:tab/>
      </w:r>
      <w:r w:rsidRPr="00851210">
        <w:rPr>
          <w:rFonts w:ascii="Arial" w:eastAsia="新宋体" w:hAnsi="Arial" w:cs="Arial"/>
          <w:color w:val="0000FF"/>
          <w:kern w:val="0"/>
          <w:szCs w:val="21"/>
        </w:rPr>
        <w:tab/>
        <w:t xml:space="preserve">  </w:t>
      </w:r>
    </w:p>
    <w:p w:rsidR="00F95434" w:rsidRPr="00851210" w:rsidRDefault="00760E6D">
      <w:pPr>
        <w:pStyle w:val="afff2"/>
        <w:ind w:left="1620" w:firstLineChars="0" w:firstLine="0"/>
        <w:rPr>
          <w:rFonts w:ascii="Arial" w:eastAsia="新宋体" w:hAnsi="Arial" w:cs="Arial"/>
          <w:color w:val="0000FF"/>
          <w:kern w:val="0"/>
          <w:szCs w:val="21"/>
        </w:rPr>
      </w:pPr>
      <w:r w:rsidRPr="00851210">
        <w:rPr>
          <w:rFonts w:ascii="Arial" w:eastAsia="新宋体" w:hAnsi="Arial" w:cs="Arial"/>
          <w:color w:val="0000FF"/>
          <w:kern w:val="0"/>
          <w:szCs w:val="21"/>
        </w:rPr>
        <w:tab/>
      </w:r>
      <w:r w:rsidRPr="00851210">
        <w:rPr>
          <w:rFonts w:ascii="Arial" w:eastAsia="新宋体" w:hAnsi="Arial" w:cs="Arial"/>
          <w:color w:val="0000FF"/>
          <w:kern w:val="0"/>
          <w:szCs w:val="21"/>
        </w:rPr>
        <w:tab/>
        <w:t xml:space="preserve">  </w:t>
      </w:r>
      <w:r w:rsidR="00824197" w:rsidRPr="00851210">
        <w:rPr>
          <w:rFonts w:ascii="Arial" w:eastAsia="新宋体" w:hAnsi="Arial" w:cs="Arial"/>
          <w:kern w:val="0"/>
          <w:szCs w:val="21"/>
        </w:rPr>
        <w:t>if(</w:t>
      </w:r>
      <w:r w:rsidR="00824197" w:rsidRPr="00851210">
        <w:rPr>
          <w:rFonts w:ascii="Arial" w:eastAsia="新宋体" w:hAnsi="Arial" w:cs="Arial"/>
          <w:color w:val="000000"/>
          <w:kern w:val="0"/>
          <w:szCs w:val="21"/>
        </w:rPr>
        <w:t>inputchar</w:t>
      </w:r>
      <w:r w:rsidR="00824197" w:rsidRPr="00851210">
        <w:rPr>
          <w:rFonts w:ascii="Arial" w:eastAsia="新宋体" w:hAnsi="Arial" w:cs="Arial"/>
          <w:kern w:val="0"/>
          <w:szCs w:val="21"/>
        </w:rPr>
        <w:t xml:space="preserve"> ==49)</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w:t>
      </w:r>
    </w:p>
    <w:p w:rsidR="00F95434" w:rsidRPr="00851210" w:rsidRDefault="00824197">
      <w:pPr>
        <w:pStyle w:val="afff2"/>
        <w:ind w:leftChars="1200" w:left="2520"/>
        <w:rPr>
          <w:rFonts w:ascii="Arial" w:eastAsia="新宋体" w:hAnsi="Arial" w:cs="Arial"/>
          <w:kern w:val="0"/>
          <w:szCs w:val="21"/>
        </w:rPr>
      </w:pPr>
      <w:r w:rsidRPr="00851210">
        <w:rPr>
          <w:rFonts w:ascii="Arial" w:eastAsia="新宋体" w:hAnsi="Arial" w:cs="Arial"/>
          <w:kern w:val="0"/>
          <w:szCs w:val="21"/>
        </w:rPr>
        <w:t>Usbtmc_test();</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}else if(inputchar ==50)</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r>
      <w:r w:rsidR="00C42F38" w:rsidRPr="00851210">
        <w:rPr>
          <w:rFonts w:ascii="Arial" w:eastAsia="新宋体" w:hAnsi="Arial" w:cs="Arial"/>
          <w:kern w:val="0"/>
          <w:szCs w:val="21"/>
        </w:rPr>
        <w:t>printf("please input tcp/ip address:");</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t>char ip[256];</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t>fflush(stdin);</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t>gets(ip);</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ab/>
      </w:r>
      <w:r w:rsidRPr="00851210">
        <w:rPr>
          <w:rFonts w:ascii="Arial" w:eastAsia="新宋体" w:hAnsi="Arial" w:cs="Arial"/>
          <w:kern w:val="0"/>
          <w:szCs w:val="21"/>
        </w:rPr>
        <w:tab/>
        <w:t>TCP_IP_Test(ip);</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w:t>
      </w:r>
    </w:p>
    <w:p w:rsidR="000E4288" w:rsidRPr="00851210" w:rsidRDefault="000E4288" w:rsidP="00023E23">
      <w:pPr>
        <w:pStyle w:val="afff2"/>
        <w:ind w:leftChars="1000" w:left="2100" w:firstLineChars="100" w:firstLine="210"/>
        <w:rPr>
          <w:ins w:id="320" w:author="admin" w:date="2015-07-11T11:57:00Z"/>
          <w:rFonts w:ascii="Arial" w:eastAsia="新宋体" w:hAnsi="Arial" w:cs="Arial"/>
          <w:kern w:val="0"/>
          <w:szCs w:val="21"/>
        </w:rPr>
      </w:pPr>
      <w:r w:rsidRPr="00851210">
        <w:rPr>
          <w:rFonts w:ascii="Arial" w:eastAsia="新宋体" w:hAnsi="Arial" w:cs="Arial"/>
          <w:kern w:val="0"/>
          <w:szCs w:val="21"/>
        </w:rPr>
        <w:t>printf("Hit enter to continue.");</w:t>
      </w:r>
    </w:p>
    <w:p w:rsidR="00F95434" w:rsidRPr="00851210" w:rsidRDefault="00824197" w:rsidP="00023E23">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fflush(stdin);</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getchar();</w:t>
      </w:r>
    </w:p>
    <w:p w:rsidR="00F95434" w:rsidRPr="00851210" w:rsidRDefault="00824197">
      <w:pPr>
        <w:pStyle w:val="afff2"/>
        <w:ind w:leftChars="1000" w:left="2100" w:firstLineChars="100" w:firstLine="210"/>
        <w:rPr>
          <w:rFonts w:ascii="Arial" w:eastAsia="新宋体" w:hAnsi="Arial" w:cs="Arial"/>
          <w:kern w:val="0"/>
          <w:szCs w:val="21"/>
        </w:rPr>
      </w:pPr>
      <w:r w:rsidRPr="00851210">
        <w:rPr>
          <w:rFonts w:ascii="Arial" w:eastAsia="新宋体" w:hAnsi="Arial" w:cs="Arial"/>
          <w:kern w:val="0"/>
          <w:szCs w:val="21"/>
        </w:rPr>
        <w:t>return 0;</w:t>
      </w:r>
    </w:p>
    <w:p w:rsidR="00F95434" w:rsidRPr="00851210" w:rsidRDefault="000B3055">
      <w:pPr>
        <w:rPr>
          <w:rFonts w:ascii="Arial" w:hAnsi="Arial" w:cs="Arial"/>
          <w:szCs w:val="21"/>
        </w:rPr>
      </w:pPr>
      <w:r w:rsidRPr="00851210">
        <w:rPr>
          <w:rFonts w:ascii="Arial" w:hAnsi="Arial" w:cs="Arial"/>
          <w:szCs w:val="21"/>
        </w:rPr>
        <w:tab/>
      </w:r>
      <w:r w:rsidRPr="00851210">
        <w:rPr>
          <w:rFonts w:ascii="Arial" w:hAnsi="Arial" w:cs="Arial"/>
          <w:szCs w:val="21"/>
        </w:rPr>
        <w:tab/>
      </w:r>
      <w:r w:rsidRPr="00851210">
        <w:rPr>
          <w:rFonts w:ascii="Arial" w:hAnsi="Arial" w:cs="Arial"/>
          <w:szCs w:val="21"/>
        </w:rPr>
        <w:tab/>
      </w:r>
      <w:r w:rsidRPr="00851210">
        <w:rPr>
          <w:rFonts w:ascii="Arial" w:hAnsi="Arial" w:cs="Arial"/>
          <w:szCs w:val="21"/>
        </w:rPr>
        <w:tab/>
        <w:t>}</w:t>
      </w:r>
    </w:p>
    <w:p w:rsidR="00E07EDC" w:rsidRPr="00851210" w:rsidRDefault="00FE0311">
      <w:pPr>
        <w:pStyle w:val="afff2"/>
        <w:numPr>
          <w:ilvl w:val="0"/>
          <w:numId w:val="49"/>
        </w:numPr>
        <w:ind w:firstLineChars="0"/>
        <w:rPr>
          <w:rFonts w:ascii="Arial" w:hAnsi="Arial" w:cs="Arial"/>
          <w:szCs w:val="21"/>
        </w:rPr>
      </w:pPr>
      <w:r w:rsidRPr="00851210">
        <w:rPr>
          <w:rFonts w:ascii="Arial" w:hAnsi="Arial" w:cs="Arial"/>
          <w:szCs w:val="21"/>
        </w:rPr>
        <w:t>Run</w:t>
      </w:r>
      <w:r w:rsidR="006A740F" w:rsidRPr="00851210">
        <w:rPr>
          <w:rFonts w:ascii="Arial" w:hAnsi="Arial" w:cs="Arial"/>
          <w:szCs w:val="21"/>
        </w:rPr>
        <w:t xml:space="preserve"> the demo</w:t>
      </w:r>
      <w:r w:rsidRPr="00851210">
        <w:rPr>
          <w:rFonts w:ascii="Arial" w:hAnsi="Arial" w:cs="Arial"/>
          <w:szCs w:val="21"/>
        </w:rPr>
        <w:t xml:space="preserve"> and </w:t>
      </w:r>
      <w:r w:rsidR="006A740F" w:rsidRPr="00851210">
        <w:rPr>
          <w:rFonts w:ascii="Arial" w:hAnsi="Arial" w:cs="Arial"/>
          <w:szCs w:val="21"/>
        </w:rPr>
        <w:t xml:space="preserve">get </w:t>
      </w:r>
      <w:r w:rsidRPr="00851210">
        <w:rPr>
          <w:rFonts w:ascii="Arial" w:hAnsi="Arial" w:cs="Arial"/>
          <w:szCs w:val="21"/>
        </w:rPr>
        <w:t>result</w:t>
      </w:r>
      <w:r w:rsidR="00922E3D" w:rsidRPr="00851210">
        <w:rPr>
          <w:rFonts w:ascii="Arial" w:hAnsi="Arial" w:cs="Arial"/>
          <w:szCs w:val="21"/>
        </w:rPr>
        <w:t>:</w:t>
      </w:r>
    </w:p>
    <w:p w:rsidR="00F95434" w:rsidRPr="00851210" w:rsidRDefault="007158E7" w:rsidP="00A7715A">
      <w:pPr>
        <w:rPr>
          <w:rFonts w:ascii="Arial" w:hAnsi="Arial" w:cs="Arial"/>
          <w:szCs w:val="21"/>
        </w:rPr>
      </w:pPr>
      <w:r w:rsidRPr="00851210">
        <w:rPr>
          <w:rFonts w:ascii="Arial" w:hAnsi="Arial" w:cs="Arial"/>
          <w:szCs w:val="21"/>
        </w:rPr>
        <w:t>Save, compile</w:t>
      </w:r>
      <w:r w:rsidR="00922E3D" w:rsidRPr="00851210">
        <w:rPr>
          <w:rFonts w:ascii="Arial" w:hAnsi="Arial" w:cs="Arial"/>
          <w:szCs w:val="21"/>
        </w:rPr>
        <w:t xml:space="preserve"> and run the project. When the </w:t>
      </w:r>
      <w:r w:rsidR="005F01D4" w:rsidRPr="00851210">
        <w:rPr>
          <w:rFonts w:ascii="Arial" w:hAnsi="Arial" w:cs="Arial"/>
          <w:szCs w:val="21"/>
        </w:rPr>
        <w:t xml:space="preserve">instrument </w:t>
      </w:r>
      <w:r w:rsidR="008873B7" w:rsidRPr="00851210">
        <w:rPr>
          <w:rFonts w:ascii="Arial" w:hAnsi="Arial" w:cs="Arial"/>
          <w:szCs w:val="21"/>
        </w:rPr>
        <w:t xml:space="preserve">connects </w:t>
      </w:r>
      <w:r w:rsidR="005F01D4" w:rsidRPr="00851210">
        <w:rPr>
          <w:rFonts w:ascii="Arial" w:hAnsi="Arial" w:cs="Arial"/>
          <w:szCs w:val="21"/>
        </w:rPr>
        <w:t>to the PC</w:t>
      </w:r>
      <w:r w:rsidR="008873B7" w:rsidRPr="00851210">
        <w:rPr>
          <w:rFonts w:ascii="Arial" w:hAnsi="Arial" w:cs="Arial"/>
          <w:szCs w:val="21"/>
        </w:rPr>
        <w:t xml:space="preserve"> correctly</w:t>
      </w:r>
      <w:r w:rsidR="005F01D4" w:rsidRPr="00851210">
        <w:rPr>
          <w:rFonts w:ascii="Arial" w:hAnsi="Arial" w:cs="Arial"/>
          <w:szCs w:val="21"/>
        </w:rPr>
        <w:t xml:space="preserve">, you </w:t>
      </w:r>
      <w:r w:rsidR="006E058D" w:rsidRPr="00851210">
        <w:rPr>
          <w:rFonts w:ascii="Arial" w:hAnsi="Arial" w:cs="Arial"/>
          <w:szCs w:val="21"/>
        </w:rPr>
        <w:t xml:space="preserve">can </w:t>
      </w:r>
      <w:r w:rsidRPr="00851210">
        <w:rPr>
          <w:rFonts w:ascii="Arial" w:hAnsi="Arial" w:cs="Arial"/>
          <w:szCs w:val="21"/>
        </w:rPr>
        <w:t>cho</w:t>
      </w:r>
      <w:r w:rsidR="007A0267" w:rsidRPr="00851210">
        <w:rPr>
          <w:rFonts w:ascii="Arial" w:hAnsi="Arial" w:cs="Arial"/>
          <w:szCs w:val="21"/>
        </w:rPr>
        <w:t>o</w:t>
      </w:r>
      <w:r w:rsidRPr="00851210">
        <w:rPr>
          <w:rFonts w:ascii="Arial" w:hAnsi="Arial" w:cs="Arial"/>
          <w:szCs w:val="21"/>
        </w:rPr>
        <w:t>se</w:t>
      </w:r>
      <w:r w:rsidR="008873B7" w:rsidRPr="00851210">
        <w:rPr>
          <w:rFonts w:ascii="Arial" w:hAnsi="Arial" w:cs="Arial"/>
          <w:szCs w:val="21"/>
        </w:rPr>
        <w:t xml:space="preserve"> </w:t>
      </w:r>
      <w:r w:rsidRPr="00851210">
        <w:rPr>
          <w:rFonts w:ascii="Arial" w:hAnsi="Arial" w:cs="Arial"/>
          <w:szCs w:val="21"/>
        </w:rPr>
        <w:t>USBTMC</w:t>
      </w:r>
      <w:r w:rsidR="006B5DF7" w:rsidRPr="00851210">
        <w:rPr>
          <w:rFonts w:ascii="Arial" w:hAnsi="Arial" w:cs="Arial"/>
          <w:szCs w:val="21"/>
        </w:rPr>
        <w:t>(1)</w:t>
      </w:r>
      <w:r w:rsidRPr="00851210">
        <w:rPr>
          <w:rFonts w:ascii="Arial" w:hAnsi="Arial" w:cs="Arial"/>
          <w:szCs w:val="21"/>
        </w:rPr>
        <w:t xml:space="preserve"> </w:t>
      </w:r>
      <w:r w:rsidR="008873B7" w:rsidRPr="00851210">
        <w:rPr>
          <w:rFonts w:ascii="Arial" w:hAnsi="Arial" w:cs="Arial"/>
          <w:szCs w:val="21"/>
        </w:rPr>
        <w:t xml:space="preserve">or </w:t>
      </w:r>
      <w:r w:rsidRPr="00851210">
        <w:rPr>
          <w:rFonts w:ascii="Arial" w:hAnsi="Arial" w:cs="Arial"/>
          <w:szCs w:val="21"/>
        </w:rPr>
        <w:t>TCP/IP</w:t>
      </w:r>
      <w:r w:rsidR="006B5DF7" w:rsidRPr="00851210">
        <w:rPr>
          <w:rFonts w:ascii="Arial" w:hAnsi="Arial" w:cs="Arial"/>
          <w:szCs w:val="21"/>
        </w:rPr>
        <w:t>(2)</w:t>
      </w:r>
      <w:r w:rsidR="008873B7" w:rsidRPr="00851210">
        <w:rPr>
          <w:rFonts w:ascii="Arial" w:hAnsi="Arial" w:cs="Arial"/>
          <w:szCs w:val="21"/>
        </w:rPr>
        <w:t xml:space="preserve"> </w:t>
      </w:r>
      <w:r w:rsidRPr="00851210">
        <w:rPr>
          <w:rFonts w:ascii="Arial" w:hAnsi="Arial" w:cs="Arial"/>
          <w:szCs w:val="21"/>
        </w:rPr>
        <w:t>to connect the instrument.</w:t>
      </w:r>
    </w:p>
    <w:p w:rsidR="00F95434" w:rsidRPr="00851210" w:rsidRDefault="00F95434">
      <w:pPr>
        <w:pStyle w:val="afff2"/>
        <w:ind w:left="1200" w:firstLineChars="0" w:firstLine="0"/>
        <w:rPr>
          <w:rFonts w:ascii="Arial" w:hAnsi="Arial" w:cs="Arial"/>
          <w:szCs w:val="21"/>
        </w:rPr>
      </w:pPr>
      <w:r w:rsidRPr="00851210">
        <w:rPr>
          <w:rFonts w:ascii="Arial" w:hAnsi="Arial" w:cs="Arial"/>
          <w:noProof/>
        </w:rPr>
        <w:drawing>
          <wp:inline distT="0" distB="0" distL="0" distR="0">
            <wp:extent cx="4886325" cy="1047750"/>
            <wp:effectExtent l="19050" t="0" r="9525" b="0"/>
            <wp:docPr id="9" name="图片 1" descr="C:\Documents and Settings\123\feiq\RichOle\298229972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23\feiq\RichOle\2982299724.bmp"/>
                    <pic:cNvPicPr>
                      <a:picLocks noChangeAspect="1" noChangeArrowheads="1"/>
                    </pic:cNvPicPr>
                  </pic:nvPicPr>
                  <pic:blipFill>
                    <a:blip r:embed="rId15"/>
                    <a:srcRect/>
                    <a:stretch>
                      <a:fillRect/>
                    </a:stretch>
                  </pic:blipFill>
                  <pic:spPr bwMode="auto">
                    <a:xfrm>
                      <a:off x="0" y="0"/>
                      <a:ext cx="4908174" cy="1052435"/>
                    </a:xfrm>
                    <a:prstGeom prst="rect">
                      <a:avLst/>
                    </a:prstGeom>
                    <a:noFill/>
                    <a:ln w="9525">
                      <a:noFill/>
                      <a:miter lim="800000"/>
                      <a:headEnd/>
                      <a:tailEnd/>
                    </a:ln>
                  </pic:spPr>
                </pic:pic>
              </a:graphicData>
            </a:graphic>
          </wp:inline>
        </w:drawing>
      </w:r>
    </w:p>
    <w:p w:rsidR="00F95434" w:rsidRPr="00851210" w:rsidRDefault="00F95434">
      <w:pPr>
        <w:rPr>
          <w:rFonts w:ascii="Arial" w:hAnsi="Arial" w:cs="Arial"/>
          <w:szCs w:val="21"/>
        </w:rPr>
      </w:pPr>
    </w:p>
    <w:sectPr w:rsidR="00F95434" w:rsidRPr="00851210" w:rsidSect="00BF50B6">
      <w:headerReference w:type="even" r:id="rId16"/>
      <w:headerReference w:type="default" r:id="rId17"/>
      <w:footerReference w:type="even" r:id="rId18"/>
      <w:footerReference w:type="default" r:id="rId19"/>
      <w:headerReference w:type="first" r:id="rId20"/>
      <w:footerReference w:type="first" r:id="rId21"/>
      <w:pgSz w:w="11906" w:h="16838" w:code="9"/>
      <w:pgMar w:top="1440" w:right="1797" w:bottom="1440" w:left="1797"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828" w:rsidRDefault="00E30828">
      <w:r>
        <w:separator/>
      </w:r>
    </w:p>
  </w:endnote>
  <w:endnote w:type="continuationSeparator" w:id="1">
    <w:p w:rsidR="00E30828" w:rsidRDefault="00E3082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新宋体">
    <w:panose1 w:val="02010609030101010101"/>
    <w:charset w:val="86"/>
    <w:family w:val="modern"/>
    <w:pitch w:val="fixed"/>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Default="00BD42E7" w:rsidP="00955B7E">
    <w:pPr>
      <w:pStyle w:val="ab"/>
      <w:framePr w:wrap="around" w:vAnchor="text" w:hAnchor="margin" w:xAlign="center" w:y="1"/>
      <w:ind w:leftChars="595" w:left="1249"/>
      <w:rPr>
        <w:rStyle w:val="ac"/>
      </w:rPr>
    </w:pPr>
    <w:r>
      <w:rPr>
        <w:rStyle w:val="ac"/>
      </w:rPr>
      <w:fldChar w:fldCharType="begin"/>
    </w:r>
    <w:r w:rsidR="001C27FD">
      <w:rPr>
        <w:rStyle w:val="ac"/>
      </w:rPr>
      <w:instrText xml:space="preserve">PAGE  </w:instrText>
    </w:r>
    <w:r>
      <w:rPr>
        <w:rStyle w:val="ac"/>
      </w:rPr>
      <w:fldChar w:fldCharType="separate"/>
    </w:r>
    <w:r w:rsidR="00851210">
      <w:rPr>
        <w:rStyle w:val="ac"/>
        <w:noProof/>
      </w:rPr>
      <w:t>2</w:t>
    </w:r>
    <w:r>
      <w:rPr>
        <w:rStyle w:val="ac"/>
      </w:rPr>
      <w:fldChar w:fldCharType="end"/>
    </w:r>
  </w:p>
  <w:p w:rsidR="001C27FD" w:rsidRDefault="001C27FD" w:rsidP="00955B7E">
    <w:pPr>
      <w:pStyle w:val="ab"/>
      <w:ind w:leftChars="595" w:left="1249" w:rightChars="171" w:right="359"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Default="00BD42E7" w:rsidP="00955B7E">
    <w:pPr>
      <w:pStyle w:val="ab"/>
      <w:framePr w:wrap="around" w:vAnchor="text" w:hAnchor="margin" w:xAlign="center" w:y="1"/>
      <w:ind w:leftChars="595" w:left="1249"/>
      <w:rPr>
        <w:rStyle w:val="ac"/>
      </w:rPr>
    </w:pPr>
    <w:r>
      <w:rPr>
        <w:rStyle w:val="ac"/>
      </w:rPr>
      <w:fldChar w:fldCharType="begin"/>
    </w:r>
    <w:r w:rsidR="001C27FD">
      <w:rPr>
        <w:rStyle w:val="ac"/>
      </w:rPr>
      <w:instrText xml:space="preserve">PAGE  </w:instrText>
    </w:r>
    <w:r>
      <w:rPr>
        <w:rStyle w:val="ac"/>
      </w:rPr>
      <w:fldChar w:fldCharType="separate"/>
    </w:r>
    <w:r w:rsidR="00851210">
      <w:rPr>
        <w:rStyle w:val="ac"/>
        <w:noProof/>
      </w:rPr>
      <w:t>3</w:t>
    </w:r>
    <w:r>
      <w:rPr>
        <w:rStyle w:val="ac"/>
      </w:rPr>
      <w:fldChar w:fldCharType="end"/>
    </w:r>
  </w:p>
  <w:p w:rsidR="001C27FD" w:rsidRDefault="001C27FD" w:rsidP="00955B7E">
    <w:pPr>
      <w:pStyle w:val="ab"/>
      <w:ind w:leftChars="595" w:left="1249" w:rightChars="171" w:right="359"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Default="00BD42E7" w:rsidP="00955B7E">
    <w:pPr>
      <w:pStyle w:val="ab"/>
      <w:framePr w:wrap="around" w:vAnchor="text" w:hAnchor="margin" w:xAlign="center" w:y="1"/>
      <w:ind w:left="2625"/>
      <w:rPr>
        <w:rStyle w:val="ac"/>
      </w:rPr>
    </w:pPr>
    <w:r>
      <w:rPr>
        <w:rStyle w:val="ac"/>
      </w:rPr>
      <w:fldChar w:fldCharType="begin"/>
    </w:r>
    <w:r w:rsidR="001C27FD">
      <w:rPr>
        <w:rStyle w:val="ac"/>
      </w:rPr>
      <w:instrText xml:space="preserve">PAGE  </w:instrText>
    </w:r>
    <w:r>
      <w:rPr>
        <w:rStyle w:val="ac"/>
      </w:rPr>
      <w:fldChar w:fldCharType="separate"/>
    </w:r>
    <w:r w:rsidR="00851210">
      <w:rPr>
        <w:rStyle w:val="ac"/>
        <w:noProof/>
      </w:rPr>
      <w:t>36</w:t>
    </w:r>
    <w:r>
      <w:rPr>
        <w:rStyle w:val="ac"/>
      </w:rPr>
      <w:fldChar w:fldCharType="end"/>
    </w:r>
  </w:p>
  <w:p w:rsidR="001C27FD" w:rsidRDefault="001C27FD">
    <w:pPr>
      <w:pStyle w:val="ab"/>
      <w:ind w:leftChars="595" w:left="1249" w:rightChars="171" w:right="359"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Default="00BD42E7" w:rsidP="00955B7E">
    <w:pPr>
      <w:pStyle w:val="ab"/>
      <w:framePr w:wrap="around" w:vAnchor="text" w:hAnchor="margin" w:xAlign="center" w:y="1"/>
      <w:ind w:left="2625"/>
      <w:rPr>
        <w:rStyle w:val="ac"/>
      </w:rPr>
    </w:pPr>
    <w:r>
      <w:rPr>
        <w:rStyle w:val="ac"/>
      </w:rPr>
      <w:fldChar w:fldCharType="begin"/>
    </w:r>
    <w:r w:rsidR="001C27FD">
      <w:rPr>
        <w:rStyle w:val="ac"/>
      </w:rPr>
      <w:instrText xml:space="preserve">PAGE  </w:instrText>
    </w:r>
    <w:r>
      <w:rPr>
        <w:rStyle w:val="ac"/>
      </w:rPr>
      <w:fldChar w:fldCharType="separate"/>
    </w:r>
    <w:r w:rsidR="00851210">
      <w:rPr>
        <w:rStyle w:val="ac"/>
        <w:noProof/>
      </w:rPr>
      <w:t>43</w:t>
    </w:r>
    <w:r>
      <w:rPr>
        <w:rStyle w:val="ac"/>
      </w:rPr>
      <w:fldChar w:fldCharType="end"/>
    </w:r>
  </w:p>
  <w:p w:rsidR="001C27FD" w:rsidRDefault="001C27FD" w:rsidP="00857C01">
    <w:pPr>
      <w:pStyle w:val="ab"/>
      <w:ind w:leftChars="595" w:left="1249" w:rightChars="171" w:right="359"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Default="001C27F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828" w:rsidRDefault="00E30828" w:rsidP="00955B7E">
      <w:pPr>
        <w:ind w:leftChars="595" w:left="1249"/>
      </w:pPr>
      <w:r>
        <w:separator/>
      </w:r>
    </w:p>
  </w:footnote>
  <w:footnote w:type="continuationSeparator" w:id="1">
    <w:p w:rsidR="00E30828" w:rsidRDefault="00E308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Pr="009A1C64" w:rsidRDefault="001C27FD" w:rsidP="00254395">
    <w:pPr>
      <w:pStyle w:val="ad"/>
      <w:pBdr>
        <w:bottom w:val="single" w:sz="6" w:space="0" w:color="auto"/>
      </w:pBdr>
      <w:tabs>
        <w:tab w:val="clear" w:pos="4153"/>
        <w:tab w:val="clear" w:pos="8306"/>
        <w:tab w:val="left" w:pos="8285"/>
        <w:tab w:val="left" w:pos="8330"/>
      </w:tabs>
      <w:spacing w:beforeLines="150" w:afterLines="50"/>
      <w:ind w:leftChars="595" w:left="1249"/>
      <w:jc w:val="both"/>
      <w:rPr>
        <w:sz w:val="21"/>
        <w:szCs w:val="21"/>
      </w:rPr>
    </w:pPr>
    <w:r>
      <w:rPr>
        <w:rFonts w:eastAsia="黑体" w:cs="Arial"/>
        <w:b/>
        <w:noProof/>
        <w:color w:val="16347A"/>
        <w:sz w:val="21"/>
        <w:szCs w:val="21"/>
      </w:rPr>
      <w:drawing>
        <wp:anchor distT="0" distB="0" distL="114300" distR="114300" simplePos="0" relativeHeight="251659776" behindDoc="1" locked="0" layoutInCell="1" allowOverlap="1">
          <wp:simplePos x="0" y="0"/>
          <wp:positionH relativeFrom="column">
            <wp:posOffset>4114800</wp:posOffset>
          </wp:positionH>
          <wp:positionV relativeFrom="paragraph">
            <wp:posOffset>105410</wp:posOffset>
          </wp:positionV>
          <wp:extent cx="1143000" cy="372110"/>
          <wp:effectExtent l="19050" t="0" r="0" b="0"/>
          <wp:wrapNone/>
          <wp:docPr id="7" name="图片 7" descr="SIGL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LENT"/>
                  <pic:cNvPicPr>
                    <a:picLocks noChangeAspect="1" noChangeArrowheads="1"/>
                  </pic:cNvPicPr>
                </pic:nvPicPr>
                <pic:blipFill>
                  <a:blip r:embed="rId1"/>
                  <a:srcRect/>
                  <a:stretch>
                    <a:fillRect/>
                  </a:stretch>
                </pic:blipFill>
                <pic:spPr bwMode="auto">
                  <a:xfrm>
                    <a:off x="0" y="0"/>
                    <a:ext cx="1143000" cy="372110"/>
                  </a:xfrm>
                  <a:prstGeom prst="rect">
                    <a:avLst/>
                  </a:prstGeom>
                  <a:noFill/>
                  <a:ln w="9525">
                    <a:noFill/>
                    <a:miter lim="800000"/>
                    <a:headEnd/>
                    <a:tailEnd/>
                  </a:ln>
                </pic:spPr>
              </pic:pic>
            </a:graphicData>
          </a:graphic>
        </wp:anchor>
      </w:drawing>
    </w:r>
    <w:r w:rsidRPr="003B3F52">
      <w:rPr>
        <w:rFonts w:eastAsia="黑体" w:cs="Arial"/>
        <w:b/>
        <w:noProof/>
        <w:color w:val="16347A"/>
        <w:sz w:val="21"/>
        <w:szCs w:val="21"/>
      </w:rPr>
      <w:t>Remote Control Manual</w:t>
    </w:r>
    <w:r w:rsidRPr="003B3F52">
      <w:rPr>
        <w:rFonts w:eastAsia="黑体" w:cs="Arial"/>
        <w:b/>
        <w:noProof/>
        <w:color w:val="16347A"/>
        <w:sz w:val="21"/>
        <w:szCs w:val="21"/>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Default="001C27FD" w:rsidP="00254395">
    <w:pPr>
      <w:pStyle w:val="ad"/>
      <w:pBdr>
        <w:bottom w:val="single" w:sz="6" w:space="0" w:color="auto"/>
      </w:pBdr>
      <w:tabs>
        <w:tab w:val="clear" w:pos="4153"/>
        <w:tab w:val="clear" w:pos="8306"/>
        <w:tab w:val="left" w:pos="8285"/>
        <w:tab w:val="left" w:pos="8330"/>
      </w:tabs>
      <w:spacing w:beforeLines="150" w:afterLines="50"/>
      <w:jc w:val="both"/>
    </w:pPr>
    <w:r>
      <w:rPr>
        <w:rFonts w:eastAsia="黑体" w:cs="Arial"/>
        <w:b/>
        <w:noProof/>
        <w:color w:val="16347A"/>
        <w:sz w:val="28"/>
        <w:szCs w:val="28"/>
      </w:rPr>
      <w:drawing>
        <wp:anchor distT="0" distB="0" distL="114300" distR="114300" simplePos="0" relativeHeight="251658752" behindDoc="1" locked="0" layoutInCell="1" allowOverlap="1">
          <wp:simplePos x="0" y="0"/>
          <wp:positionH relativeFrom="column">
            <wp:posOffset>4114800</wp:posOffset>
          </wp:positionH>
          <wp:positionV relativeFrom="paragraph">
            <wp:posOffset>105410</wp:posOffset>
          </wp:positionV>
          <wp:extent cx="1143000" cy="372110"/>
          <wp:effectExtent l="19050" t="0" r="0" b="0"/>
          <wp:wrapNone/>
          <wp:docPr id="6" name="图片 6" descr="SIGL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LENT"/>
                  <pic:cNvPicPr>
                    <a:picLocks noChangeAspect="1" noChangeArrowheads="1"/>
                  </pic:cNvPicPr>
                </pic:nvPicPr>
                <pic:blipFill>
                  <a:blip r:embed="rId1"/>
                  <a:srcRect/>
                  <a:stretch>
                    <a:fillRect/>
                  </a:stretch>
                </pic:blipFill>
                <pic:spPr bwMode="auto">
                  <a:xfrm>
                    <a:off x="0" y="0"/>
                    <a:ext cx="1143000" cy="372110"/>
                  </a:xfrm>
                  <a:prstGeom prst="rect">
                    <a:avLst/>
                  </a:prstGeom>
                  <a:noFill/>
                  <a:ln w="9525">
                    <a:noFill/>
                    <a:miter lim="800000"/>
                    <a:headEnd/>
                    <a:tailEnd/>
                  </a:ln>
                </pic:spPr>
              </pic:pic>
            </a:graphicData>
          </a:graphic>
        </wp:anchor>
      </w:drawing>
    </w:r>
    <w:r>
      <w:rPr>
        <w:rFonts w:eastAsia="黑体" w:cs="Arial" w:hint="eastAsia"/>
        <w:b/>
        <w:noProof/>
        <w:color w:val="16347A"/>
        <w:sz w:val="28"/>
        <w:szCs w:val="28"/>
      </w:rPr>
      <w:t>SCPI</w:t>
    </w:r>
    <w:r w:rsidRPr="00385409">
      <w:rPr>
        <w:rFonts w:eastAsia="黑体" w:cs="Arial"/>
        <w:b/>
        <w:noProof/>
        <w:color w:val="16347A"/>
        <w:sz w:val="28"/>
        <w:szCs w:val="28"/>
      </w:rPr>
      <w:t xml:space="preserve"> </w:t>
    </w:r>
    <w:r>
      <w:rPr>
        <w:rFonts w:eastAsia="黑体" w:cs="Arial" w:hint="eastAsia"/>
        <w:b/>
        <w:noProof/>
        <w:color w:val="16347A"/>
        <w:sz w:val="28"/>
        <w:szCs w:val="28"/>
      </w:rPr>
      <w:t>User Manual</w:t>
    </w:r>
    <w:r>
      <w:rPr>
        <w:rFonts w:eastAsia="黑体" w:cs="Arial"/>
        <w:b/>
        <w:noProof/>
        <w:color w:val="16347A"/>
        <w:sz w:val="28"/>
        <w:szCs w:val="28"/>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Default="001C27FD" w:rsidP="00254395">
    <w:pPr>
      <w:pStyle w:val="ad"/>
      <w:pBdr>
        <w:bottom w:val="single" w:sz="6" w:space="0" w:color="auto"/>
      </w:pBdr>
      <w:tabs>
        <w:tab w:val="clear" w:pos="4153"/>
        <w:tab w:val="clear" w:pos="8306"/>
        <w:tab w:val="left" w:pos="8285"/>
        <w:tab w:val="left" w:pos="8330"/>
      </w:tabs>
      <w:spacing w:beforeLines="150" w:afterLines="50"/>
      <w:jc w:val="both"/>
    </w:pPr>
    <w:r>
      <w:rPr>
        <w:rFonts w:eastAsia="黑体" w:cs="Arial"/>
        <w:b/>
        <w:noProof/>
        <w:color w:val="16347A"/>
        <w:sz w:val="28"/>
        <w:szCs w:val="28"/>
      </w:rPr>
      <w:drawing>
        <wp:anchor distT="0" distB="0" distL="114300" distR="114300" simplePos="0" relativeHeight="251655680" behindDoc="1" locked="0" layoutInCell="1" allowOverlap="1">
          <wp:simplePos x="0" y="0"/>
          <wp:positionH relativeFrom="column">
            <wp:posOffset>4114800</wp:posOffset>
          </wp:positionH>
          <wp:positionV relativeFrom="paragraph">
            <wp:posOffset>105410</wp:posOffset>
          </wp:positionV>
          <wp:extent cx="1143000" cy="372110"/>
          <wp:effectExtent l="19050" t="0" r="0" b="0"/>
          <wp:wrapNone/>
          <wp:docPr id="3" name="图片 3" descr="SIGL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LENT"/>
                  <pic:cNvPicPr>
                    <a:picLocks noChangeAspect="1" noChangeArrowheads="1"/>
                  </pic:cNvPicPr>
                </pic:nvPicPr>
                <pic:blipFill>
                  <a:blip r:embed="rId1"/>
                  <a:srcRect/>
                  <a:stretch>
                    <a:fillRect/>
                  </a:stretch>
                </pic:blipFill>
                <pic:spPr bwMode="auto">
                  <a:xfrm>
                    <a:off x="0" y="0"/>
                    <a:ext cx="1143000" cy="372110"/>
                  </a:xfrm>
                  <a:prstGeom prst="rect">
                    <a:avLst/>
                  </a:prstGeom>
                  <a:noFill/>
                  <a:ln w="9525">
                    <a:noFill/>
                    <a:miter lim="800000"/>
                    <a:headEnd/>
                    <a:tailEnd/>
                  </a:ln>
                </pic:spPr>
              </pic:pic>
            </a:graphicData>
          </a:graphic>
        </wp:anchor>
      </w:drawing>
    </w:r>
    <w:r w:rsidRPr="009A1C64">
      <w:rPr>
        <w:rFonts w:eastAsia="黑体" w:cs="Arial" w:hint="eastAsia"/>
        <w:b/>
        <w:noProof/>
        <w:color w:val="16347A"/>
        <w:sz w:val="21"/>
        <w:szCs w:val="21"/>
      </w:rPr>
      <w:t>Remote Control Manual</w:t>
    </w:r>
    <w:r>
      <w:rPr>
        <w:rFonts w:eastAsia="黑体" w:cs="Arial"/>
        <w:b/>
        <w:noProof/>
        <w:color w:val="16347A"/>
        <w:sz w:val="28"/>
        <w:szCs w:val="28"/>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Pr="009A1C64" w:rsidRDefault="001C27FD" w:rsidP="00254395">
    <w:pPr>
      <w:pStyle w:val="ad"/>
      <w:pBdr>
        <w:bottom w:val="single" w:sz="6" w:space="0" w:color="auto"/>
      </w:pBdr>
      <w:tabs>
        <w:tab w:val="clear" w:pos="4153"/>
        <w:tab w:val="left" w:pos="5630"/>
        <w:tab w:val="left" w:pos="6250"/>
      </w:tabs>
      <w:spacing w:beforeLines="150" w:afterLines="50"/>
      <w:jc w:val="both"/>
      <w:rPr>
        <w:sz w:val="21"/>
        <w:szCs w:val="21"/>
      </w:rPr>
    </w:pPr>
    <w:r>
      <w:rPr>
        <w:rFonts w:eastAsia="黑体" w:cs="Arial"/>
        <w:b/>
        <w:noProof/>
        <w:color w:val="16347A"/>
        <w:sz w:val="21"/>
        <w:szCs w:val="21"/>
      </w:rPr>
      <w:drawing>
        <wp:anchor distT="0" distB="0" distL="114300" distR="114300" simplePos="0" relativeHeight="251656704" behindDoc="1" locked="0" layoutInCell="1" allowOverlap="1">
          <wp:simplePos x="0" y="0"/>
          <wp:positionH relativeFrom="column">
            <wp:posOffset>4114800</wp:posOffset>
          </wp:positionH>
          <wp:positionV relativeFrom="paragraph">
            <wp:posOffset>105410</wp:posOffset>
          </wp:positionV>
          <wp:extent cx="1143000" cy="372110"/>
          <wp:effectExtent l="19050" t="0" r="0" b="0"/>
          <wp:wrapNone/>
          <wp:docPr id="4" name="图片 4" descr="SIGL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LENT"/>
                  <pic:cNvPicPr>
                    <a:picLocks noChangeAspect="1" noChangeArrowheads="1"/>
                  </pic:cNvPicPr>
                </pic:nvPicPr>
                <pic:blipFill>
                  <a:blip r:embed="rId1"/>
                  <a:srcRect/>
                  <a:stretch>
                    <a:fillRect/>
                  </a:stretch>
                </pic:blipFill>
                <pic:spPr bwMode="auto">
                  <a:xfrm>
                    <a:off x="0" y="0"/>
                    <a:ext cx="1143000" cy="372110"/>
                  </a:xfrm>
                  <a:prstGeom prst="rect">
                    <a:avLst/>
                  </a:prstGeom>
                  <a:noFill/>
                  <a:ln w="9525">
                    <a:noFill/>
                    <a:miter lim="800000"/>
                    <a:headEnd/>
                    <a:tailEnd/>
                  </a:ln>
                </pic:spPr>
              </pic:pic>
            </a:graphicData>
          </a:graphic>
        </wp:anchor>
      </w:drawing>
    </w:r>
    <w:r w:rsidRPr="003B3F52">
      <w:rPr>
        <w:rFonts w:eastAsia="黑体" w:cs="Arial"/>
        <w:b/>
        <w:noProof/>
        <w:color w:val="16347A"/>
        <w:sz w:val="21"/>
        <w:szCs w:val="21"/>
      </w:rPr>
      <w:t>Remote Control Manual</w:t>
    </w:r>
    <w:r w:rsidRPr="003B3F52">
      <w:rPr>
        <w:rFonts w:eastAsia="黑体" w:cs="Arial"/>
        <w:b/>
        <w:noProof/>
        <w:color w:val="16347A"/>
        <w:sz w:val="21"/>
        <w:szCs w:val="21"/>
      </w:rP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7FD" w:rsidRDefault="001C27FD" w:rsidP="00254395">
    <w:pPr>
      <w:pStyle w:val="ad"/>
      <w:pBdr>
        <w:bottom w:val="single" w:sz="6" w:space="0" w:color="auto"/>
      </w:pBdr>
      <w:tabs>
        <w:tab w:val="clear" w:pos="4153"/>
        <w:tab w:val="clear" w:pos="8306"/>
        <w:tab w:val="left" w:pos="8285"/>
        <w:tab w:val="left" w:pos="8330"/>
      </w:tabs>
      <w:spacing w:beforeLines="150" w:afterLines="50"/>
      <w:jc w:val="both"/>
    </w:pPr>
    <w:r>
      <w:rPr>
        <w:rFonts w:eastAsia="黑体" w:cs="Arial"/>
        <w:b/>
        <w:noProof/>
        <w:color w:val="16347A"/>
        <w:sz w:val="28"/>
        <w:szCs w:val="28"/>
      </w:rPr>
      <w:drawing>
        <wp:anchor distT="0" distB="0" distL="114300" distR="114300" simplePos="0" relativeHeight="251654656" behindDoc="1" locked="0" layoutInCell="1" allowOverlap="1">
          <wp:simplePos x="0" y="0"/>
          <wp:positionH relativeFrom="column">
            <wp:posOffset>4114800</wp:posOffset>
          </wp:positionH>
          <wp:positionV relativeFrom="paragraph">
            <wp:posOffset>105410</wp:posOffset>
          </wp:positionV>
          <wp:extent cx="1143000" cy="372110"/>
          <wp:effectExtent l="19050" t="0" r="0" b="0"/>
          <wp:wrapNone/>
          <wp:docPr id="2" name="图片 2" descr="SIGL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ENT"/>
                  <pic:cNvPicPr>
                    <a:picLocks noChangeAspect="1" noChangeArrowheads="1"/>
                  </pic:cNvPicPr>
                </pic:nvPicPr>
                <pic:blipFill>
                  <a:blip r:embed="rId1"/>
                  <a:srcRect/>
                  <a:stretch>
                    <a:fillRect/>
                  </a:stretch>
                </pic:blipFill>
                <pic:spPr bwMode="auto">
                  <a:xfrm>
                    <a:off x="0" y="0"/>
                    <a:ext cx="1143000" cy="372110"/>
                  </a:xfrm>
                  <a:prstGeom prst="rect">
                    <a:avLst/>
                  </a:prstGeom>
                  <a:noFill/>
                  <a:ln w="9525">
                    <a:noFill/>
                    <a:miter lim="800000"/>
                    <a:headEnd/>
                    <a:tailEnd/>
                  </a:ln>
                </pic:spPr>
              </pic:pic>
            </a:graphicData>
          </a:graphic>
        </wp:anchor>
      </w:drawing>
    </w:r>
    <w:r>
      <w:rPr>
        <w:rFonts w:eastAsia="黑体" w:cs="Arial" w:hint="eastAsia"/>
        <w:b/>
        <w:noProof/>
        <w:color w:val="16347A"/>
        <w:sz w:val="28"/>
        <w:szCs w:val="28"/>
      </w:rPr>
      <w:t>SCPI</w:t>
    </w:r>
    <w:r w:rsidRPr="00385409">
      <w:rPr>
        <w:rFonts w:eastAsia="黑体" w:cs="Arial"/>
        <w:b/>
        <w:noProof/>
        <w:color w:val="16347A"/>
        <w:sz w:val="28"/>
        <w:szCs w:val="28"/>
      </w:rPr>
      <w:t xml:space="preserve"> </w:t>
    </w:r>
    <w:r>
      <w:rPr>
        <w:rFonts w:eastAsia="黑体" w:cs="Arial" w:hint="eastAsia"/>
        <w:b/>
        <w:noProof/>
        <w:color w:val="16347A"/>
        <w:sz w:val="28"/>
        <w:szCs w:val="28"/>
      </w:rPr>
      <w:t>User Manual</w:t>
    </w:r>
    <w:r>
      <w:rPr>
        <w:rFonts w:eastAsia="黑体" w:cs="Arial"/>
        <w:b/>
        <w:noProof/>
        <w:color w:val="16347A"/>
        <w:sz w:val="28"/>
        <w:szCs w:val="2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6E4D404"/>
    <w:lvl w:ilvl="0">
      <w:start w:val="1"/>
      <w:numFmt w:val="decimal"/>
      <w:pStyle w:val="5"/>
      <w:lvlText w:val="%1."/>
      <w:lvlJc w:val="left"/>
      <w:pPr>
        <w:tabs>
          <w:tab w:val="num" w:pos="2040"/>
        </w:tabs>
        <w:ind w:leftChars="800" w:left="2040" w:hangingChars="200" w:hanging="360"/>
      </w:pPr>
    </w:lvl>
  </w:abstractNum>
  <w:abstractNum w:abstractNumId="1">
    <w:nsid w:val="FFFFFF7D"/>
    <w:multiLevelType w:val="singleLevel"/>
    <w:tmpl w:val="2B7A4D4C"/>
    <w:lvl w:ilvl="0">
      <w:start w:val="1"/>
      <w:numFmt w:val="decimal"/>
      <w:pStyle w:val="4"/>
      <w:lvlText w:val="%1."/>
      <w:lvlJc w:val="left"/>
      <w:pPr>
        <w:tabs>
          <w:tab w:val="num" w:pos="1620"/>
        </w:tabs>
        <w:ind w:leftChars="600" w:left="1620" w:hangingChars="200" w:hanging="360"/>
      </w:pPr>
    </w:lvl>
  </w:abstractNum>
  <w:abstractNum w:abstractNumId="2">
    <w:nsid w:val="FFFFFF7E"/>
    <w:multiLevelType w:val="singleLevel"/>
    <w:tmpl w:val="BEEA8CB6"/>
    <w:lvl w:ilvl="0">
      <w:start w:val="1"/>
      <w:numFmt w:val="decimal"/>
      <w:pStyle w:val="3"/>
      <w:lvlText w:val="%1."/>
      <w:lvlJc w:val="left"/>
      <w:pPr>
        <w:tabs>
          <w:tab w:val="num" w:pos="1200"/>
        </w:tabs>
        <w:ind w:leftChars="400" w:left="1200" w:hangingChars="200" w:hanging="360"/>
      </w:pPr>
    </w:lvl>
  </w:abstractNum>
  <w:abstractNum w:abstractNumId="3">
    <w:nsid w:val="FFFFFF7F"/>
    <w:multiLevelType w:val="singleLevel"/>
    <w:tmpl w:val="893E894E"/>
    <w:lvl w:ilvl="0">
      <w:start w:val="1"/>
      <w:numFmt w:val="decimal"/>
      <w:pStyle w:val="2"/>
      <w:lvlText w:val="%1."/>
      <w:lvlJc w:val="left"/>
      <w:pPr>
        <w:tabs>
          <w:tab w:val="num" w:pos="780"/>
        </w:tabs>
        <w:ind w:leftChars="200" w:left="780" w:hangingChars="200" w:hanging="360"/>
      </w:pPr>
    </w:lvl>
  </w:abstractNum>
  <w:abstractNum w:abstractNumId="4">
    <w:nsid w:val="FFFFFF80"/>
    <w:multiLevelType w:val="singleLevel"/>
    <w:tmpl w:val="9594B928"/>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23E0D042"/>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EF4008A0"/>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8048CFCE"/>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E6D896FE"/>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3186500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12EF13B4"/>
    <w:multiLevelType w:val="hybridMultilevel"/>
    <w:tmpl w:val="30F6B1F6"/>
    <w:lvl w:ilvl="0" w:tplc="61FECFD4">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69B6D1D"/>
    <w:multiLevelType w:val="multilevel"/>
    <w:tmpl w:val="78CA48A4"/>
    <w:lvl w:ilvl="0">
      <w:start w:val="1"/>
      <w:numFmt w:val="decimal"/>
      <w:lvlText w:val="%1"/>
      <w:lvlJc w:val="left"/>
      <w:pPr>
        <w:ind w:left="600" w:hanging="600"/>
      </w:pPr>
      <w:rPr>
        <w:rFonts w:hint="default"/>
      </w:rPr>
    </w:lvl>
    <w:lvl w:ilvl="1">
      <w:start w:val="1"/>
      <w:numFmt w:val="decimal"/>
      <w:lvlText w:val="%1.%2"/>
      <w:lvlJc w:val="left"/>
      <w:pPr>
        <w:ind w:left="1020" w:hanging="600"/>
      </w:pPr>
      <w:rPr>
        <w:rFonts w:hint="default"/>
      </w:rPr>
    </w:lvl>
    <w:lvl w:ilvl="2">
      <w:start w:val="1"/>
      <w:numFmt w:val="decimal"/>
      <w:pStyle w:val="31"/>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2">
    <w:nsid w:val="24C55989"/>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pStyle w:val="51"/>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3">
    <w:nsid w:val="3342262A"/>
    <w:multiLevelType w:val="hybridMultilevel"/>
    <w:tmpl w:val="53A69FAE"/>
    <w:lvl w:ilvl="0" w:tplc="1E84F1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49E3EC4"/>
    <w:multiLevelType w:val="multilevel"/>
    <w:tmpl w:val="1932FCFC"/>
    <w:lvl w:ilvl="0">
      <w:start w:val="3"/>
      <w:numFmt w:val="decimal"/>
      <w:lvlText w:val="%1"/>
      <w:lvlJc w:val="left"/>
      <w:pPr>
        <w:ind w:left="360" w:hanging="360"/>
      </w:pPr>
      <w:rPr>
        <w:rFonts w:hint="default"/>
      </w:rPr>
    </w:lvl>
    <w:lvl w:ilvl="1">
      <w:start w:val="1"/>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5">
    <w:nsid w:val="356113C2"/>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6">
    <w:nsid w:val="363E2B9E"/>
    <w:multiLevelType w:val="multilevel"/>
    <w:tmpl w:val="0409001F"/>
    <w:numStyleLink w:val="111111"/>
  </w:abstractNum>
  <w:abstractNum w:abstractNumId="17">
    <w:nsid w:val="3BDA5FCC"/>
    <w:multiLevelType w:val="multilevel"/>
    <w:tmpl w:val="5B9039A2"/>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430E4500"/>
    <w:multiLevelType w:val="multilevel"/>
    <w:tmpl w:val="7D5CAC7E"/>
    <w:lvl w:ilvl="0">
      <w:start w:val="1"/>
      <w:numFmt w:val="decimal"/>
      <w:lvlText w:val="%1."/>
      <w:lvlJc w:val="left"/>
      <w:pPr>
        <w:tabs>
          <w:tab w:val="num" w:pos="425"/>
        </w:tabs>
        <w:ind w:left="425" w:hanging="425"/>
      </w:pPr>
      <w:rPr>
        <w:rFonts w:hint="eastAsia"/>
      </w:rPr>
    </w:lvl>
    <w:lvl w:ilvl="1">
      <w:start w:val="2"/>
      <w:numFmt w:val="decimal"/>
      <w:pStyle w:val="21"/>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9">
    <w:nsid w:val="492A2267"/>
    <w:multiLevelType w:val="multilevel"/>
    <w:tmpl w:val="FD5A2030"/>
    <w:lvl w:ilvl="0">
      <w:start w:val="1"/>
      <w:numFmt w:val="decimal"/>
      <w:lvlText w:val="%1."/>
      <w:lvlJc w:val="left"/>
      <w:pPr>
        <w:ind w:left="1200" w:hanging="360"/>
      </w:pPr>
      <w:rPr>
        <w:rFonts w:hint="default"/>
      </w:rPr>
    </w:lvl>
    <w:lvl w:ilvl="1">
      <w:start w:val="1"/>
      <w:numFmt w:val="decimal"/>
      <w:isLgl/>
      <w:lvlText w:val="%1.%2"/>
      <w:lvlJc w:val="left"/>
      <w:pPr>
        <w:ind w:left="1620" w:hanging="360"/>
      </w:pPr>
      <w:rPr>
        <w:rFonts w:hint="default"/>
      </w:rPr>
    </w:lvl>
    <w:lvl w:ilvl="2">
      <w:start w:val="1"/>
      <w:numFmt w:val="decimal"/>
      <w:isLgl/>
      <w:lvlText w:val="%1.%2.%3"/>
      <w:lvlJc w:val="left"/>
      <w:pPr>
        <w:ind w:left="2400" w:hanging="720"/>
      </w:pPr>
      <w:rPr>
        <w:rFonts w:hint="default"/>
      </w:rPr>
    </w:lvl>
    <w:lvl w:ilvl="3">
      <w:start w:val="1"/>
      <w:numFmt w:val="decimal"/>
      <w:isLgl/>
      <w:lvlText w:val="%1.%2.%3.%4"/>
      <w:lvlJc w:val="left"/>
      <w:pPr>
        <w:ind w:left="282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020" w:hanging="1080"/>
      </w:pPr>
      <w:rPr>
        <w:rFonts w:hint="default"/>
      </w:rPr>
    </w:lvl>
    <w:lvl w:ilvl="6">
      <w:start w:val="1"/>
      <w:numFmt w:val="decimal"/>
      <w:isLgl/>
      <w:lvlText w:val="%1.%2.%3.%4.%5.%6.%7"/>
      <w:lvlJc w:val="left"/>
      <w:pPr>
        <w:ind w:left="480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000" w:hanging="1800"/>
      </w:pPr>
      <w:rPr>
        <w:rFonts w:hint="default"/>
      </w:rPr>
    </w:lvl>
  </w:abstractNum>
  <w:abstractNum w:abstractNumId="20">
    <w:nsid w:val="4AA60B98"/>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1">
    <w:nsid w:val="4D784BB3"/>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2">
    <w:nsid w:val="4E165E81"/>
    <w:multiLevelType w:val="multilevel"/>
    <w:tmpl w:val="47A4F262"/>
    <w:lvl w:ilvl="0">
      <w:start w:val="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B9C2D04"/>
    <w:multiLevelType w:val="hybridMultilevel"/>
    <w:tmpl w:val="7ACEC29A"/>
    <w:lvl w:ilvl="0" w:tplc="0409000F">
      <w:start w:val="1"/>
      <w:numFmt w:val="decimal"/>
      <w:lvlText w:val="%1."/>
      <w:lvlJc w:val="left"/>
      <w:pPr>
        <w:tabs>
          <w:tab w:val="num" w:pos="328"/>
        </w:tabs>
        <w:ind w:left="328" w:hanging="420"/>
      </w:pPr>
    </w:lvl>
    <w:lvl w:ilvl="1" w:tplc="04090019" w:tentative="1">
      <w:start w:val="1"/>
      <w:numFmt w:val="lowerLetter"/>
      <w:lvlText w:val="%2)"/>
      <w:lvlJc w:val="left"/>
      <w:pPr>
        <w:tabs>
          <w:tab w:val="num" w:pos="748"/>
        </w:tabs>
        <w:ind w:left="748" w:hanging="420"/>
      </w:pPr>
    </w:lvl>
    <w:lvl w:ilvl="2" w:tplc="0409001B" w:tentative="1">
      <w:start w:val="1"/>
      <w:numFmt w:val="lowerRoman"/>
      <w:lvlText w:val="%3."/>
      <w:lvlJc w:val="right"/>
      <w:pPr>
        <w:tabs>
          <w:tab w:val="num" w:pos="1168"/>
        </w:tabs>
        <w:ind w:left="1168" w:hanging="420"/>
      </w:pPr>
    </w:lvl>
    <w:lvl w:ilvl="3" w:tplc="0409000F" w:tentative="1">
      <w:start w:val="1"/>
      <w:numFmt w:val="decimal"/>
      <w:lvlText w:val="%4."/>
      <w:lvlJc w:val="left"/>
      <w:pPr>
        <w:tabs>
          <w:tab w:val="num" w:pos="1588"/>
        </w:tabs>
        <w:ind w:left="1588" w:hanging="420"/>
      </w:pPr>
    </w:lvl>
    <w:lvl w:ilvl="4" w:tplc="04090019" w:tentative="1">
      <w:start w:val="1"/>
      <w:numFmt w:val="lowerLetter"/>
      <w:lvlText w:val="%5)"/>
      <w:lvlJc w:val="left"/>
      <w:pPr>
        <w:tabs>
          <w:tab w:val="num" w:pos="2008"/>
        </w:tabs>
        <w:ind w:left="2008" w:hanging="420"/>
      </w:pPr>
    </w:lvl>
    <w:lvl w:ilvl="5" w:tplc="0409001B" w:tentative="1">
      <w:start w:val="1"/>
      <w:numFmt w:val="lowerRoman"/>
      <w:lvlText w:val="%6."/>
      <w:lvlJc w:val="right"/>
      <w:pPr>
        <w:tabs>
          <w:tab w:val="num" w:pos="2428"/>
        </w:tabs>
        <w:ind w:left="2428" w:hanging="420"/>
      </w:pPr>
    </w:lvl>
    <w:lvl w:ilvl="6" w:tplc="0409000F" w:tentative="1">
      <w:start w:val="1"/>
      <w:numFmt w:val="decimal"/>
      <w:lvlText w:val="%7."/>
      <w:lvlJc w:val="left"/>
      <w:pPr>
        <w:tabs>
          <w:tab w:val="num" w:pos="2848"/>
        </w:tabs>
        <w:ind w:left="2848" w:hanging="420"/>
      </w:pPr>
    </w:lvl>
    <w:lvl w:ilvl="7" w:tplc="04090019" w:tentative="1">
      <w:start w:val="1"/>
      <w:numFmt w:val="lowerLetter"/>
      <w:lvlText w:val="%8)"/>
      <w:lvlJc w:val="left"/>
      <w:pPr>
        <w:tabs>
          <w:tab w:val="num" w:pos="3268"/>
        </w:tabs>
        <w:ind w:left="3268" w:hanging="420"/>
      </w:pPr>
    </w:lvl>
    <w:lvl w:ilvl="8" w:tplc="0409001B" w:tentative="1">
      <w:start w:val="1"/>
      <w:numFmt w:val="lowerRoman"/>
      <w:lvlText w:val="%9."/>
      <w:lvlJc w:val="right"/>
      <w:pPr>
        <w:tabs>
          <w:tab w:val="num" w:pos="3688"/>
        </w:tabs>
        <w:ind w:left="3688" w:hanging="420"/>
      </w:pPr>
    </w:lvl>
  </w:abstractNum>
  <w:abstractNum w:abstractNumId="24">
    <w:nsid w:val="606F4A0F"/>
    <w:multiLevelType w:val="multilevel"/>
    <w:tmpl w:val="6986BEA8"/>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66021F80"/>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26">
    <w:nsid w:val="6FF25B5E"/>
    <w:multiLevelType w:val="multilevel"/>
    <w:tmpl w:val="0409001F"/>
    <w:styleLink w:val="111111"/>
    <w:lvl w:ilvl="0">
      <w:start w:val="1"/>
      <w:numFmt w:val="decimal"/>
      <w:pStyle w:val="1"/>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7">
    <w:nsid w:val="721F5F0A"/>
    <w:multiLevelType w:val="multilevel"/>
    <w:tmpl w:val="442E21B2"/>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8">
    <w:nsid w:val="7599301C"/>
    <w:multiLevelType w:val="multilevel"/>
    <w:tmpl w:val="DA940104"/>
    <w:lvl w:ilvl="0">
      <w:start w:val="1"/>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7"/>
  </w:num>
  <w:num w:numId="2">
    <w:abstractNumId w:val="20"/>
  </w:num>
  <w:num w:numId="3">
    <w:abstractNumId w:val="18"/>
  </w:num>
  <w:num w:numId="4">
    <w:abstractNumId w:val="21"/>
  </w:num>
  <w:num w:numId="5">
    <w:abstractNumId w:val="24"/>
  </w:num>
  <w:num w:numId="6">
    <w:abstractNumId w:val="17"/>
  </w:num>
  <w:num w:numId="7">
    <w:abstractNumId w:val="23"/>
  </w:num>
  <w:num w:numId="8">
    <w:abstractNumId w:val="15"/>
  </w:num>
  <w:num w:numId="9">
    <w:abstractNumId w:val="12"/>
  </w:num>
  <w:num w:numId="10">
    <w:abstractNumId w:val="28"/>
  </w:num>
  <w:num w:numId="11">
    <w:abstractNumId w:val="25"/>
  </w:num>
  <w:num w:numId="12">
    <w:abstractNumId w:val="26"/>
  </w:num>
  <w:num w:numId="13">
    <w:abstractNumId w:val="16"/>
  </w:num>
  <w:num w:numId="14">
    <w:abstractNumId w:val="27"/>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22"/>
  </w:num>
  <w:num w:numId="26">
    <w:abstractNumId w:val="18"/>
  </w:num>
  <w:num w:numId="27">
    <w:abstractNumId w:val="13"/>
  </w:num>
  <w:num w:numId="28">
    <w:abstractNumId w:val="27"/>
    <w:lvlOverride w:ilvl="0">
      <w:startOverride w:val="1"/>
    </w:lvlOverride>
    <w:lvlOverride w:ilvl="1">
      <w:startOverride w:val="1"/>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2"/>
    </w:lvlOverride>
    <w:lvlOverride w:ilvl="1">
      <w:startOverride w:val="1"/>
    </w:lvlOverride>
  </w:num>
  <w:num w:numId="47">
    <w:abstractNumId w:val="10"/>
  </w:num>
  <w:num w:numId="48">
    <w:abstractNumId w:val="19"/>
  </w:num>
  <w:num w:numId="4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n-US" w:vendorID="64" w:dllVersion="131078" w:nlCheck="1" w:checkStyle="1"/>
  <w:activeWritingStyle w:appName="MSWord" w:lang="zh-CN" w:vendorID="64" w:dllVersion="131077" w:nlCheck="1" w:checkStyle="1"/>
  <w:stylePaneFormatFilter w:val="3F01"/>
  <w:defaultTabStop w:val="420"/>
  <w:evenAndOddHeaders/>
  <w:drawingGridVerticalSpacing w:val="156"/>
  <w:displayHorizontalDrawingGridEvery w:val="0"/>
  <w:displayVerticalDrawingGridEvery w:val="2"/>
  <w:characterSpacingControl w:val="compressPunctuation"/>
  <w:hdrShapeDefaults>
    <o:shapedefaults v:ext="edit" spidmax="3502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3DF4"/>
    <w:rsid w:val="0000074B"/>
    <w:rsid w:val="000008E5"/>
    <w:rsid w:val="00001399"/>
    <w:rsid w:val="0000142B"/>
    <w:rsid w:val="000016D2"/>
    <w:rsid w:val="00002146"/>
    <w:rsid w:val="00002553"/>
    <w:rsid w:val="00002A4E"/>
    <w:rsid w:val="00002B95"/>
    <w:rsid w:val="00003E21"/>
    <w:rsid w:val="000054B5"/>
    <w:rsid w:val="00005569"/>
    <w:rsid w:val="00005695"/>
    <w:rsid w:val="00005954"/>
    <w:rsid w:val="000059B7"/>
    <w:rsid w:val="0000712C"/>
    <w:rsid w:val="000075DC"/>
    <w:rsid w:val="00007966"/>
    <w:rsid w:val="0001028D"/>
    <w:rsid w:val="00010381"/>
    <w:rsid w:val="000106B0"/>
    <w:rsid w:val="00010A87"/>
    <w:rsid w:val="00011106"/>
    <w:rsid w:val="00011829"/>
    <w:rsid w:val="00011A90"/>
    <w:rsid w:val="00011F71"/>
    <w:rsid w:val="00012ADB"/>
    <w:rsid w:val="000130C4"/>
    <w:rsid w:val="000135A6"/>
    <w:rsid w:val="00013B54"/>
    <w:rsid w:val="00013B94"/>
    <w:rsid w:val="00013F0E"/>
    <w:rsid w:val="00015665"/>
    <w:rsid w:val="00015675"/>
    <w:rsid w:val="00015C1C"/>
    <w:rsid w:val="000164CF"/>
    <w:rsid w:val="00017001"/>
    <w:rsid w:val="00017732"/>
    <w:rsid w:val="00017937"/>
    <w:rsid w:val="000179F9"/>
    <w:rsid w:val="00017A22"/>
    <w:rsid w:val="0002009F"/>
    <w:rsid w:val="00021505"/>
    <w:rsid w:val="000215AA"/>
    <w:rsid w:val="000217CC"/>
    <w:rsid w:val="0002199A"/>
    <w:rsid w:val="0002237D"/>
    <w:rsid w:val="00022977"/>
    <w:rsid w:val="00023240"/>
    <w:rsid w:val="0002334F"/>
    <w:rsid w:val="000233D1"/>
    <w:rsid w:val="00023407"/>
    <w:rsid w:val="00023DB5"/>
    <w:rsid w:val="00023E23"/>
    <w:rsid w:val="00024BD0"/>
    <w:rsid w:val="00024F79"/>
    <w:rsid w:val="0002530F"/>
    <w:rsid w:val="00025B3F"/>
    <w:rsid w:val="00026130"/>
    <w:rsid w:val="00026151"/>
    <w:rsid w:val="0002628E"/>
    <w:rsid w:val="0002667C"/>
    <w:rsid w:val="00026DF6"/>
    <w:rsid w:val="00030207"/>
    <w:rsid w:val="00030627"/>
    <w:rsid w:val="00030860"/>
    <w:rsid w:val="00030F15"/>
    <w:rsid w:val="00030FD7"/>
    <w:rsid w:val="00030FD9"/>
    <w:rsid w:val="000313F7"/>
    <w:rsid w:val="000317C8"/>
    <w:rsid w:val="00032497"/>
    <w:rsid w:val="00032BAD"/>
    <w:rsid w:val="00032EF5"/>
    <w:rsid w:val="000335BA"/>
    <w:rsid w:val="00033D32"/>
    <w:rsid w:val="00034A64"/>
    <w:rsid w:val="00034F9F"/>
    <w:rsid w:val="00035384"/>
    <w:rsid w:val="00037FA9"/>
    <w:rsid w:val="000401F8"/>
    <w:rsid w:val="000413A6"/>
    <w:rsid w:val="000419BD"/>
    <w:rsid w:val="00042634"/>
    <w:rsid w:val="000426CF"/>
    <w:rsid w:val="000429D6"/>
    <w:rsid w:val="00042AE8"/>
    <w:rsid w:val="00042D89"/>
    <w:rsid w:val="0004385B"/>
    <w:rsid w:val="00044B30"/>
    <w:rsid w:val="00044F92"/>
    <w:rsid w:val="000456C0"/>
    <w:rsid w:val="000456D7"/>
    <w:rsid w:val="00045EAA"/>
    <w:rsid w:val="00045FCD"/>
    <w:rsid w:val="0004634A"/>
    <w:rsid w:val="00046813"/>
    <w:rsid w:val="00046D76"/>
    <w:rsid w:val="00046E74"/>
    <w:rsid w:val="000471BA"/>
    <w:rsid w:val="00047335"/>
    <w:rsid w:val="000474CD"/>
    <w:rsid w:val="000474F9"/>
    <w:rsid w:val="0005035A"/>
    <w:rsid w:val="0005081A"/>
    <w:rsid w:val="00050D85"/>
    <w:rsid w:val="000516A2"/>
    <w:rsid w:val="000521D3"/>
    <w:rsid w:val="0005306C"/>
    <w:rsid w:val="00053524"/>
    <w:rsid w:val="000551D1"/>
    <w:rsid w:val="0005536E"/>
    <w:rsid w:val="000556C6"/>
    <w:rsid w:val="00055843"/>
    <w:rsid w:val="00056BFE"/>
    <w:rsid w:val="000570C9"/>
    <w:rsid w:val="000573CE"/>
    <w:rsid w:val="00057F10"/>
    <w:rsid w:val="000600E3"/>
    <w:rsid w:val="00060143"/>
    <w:rsid w:val="0006030B"/>
    <w:rsid w:val="00060645"/>
    <w:rsid w:val="00060B39"/>
    <w:rsid w:val="00060BE2"/>
    <w:rsid w:val="00060C37"/>
    <w:rsid w:val="00061A02"/>
    <w:rsid w:val="00061A10"/>
    <w:rsid w:val="000631B8"/>
    <w:rsid w:val="000633A9"/>
    <w:rsid w:val="000634F9"/>
    <w:rsid w:val="00063AB7"/>
    <w:rsid w:val="00063E53"/>
    <w:rsid w:val="000644DE"/>
    <w:rsid w:val="00065392"/>
    <w:rsid w:val="00066B45"/>
    <w:rsid w:val="000670EB"/>
    <w:rsid w:val="00070202"/>
    <w:rsid w:val="00070630"/>
    <w:rsid w:val="00070881"/>
    <w:rsid w:val="000712C0"/>
    <w:rsid w:val="00071528"/>
    <w:rsid w:val="000719B4"/>
    <w:rsid w:val="00071CB8"/>
    <w:rsid w:val="000722EE"/>
    <w:rsid w:val="00072317"/>
    <w:rsid w:val="00073588"/>
    <w:rsid w:val="000739B9"/>
    <w:rsid w:val="00073B12"/>
    <w:rsid w:val="000745AE"/>
    <w:rsid w:val="000759D5"/>
    <w:rsid w:val="00075A2A"/>
    <w:rsid w:val="00075B7E"/>
    <w:rsid w:val="0007600A"/>
    <w:rsid w:val="00077825"/>
    <w:rsid w:val="00077AD6"/>
    <w:rsid w:val="00077E40"/>
    <w:rsid w:val="0008000A"/>
    <w:rsid w:val="00080622"/>
    <w:rsid w:val="00080E71"/>
    <w:rsid w:val="00080FFE"/>
    <w:rsid w:val="0008159F"/>
    <w:rsid w:val="000818D1"/>
    <w:rsid w:val="00081B41"/>
    <w:rsid w:val="00081FA0"/>
    <w:rsid w:val="0008277F"/>
    <w:rsid w:val="00082ACE"/>
    <w:rsid w:val="00082AF6"/>
    <w:rsid w:val="00082F14"/>
    <w:rsid w:val="000839DB"/>
    <w:rsid w:val="0008461B"/>
    <w:rsid w:val="00084B2A"/>
    <w:rsid w:val="00085F70"/>
    <w:rsid w:val="00086226"/>
    <w:rsid w:val="0008626F"/>
    <w:rsid w:val="0008674D"/>
    <w:rsid w:val="00086972"/>
    <w:rsid w:val="00086D22"/>
    <w:rsid w:val="00086F6C"/>
    <w:rsid w:val="0008733E"/>
    <w:rsid w:val="00090492"/>
    <w:rsid w:val="00090D04"/>
    <w:rsid w:val="00090FA1"/>
    <w:rsid w:val="00091E2E"/>
    <w:rsid w:val="000924C8"/>
    <w:rsid w:val="0009297F"/>
    <w:rsid w:val="00092E7B"/>
    <w:rsid w:val="00093D9C"/>
    <w:rsid w:val="0009408E"/>
    <w:rsid w:val="0009409A"/>
    <w:rsid w:val="0009470D"/>
    <w:rsid w:val="00095781"/>
    <w:rsid w:val="000957BB"/>
    <w:rsid w:val="00095E0F"/>
    <w:rsid w:val="0009633D"/>
    <w:rsid w:val="000963AA"/>
    <w:rsid w:val="00096CD6"/>
    <w:rsid w:val="00097100"/>
    <w:rsid w:val="00097C3B"/>
    <w:rsid w:val="00097F71"/>
    <w:rsid w:val="000A05D3"/>
    <w:rsid w:val="000A0E13"/>
    <w:rsid w:val="000A0FDE"/>
    <w:rsid w:val="000A1234"/>
    <w:rsid w:val="000A13BB"/>
    <w:rsid w:val="000A167F"/>
    <w:rsid w:val="000A1BEA"/>
    <w:rsid w:val="000A26C9"/>
    <w:rsid w:val="000A2868"/>
    <w:rsid w:val="000A464F"/>
    <w:rsid w:val="000A4C61"/>
    <w:rsid w:val="000A4CF3"/>
    <w:rsid w:val="000A5692"/>
    <w:rsid w:val="000A6F06"/>
    <w:rsid w:val="000A7AEB"/>
    <w:rsid w:val="000B0279"/>
    <w:rsid w:val="000B0904"/>
    <w:rsid w:val="000B0F23"/>
    <w:rsid w:val="000B10E0"/>
    <w:rsid w:val="000B118A"/>
    <w:rsid w:val="000B11D3"/>
    <w:rsid w:val="000B1A21"/>
    <w:rsid w:val="000B1D2A"/>
    <w:rsid w:val="000B1FEE"/>
    <w:rsid w:val="000B2BC9"/>
    <w:rsid w:val="000B2E9B"/>
    <w:rsid w:val="000B3055"/>
    <w:rsid w:val="000B41FA"/>
    <w:rsid w:val="000B49F0"/>
    <w:rsid w:val="000B4C5F"/>
    <w:rsid w:val="000B5082"/>
    <w:rsid w:val="000B5143"/>
    <w:rsid w:val="000B5A18"/>
    <w:rsid w:val="000B6D59"/>
    <w:rsid w:val="000B7377"/>
    <w:rsid w:val="000B7A5D"/>
    <w:rsid w:val="000B7D02"/>
    <w:rsid w:val="000C059B"/>
    <w:rsid w:val="000C13CD"/>
    <w:rsid w:val="000C1A75"/>
    <w:rsid w:val="000C225E"/>
    <w:rsid w:val="000C26AC"/>
    <w:rsid w:val="000C3B27"/>
    <w:rsid w:val="000C3D29"/>
    <w:rsid w:val="000C4BD8"/>
    <w:rsid w:val="000C4C65"/>
    <w:rsid w:val="000C542B"/>
    <w:rsid w:val="000C59C8"/>
    <w:rsid w:val="000C6247"/>
    <w:rsid w:val="000C62AD"/>
    <w:rsid w:val="000C667F"/>
    <w:rsid w:val="000C6AB0"/>
    <w:rsid w:val="000C6AD6"/>
    <w:rsid w:val="000C6D1C"/>
    <w:rsid w:val="000C6E8A"/>
    <w:rsid w:val="000C6E9C"/>
    <w:rsid w:val="000C6F8B"/>
    <w:rsid w:val="000C7DD0"/>
    <w:rsid w:val="000D0587"/>
    <w:rsid w:val="000D0BAF"/>
    <w:rsid w:val="000D13F6"/>
    <w:rsid w:val="000D16D9"/>
    <w:rsid w:val="000D25C8"/>
    <w:rsid w:val="000D26E8"/>
    <w:rsid w:val="000D2C2E"/>
    <w:rsid w:val="000D2CF4"/>
    <w:rsid w:val="000D3F4F"/>
    <w:rsid w:val="000D44CB"/>
    <w:rsid w:val="000D48E4"/>
    <w:rsid w:val="000D5D72"/>
    <w:rsid w:val="000D60EE"/>
    <w:rsid w:val="000D67C9"/>
    <w:rsid w:val="000D7014"/>
    <w:rsid w:val="000D789D"/>
    <w:rsid w:val="000D79F0"/>
    <w:rsid w:val="000E0779"/>
    <w:rsid w:val="000E0BE0"/>
    <w:rsid w:val="000E0C09"/>
    <w:rsid w:val="000E0FD0"/>
    <w:rsid w:val="000E1316"/>
    <w:rsid w:val="000E1871"/>
    <w:rsid w:val="000E1C66"/>
    <w:rsid w:val="000E23F5"/>
    <w:rsid w:val="000E2639"/>
    <w:rsid w:val="000E37C7"/>
    <w:rsid w:val="000E385D"/>
    <w:rsid w:val="000E3D0F"/>
    <w:rsid w:val="000E4288"/>
    <w:rsid w:val="000E465A"/>
    <w:rsid w:val="000E4BA4"/>
    <w:rsid w:val="000E50D8"/>
    <w:rsid w:val="000E5942"/>
    <w:rsid w:val="000E5C3C"/>
    <w:rsid w:val="000E6A87"/>
    <w:rsid w:val="000E7789"/>
    <w:rsid w:val="000E77F0"/>
    <w:rsid w:val="000F0728"/>
    <w:rsid w:val="000F21EC"/>
    <w:rsid w:val="000F226D"/>
    <w:rsid w:val="000F3DF4"/>
    <w:rsid w:val="000F3E54"/>
    <w:rsid w:val="000F513D"/>
    <w:rsid w:val="000F52F7"/>
    <w:rsid w:val="000F59AD"/>
    <w:rsid w:val="000F673E"/>
    <w:rsid w:val="000F6835"/>
    <w:rsid w:val="000F68C5"/>
    <w:rsid w:val="000F736F"/>
    <w:rsid w:val="000F7543"/>
    <w:rsid w:val="00100572"/>
    <w:rsid w:val="00101597"/>
    <w:rsid w:val="00101D93"/>
    <w:rsid w:val="00102A5A"/>
    <w:rsid w:val="00102ACB"/>
    <w:rsid w:val="001034CB"/>
    <w:rsid w:val="0010403F"/>
    <w:rsid w:val="00104353"/>
    <w:rsid w:val="00104E6E"/>
    <w:rsid w:val="001053DF"/>
    <w:rsid w:val="0010688D"/>
    <w:rsid w:val="00106CB3"/>
    <w:rsid w:val="00106D53"/>
    <w:rsid w:val="001078E1"/>
    <w:rsid w:val="00110E69"/>
    <w:rsid w:val="0011158D"/>
    <w:rsid w:val="00111E72"/>
    <w:rsid w:val="0011221F"/>
    <w:rsid w:val="001126A2"/>
    <w:rsid w:val="001126AB"/>
    <w:rsid w:val="00113234"/>
    <w:rsid w:val="00113671"/>
    <w:rsid w:val="001139D4"/>
    <w:rsid w:val="00114B29"/>
    <w:rsid w:val="0011654D"/>
    <w:rsid w:val="00116986"/>
    <w:rsid w:val="0011736D"/>
    <w:rsid w:val="00117621"/>
    <w:rsid w:val="001201DE"/>
    <w:rsid w:val="0012126B"/>
    <w:rsid w:val="00121623"/>
    <w:rsid w:val="00121B14"/>
    <w:rsid w:val="001221B8"/>
    <w:rsid w:val="001224D8"/>
    <w:rsid w:val="001229ED"/>
    <w:rsid w:val="00123588"/>
    <w:rsid w:val="001235F2"/>
    <w:rsid w:val="00123CC0"/>
    <w:rsid w:val="00123E52"/>
    <w:rsid w:val="00124100"/>
    <w:rsid w:val="00126914"/>
    <w:rsid w:val="00126F65"/>
    <w:rsid w:val="001276D2"/>
    <w:rsid w:val="00127724"/>
    <w:rsid w:val="00127746"/>
    <w:rsid w:val="001277B8"/>
    <w:rsid w:val="00127C34"/>
    <w:rsid w:val="001321C9"/>
    <w:rsid w:val="001338E4"/>
    <w:rsid w:val="00134215"/>
    <w:rsid w:val="001350B7"/>
    <w:rsid w:val="00135BB9"/>
    <w:rsid w:val="00137670"/>
    <w:rsid w:val="001379FE"/>
    <w:rsid w:val="00137D39"/>
    <w:rsid w:val="00137EF8"/>
    <w:rsid w:val="0014058A"/>
    <w:rsid w:val="00140A4B"/>
    <w:rsid w:val="00140CA0"/>
    <w:rsid w:val="00140D7D"/>
    <w:rsid w:val="00142062"/>
    <w:rsid w:val="001428C0"/>
    <w:rsid w:val="00142B46"/>
    <w:rsid w:val="00142BC9"/>
    <w:rsid w:val="00143341"/>
    <w:rsid w:val="00143F54"/>
    <w:rsid w:val="001443E4"/>
    <w:rsid w:val="001449B0"/>
    <w:rsid w:val="00144B5E"/>
    <w:rsid w:val="00144F2D"/>
    <w:rsid w:val="001457A9"/>
    <w:rsid w:val="00145A94"/>
    <w:rsid w:val="00147764"/>
    <w:rsid w:val="001479CA"/>
    <w:rsid w:val="00147CCD"/>
    <w:rsid w:val="001502A3"/>
    <w:rsid w:val="001503DB"/>
    <w:rsid w:val="001520D8"/>
    <w:rsid w:val="0015311E"/>
    <w:rsid w:val="0015333B"/>
    <w:rsid w:val="0015353B"/>
    <w:rsid w:val="00154758"/>
    <w:rsid w:val="00154BFA"/>
    <w:rsid w:val="00155684"/>
    <w:rsid w:val="001556BB"/>
    <w:rsid w:val="00155FE2"/>
    <w:rsid w:val="00156231"/>
    <w:rsid w:val="00156BE8"/>
    <w:rsid w:val="00156DDE"/>
    <w:rsid w:val="00157BEF"/>
    <w:rsid w:val="00160716"/>
    <w:rsid w:val="00160BB7"/>
    <w:rsid w:val="00160CF8"/>
    <w:rsid w:val="00161CD4"/>
    <w:rsid w:val="00162ED2"/>
    <w:rsid w:val="0016316E"/>
    <w:rsid w:val="00163753"/>
    <w:rsid w:val="00163D05"/>
    <w:rsid w:val="00164340"/>
    <w:rsid w:val="001643BF"/>
    <w:rsid w:val="00164B26"/>
    <w:rsid w:val="00165D74"/>
    <w:rsid w:val="001666D0"/>
    <w:rsid w:val="001668F4"/>
    <w:rsid w:val="00166A12"/>
    <w:rsid w:val="00166F14"/>
    <w:rsid w:val="00167668"/>
    <w:rsid w:val="0016799D"/>
    <w:rsid w:val="00167F43"/>
    <w:rsid w:val="0017080C"/>
    <w:rsid w:val="00170E64"/>
    <w:rsid w:val="00171BC3"/>
    <w:rsid w:val="00171E39"/>
    <w:rsid w:val="00172C63"/>
    <w:rsid w:val="00173B13"/>
    <w:rsid w:val="00174443"/>
    <w:rsid w:val="0017504F"/>
    <w:rsid w:val="0017515F"/>
    <w:rsid w:val="0017520E"/>
    <w:rsid w:val="00175691"/>
    <w:rsid w:val="00175730"/>
    <w:rsid w:val="0017592D"/>
    <w:rsid w:val="00175F3D"/>
    <w:rsid w:val="00177643"/>
    <w:rsid w:val="001776E2"/>
    <w:rsid w:val="00177AA4"/>
    <w:rsid w:val="001800FB"/>
    <w:rsid w:val="00180148"/>
    <w:rsid w:val="00180871"/>
    <w:rsid w:val="00181706"/>
    <w:rsid w:val="00181B81"/>
    <w:rsid w:val="00181D41"/>
    <w:rsid w:val="00182415"/>
    <w:rsid w:val="00182D1D"/>
    <w:rsid w:val="0018331E"/>
    <w:rsid w:val="001843C1"/>
    <w:rsid w:val="00184736"/>
    <w:rsid w:val="00185B7E"/>
    <w:rsid w:val="00185B9C"/>
    <w:rsid w:val="00187137"/>
    <w:rsid w:val="00187276"/>
    <w:rsid w:val="0018772F"/>
    <w:rsid w:val="001911C1"/>
    <w:rsid w:val="001918BD"/>
    <w:rsid w:val="001918C1"/>
    <w:rsid w:val="001927AB"/>
    <w:rsid w:val="001929D0"/>
    <w:rsid w:val="00192AEC"/>
    <w:rsid w:val="00192C26"/>
    <w:rsid w:val="00192C8A"/>
    <w:rsid w:val="00192CC4"/>
    <w:rsid w:val="001934B1"/>
    <w:rsid w:val="001935B0"/>
    <w:rsid w:val="001935F6"/>
    <w:rsid w:val="00193D4B"/>
    <w:rsid w:val="00194017"/>
    <w:rsid w:val="001944B3"/>
    <w:rsid w:val="00194B5F"/>
    <w:rsid w:val="00195C91"/>
    <w:rsid w:val="00196F3F"/>
    <w:rsid w:val="0019702A"/>
    <w:rsid w:val="0019743A"/>
    <w:rsid w:val="001A0166"/>
    <w:rsid w:val="001A0B2F"/>
    <w:rsid w:val="001A0B47"/>
    <w:rsid w:val="001A1A95"/>
    <w:rsid w:val="001A1B28"/>
    <w:rsid w:val="001A1C0A"/>
    <w:rsid w:val="001A1D55"/>
    <w:rsid w:val="001A27BB"/>
    <w:rsid w:val="001A2AC9"/>
    <w:rsid w:val="001A2D1F"/>
    <w:rsid w:val="001A352C"/>
    <w:rsid w:val="001A4917"/>
    <w:rsid w:val="001A4F13"/>
    <w:rsid w:val="001A52EA"/>
    <w:rsid w:val="001A5385"/>
    <w:rsid w:val="001A555C"/>
    <w:rsid w:val="001A5C9B"/>
    <w:rsid w:val="001A5D05"/>
    <w:rsid w:val="001A5EA9"/>
    <w:rsid w:val="001A61C8"/>
    <w:rsid w:val="001A74D0"/>
    <w:rsid w:val="001B0064"/>
    <w:rsid w:val="001B0286"/>
    <w:rsid w:val="001B0E6E"/>
    <w:rsid w:val="001B11F2"/>
    <w:rsid w:val="001B1A82"/>
    <w:rsid w:val="001B291A"/>
    <w:rsid w:val="001B3614"/>
    <w:rsid w:val="001B36C0"/>
    <w:rsid w:val="001B3CBB"/>
    <w:rsid w:val="001B4099"/>
    <w:rsid w:val="001B4FEA"/>
    <w:rsid w:val="001B522A"/>
    <w:rsid w:val="001B526F"/>
    <w:rsid w:val="001B555E"/>
    <w:rsid w:val="001B61BD"/>
    <w:rsid w:val="001B6820"/>
    <w:rsid w:val="001B6F1C"/>
    <w:rsid w:val="001B7836"/>
    <w:rsid w:val="001B7BC3"/>
    <w:rsid w:val="001B7FB4"/>
    <w:rsid w:val="001C09EC"/>
    <w:rsid w:val="001C0A4C"/>
    <w:rsid w:val="001C0B0D"/>
    <w:rsid w:val="001C0BCB"/>
    <w:rsid w:val="001C0C29"/>
    <w:rsid w:val="001C0C84"/>
    <w:rsid w:val="001C132A"/>
    <w:rsid w:val="001C27FD"/>
    <w:rsid w:val="001C354B"/>
    <w:rsid w:val="001C3755"/>
    <w:rsid w:val="001C3927"/>
    <w:rsid w:val="001C3AAC"/>
    <w:rsid w:val="001C3E9B"/>
    <w:rsid w:val="001C42DA"/>
    <w:rsid w:val="001C4501"/>
    <w:rsid w:val="001C4539"/>
    <w:rsid w:val="001C4B16"/>
    <w:rsid w:val="001C4B55"/>
    <w:rsid w:val="001C4D06"/>
    <w:rsid w:val="001C57AC"/>
    <w:rsid w:val="001C5B5C"/>
    <w:rsid w:val="001C6653"/>
    <w:rsid w:val="001C671E"/>
    <w:rsid w:val="001C7AF6"/>
    <w:rsid w:val="001D0418"/>
    <w:rsid w:val="001D06DD"/>
    <w:rsid w:val="001D0F3E"/>
    <w:rsid w:val="001D284D"/>
    <w:rsid w:val="001D3296"/>
    <w:rsid w:val="001D35B5"/>
    <w:rsid w:val="001D36FC"/>
    <w:rsid w:val="001D37C6"/>
    <w:rsid w:val="001D39DC"/>
    <w:rsid w:val="001D3F4C"/>
    <w:rsid w:val="001D48AF"/>
    <w:rsid w:val="001D4925"/>
    <w:rsid w:val="001D537E"/>
    <w:rsid w:val="001D5602"/>
    <w:rsid w:val="001D6187"/>
    <w:rsid w:val="001D670B"/>
    <w:rsid w:val="001D68BD"/>
    <w:rsid w:val="001D698C"/>
    <w:rsid w:val="001D6DD7"/>
    <w:rsid w:val="001D7576"/>
    <w:rsid w:val="001D7E9E"/>
    <w:rsid w:val="001E0140"/>
    <w:rsid w:val="001E0437"/>
    <w:rsid w:val="001E07B0"/>
    <w:rsid w:val="001E1200"/>
    <w:rsid w:val="001E19B0"/>
    <w:rsid w:val="001E1B03"/>
    <w:rsid w:val="001E2DA0"/>
    <w:rsid w:val="001E3485"/>
    <w:rsid w:val="001E4906"/>
    <w:rsid w:val="001E4CB6"/>
    <w:rsid w:val="001E505D"/>
    <w:rsid w:val="001E52B5"/>
    <w:rsid w:val="001E5F17"/>
    <w:rsid w:val="001E714B"/>
    <w:rsid w:val="001E7A43"/>
    <w:rsid w:val="001E7D77"/>
    <w:rsid w:val="001F142E"/>
    <w:rsid w:val="001F15FD"/>
    <w:rsid w:val="001F1F92"/>
    <w:rsid w:val="001F290E"/>
    <w:rsid w:val="001F293A"/>
    <w:rsid w:val="001F2D0E"/>
    <w:rsid w:val="001F3127"/>
    <w:rsid w:val="001F323F"/>
    <w:rsid w:val="001F394D"/>
    <w:rsid w:val="001F3D2C"/>
    <w:rsid w:val="001F4CA5"/>
    <w:rsid w:val="001F5024"/>
    <w:rsid w:val="001F5406"/>
    <w:rsid w:val="001F577D"/>
    <w:rsid w:val="001F58DE"/>
    <w:rsid w:val="001F5A22"/>
    <w:rsid w:val="001F5FBF"/>
    <w:rsid w:val="001F64F8"/>
    <w:rsid w:val="001F6810"/>
    <w:rsid w:val="001F6EED"/>
    <w:rsid w:val="001F7694"/>
    <w:rsid w:val="001F7BB2"/>
    <w:rsid w:val="0020040F"/>
    <w:rsid w:val="0020142B"/>
    <w:rsid w:val="00201BB9"/>
    <w:rsid w:val="00201E3E"/>
    <w:rsid w:val="00201ECB"/>
    <w:rsid w:val="00202DCA"/>
    <w:rsid w:val="0020303C"/>
    <w:rsid w:val="002036A0"/>
    <w:rsid w:val="00203DBF"/>
    <w:rsid w:val="00203FA4"/>
    <w:rsid w:val="002042FE"/>
    <w:rsid w:val="00204361"/>
    <w:rsid w:val="00204688"/>
    <w:rsid w:val="0020492B"/>
    <w:rsid w:val="00205E84"/>
    <w:rsid w:val="002064B0"/>
    <w:rsid w:val="0020691D"/>
    <w:rsid w:val="002069A3"/>
    <w:rsid w:val="00207193"/>
    <w:rsid w:val="0020745E"/>
    <w:rsid w:val="00207680"/>
    <w:rsid w:val="0020770D"/>
    <w:rsid w:val="00207ACE"/>
    <w:rsid w:val="00207B5F"/>
    <w:rsid w:val="00207EDF"/>
    <w:rsid w:val="0021014B"/>
    <w:rsid w:val="002104FB"/>
    <w:rsid w:val="0021070A"/>
    <w:rsid w:val="002107F5"/>
    <w:rsid w:val="0021102D"/>
    <w:rsid w:val="002114A4"/>
    <w:rsid w:val="002122F2"/>
    <w:rsid w:val="002126E7"/>
    <w:rsid w:val="00212EF3"/>
    <w:rsid w:val="00213CB7"/>
    <w:rsid w:val="00213CBE"/>
    <w:rsid w:val="00213EEF"/>
    <w:rsid w:val="00214044"/>
    <w:rsid w:val="0021421B"/>
    <w:rsid w:val="00214F5E"/>
    <w:rsid w:val="00216C24"/>
    <w:rsid w:val="00216DAD"/>
    <w:rsid w:val="0021772A"/>
    <w:rsid w:val="00217CBF"/>
    <w:rsid w:val="00217E1F"/>
    <w:rsid w:val="00220140"/>
    <w:rsid w:val="002201B5"/>
    <w:rsid w:val="0022050C"/>
    <w:rsid w:val="00221361"/>
    <w:rsid w:val="002217D8"/>
    <w:rsid w:val="0022248C"/>
    <w:rsid w:val="0022249B"/>
    <w:rsid w:val="0022259D"/>
    <w:rsid w:val="0022261F"/>
    <w:rsid w:val="0022306B"/>
    <w:rsid w:val="00223803"/>
    <w:rsid w:val="0022425A"/>
    <w:rsid w:val="00224A92"/>
    <w:rsid w:val="00224E6B"/>
    <w:rsid w:val="00225F43"/>
    <w:rsid w:val="002267D8"/>
    <w:rsid w:val="002271C2"/>
    <w:rsid w:val="002272A0"/>
    <w:rsid w:val="002275E1"/>
    <w:rsid w:val="0023017B"/>
    <w:rsid w:val="002301C7"/>
    <w:rsid w:val="0023069D"/>
    <w:rsid w:val="00230809"/>
    <w:rsid w:val="0023133C"/>
    <w:rsid w:val="00231608"/>
    <w:rsid w:val="0023260A"/>
    <w:rsid w:val="00232D26"/>
    <w:rsid w:val="002330BC"/>
    <w:rsid w:val="0023352B"/>
    <w:rsid w:val="00233903"/>
    <w:rsid w:val="00233DDD"/>
    <w:rsid w:val="00235218"/>
    <w:rsid w:val="00235934"/>
    <w:rsid w:val="0023595B"/>
    <w:rsid w:val="00235D1F"/>
    <w:rsid w:val="00235D98"/>
    <w:rsid w:val="00235E51"/>
    <w:rsid w:val="0023743F"/>
    <w:rsid w:val="00237569"/>
    <w:rsid w:val="00237669"/>
    <w:rsid w:val="00237A13"/>
    <w:rsid w:val="00237A9D"/>
    <w:rsid w:val="00237D3D"/>
    <w:rsid w:val="00237FF8"/>
    <w:rsid w:val="002406A8"/>
    <w:rsid w:val="00240CAF"/>
    <w:rsid w:val="00241B4E"/>
    <w:rsid w:val="00241E24"/>
    <w:rsid w:val="002420F7"/>
    <w:rsid w:val="002427C4"/>
    <w:rsid w:val="00242D60"/>
    <w:rsid w:val="002441E2"/>
    <w:rsid w:val="00244CF3"/>
    <w:rsid w:val="00245755"/>
    <w:rsid w:val="002457BD"/>
    <w:rsid w:val="00246305"/>
    <w:rsid w:val="00246DF5"/>
    <w:rsid w:val="00246E0C"/>
    <w:rsid w:val="00246F24"/>
    <w:rsid w:val="00247FB2"/>
    <w:rsid w:val="0025082E"/>
    <w:rsid w:val="00250D5F"/>
    <w:rsid w:val="00250FAB"/>
    <w:rsid w:val="00251000"/>
    <w:rsid w:val="00251BA5"/>
    <w:rsid w:val="00251F34"/>
    <w:rsid w:val="002522DE"/>
    <w:rsid w:val="00254395"/>
    <w:rsid w:val="0025508D"/>
    <w:rsid w:val="00256371"/>
    <w:rsid w:val="00257CE4"/>
    <w:rsid w:val="00257D30"/>
    <w:rsid w:val="00257E44"/>
    <w:rsid w:val="00260367"/>
    <w:rsid w:val="00260680"/>
    <w:rsid w:val="00260978"/>
    <w:rsid w:val="00260B7E"/>
    <w:rsid w:val="00261DA3"/>
    <w:rsid w:val="00262285"/>
    <w:rsid w:val="002623E1"/>
    <w:rsid w:val="002627B3"/>
    <w:rsid w:val="00262E7F"/>
    <w:rsid w:val="00263DA7"/>
    <w:rsid w:val="00264DA3"/>
    <w:rsid w:val="00265794"/>
    <w:rsid w:val="00265C81"/>
    <w:rsid w:val="00266782"/>
    <w:rsid w:val="0026692E"/>
    <w:rsid w:val="00267D1A"/>
    <w:rsid w:val="00267E20"/>
    <w:rsid w:val="002701FB"/>
    <w:rsid w:val="00270295"/>
    <w:rsid w:val="00270AF5"/>
    <w:rsid w:val="00270CAE"/>
    <w:rsid w:val="0027129E"/>
    <w:rsid w:val="00271EE1"/>
    <w:rsid w:val="002723C7"/>
    <w:rsid w:val="00272E20"/>
    <w:rsid w:val="002734AC"/>
    <w:rsid w:val="002737A0"/>
    <w:rsid w:val="00274321"/>
    <w:rsid w:val="00274679"/>
    <w:rsid w:val="00274896"/>
    <w:rsid w:val="00275248"/>
    <w:rsid w:val="00275EE2"/>
    <w:rsid w:val="00276092"/>
    <w:rsid w:val="002778C3"/>
    <w:rsid w:val="00277FDF"/>
    <w:rsid w:val="00280618"/>
    <w:rsid w:val="00280FF8"/>
    <w:rsid w:val="0028179D"/>
    <w:rsid w:val="00281899"/>
    <w:rsid w:val="002822B0"/>
    <w:rsid w:val="00282A82"/>
    <w:rsid w:val="00282B74"/>
    <w:rsid w:val="00282E14"/>
    <w:rsid w:val="00283665"/>
    <w:rsid w:val="00283880"/>
    <w:rsid w:val="00284562"/>
    <w:rsid w:val="00284C84"/>
    <w:rsid w:val="00284EE8"/>
    <w:rsid w:val="00285033"/>
    <w:rsid w:val="002850A4"/>
    <w:rsid w:val="002853FF"/>
    <w:rsid w:val="00285499"/>
    <w:rsid w:val="00285AF8"/>
    <w:rsid w:val="00285CCC"/>
    <w:rsid w:val="00285E47"/>
    <w:rsid w:val="00285FE0"/>
    <w:rsid w:val="002862F5"/>
    <w:rsid w:val="00286742"/>
    <w:rsid w:val="0028679F"/>
    <w:rsid w:val="002871A9"/>
    <w:rsid w:val="002873D4"/>
    <w:rsid w:val="00290066"/>
    <w:rsid w:val="00290253"/>
    <w:rsid w:val="002903A7"/>
    <w:rsid w:val="002904C6"/>
    <w:rsid w:val="00290C7E"/>
    <w:rsid w:val="00291358"/>
    <w:rsid w:val="00291452"/>
    <w:rsid w:val="002916D8"/>
    <w:rsid w:val="00291883"/>
    <w:rsid w:val="00292714"/>
    <w:rsid w:val="00292849"/>
    <w:rsid w:val="00292FFB"/>
    <w:rsid w:val="002936FB"/>
    <w:rsid w:val="00293A09"/>
    <w:rsid w:val="002946A1"/>
    <w:rsid w:val="00294DB3"/>
    <w:rsid w:val="002951DB"/>
    <w:rsid w:val="00295228"/>
    <w:rsid w:val="00295571"/>
    <w:rsid w:val="00295703"/>
    <w:rsid w:val="002958E3"/>
    <w:rsid w:val="00296069"/>
    <w:rsid w:val="0029669A"/>
    <w:rsid w:val="0029679D"/>
    <w:rsid w:val="00296EE5"/>
    <w:rsid w:val="00297186"/>
    <w:rsid w:val="00297320"/>
    <w:rsid w:val="0029747B"/>
    <w:rsid w:val="00297C7C"/>
    <w:rsid w:val="00297D83"/>
    <w:rsid w:val="002A010A"/>
    <w:rsid w:val="002A0C2C"/>
    <w:rsid w:val="002A11A7"/>
    <w:rsid w:val="002A1429"/>
    <w:rsid w:val="002A15F3"/>
    <w:rsid w:val="002A1D92"/>
    <w:rsid w:val="002A2482"/>
    <w:rsid w:val="002A249C"/>
    <w:rsid w:val="002A2674"/>
    <w:rsid w:val="002A2A64"/>
    <w:rsid w:val="002A2FD5"/>
    <w:rsid w:val="002A3993"/>
    <w:rsid w:val="002A3C27"/>
    <w:rsid w:val="002A413C"/>
    <w:rsid w:val="002A44F8"/>
    <w:rsid w:val="002A4A4E"/>
    <w:rsid w:val="002A548D"/>
    <w:rsid w:val="002A62F8"/>
    <w:rsid w:val="002A69A5"/>
    <w:rsid w:val="002A6AFE"/>
    <w:rsid w:val="002A6EA9"/>
    <w:rsid w:val="002A7A5C"/>
    <w:rsid w:val="002B0E10"/>
    <w:rsid w:val="002B101A"/>
    <w:rsid w:val="002B2A7E"/>
    <w:rsid w:val="002B2C7D"/>
    <w:rsid w:val="002B2E77"/>
    <w:rsid w:val="002B4BB0"/>
    <w:rsid w:val="002B5031"/>
    <w:rsid w:val="002B516C"/>
    <w:rsid w:val="002B607F"/>
    <w:rsid w:val="002B6393"/>
    <w:rsid w:val="002B6579"/>
    <w:rsid w:val="002B7428"/>
    <w:rsid w:val="002B7623"/>
    <w:rsid w:val="002B7A64"/>
    <w:rsid w:val="002B7CF9"/>
    <w:rsid w:val="002C019B"/>
    <w:rsid w:val="002C04C1"/>
    <w:rsid w:val="002C0542"/>
    <w:rsid w:val="002C0B45"/>
    <w:rsid w:val="002C0E21"/>
    <w:rsid w:val="002C1CE6"/>
    <w:rsid w:val="002C1E1E"/>
    <w:rsid w:val="002C289D"/>
    <w:rsid w:val="002C333B"/>
    <w:rsid w:val="002C33AB"/>
    <w:rsid w:val="002C47D4"/>
    <w:rsid w:val="002C4846"/>
    <w:rsid w:val="002C4BA8"/>
    <w:rsid w:val="002C5A6B"/>
    <w:rsid w:val="002C5C16"/>
    <w:rsid w:val="002C756E"/>
    <w:rsid w:val="002C7FA2"/>
    <w:rsid w:val="002D0218"/>
    <w:rsid w:val="002D02BB"/>
    <w:rsid w:val="002D07B8"/>
    <w:rsid w:val="002D0BA5"/>
    <w:rsid w:val="002D1615"/>
    <w:rsid w:val="002D1A63"/>
    <w:rsid w:val="002D27E5"/>
    <w:rsid w:val="002D2ED6"/>
    <w:rsid w:val="002D352A"/>
    <w:rsid w:val="002D36AE"/>
    <w:rsid w:val="002D36D9"/>
    <w:rsid w:val="002D39DE"/>
    <w:rsid w:val="002D3C07"/>
    <w:rsid w:val="002D447D"/>
    <w:rsid w:val="002D4B29"/>
    <w:rsid w:val="002D4D32"/>
    <w:rsid w:val="002D4E3C"/>
    <w:rsid w:val="002D570E"/>
    <w:rsid w:val="002D5BAA"/>
    <w:rsid w:val="002D638F"/>
    <w:rsid w:val="002D6C6E"/>
    <w:rsid w:val="002D6E00"/>
    <w:rsid w:val="002D713B"/>
    <w:rsid w:val="002D724D"/>
    <w:rsid w:val="002D7C2F"/>
    <w:rsid w:val="002E0FB8"/>
    <w:rsid w:val="002E15E8"/>
    <w:rsid w:val="002E1978"/>
    <w:rsid w:val="002E1AEF"/>
    <w:rsid w:val="002E1D25"/>
    <w:rsid w:val="002E2ECB"/>
    <w:rsid w:val="002E308D"/>
    <w:rsid w:val="002E36FA"/>
    <w:rsid w:val="002E388F"/>
    <w:rsid w:val="002E41E6"/>
    <w:rsid w:val="002E4371"/>
    <w:rsid w:val="002E49B3"/>
    <w:rsid w:val="002E4C6D"/>
    <w:rsid w:val="002E5AC1"/>
    <w:rsid w:val="002E5E39"/>
    <w:rsid w:val="002E69F9"/>
    <w:rsid w:val="002E7AEE"/>
    <w:rsid w:val="002E7F62"/>
    <w:rsid w:val="002E7F8A"/>
    <w:rsid w:val="002F0A39"/>
    <w:rsid w:val="002F0FBD"/>
    <w:rsid w:val="002F1498"/>
    <w:rsid w:val="002F1926"/>
    <w:rsid w:val="002F1C13"/>
    <w:rsid w:val="002F1F05"/>
    <w:rsid w:val="002F2002"/>
    <w:rsid w:val="002F27CF"/>
    <w:rsid w:val="002F286F"/>
    <w:rsid w:val="002F31C2"/>
    <w:rsid w:val="002F46F0"/>
    <w:rsid w:val="002F4803"/>
    <w:rsid w:val="002F4ECC"/>
    <w:rsid w:val="002F5D4C"/>
    <w:rsid w:val="002F6424"/>
    <w:rsid w:val="002F66C5"/>
    <w:rsid w:val="002F6EE0"/>
    <w:rsid w:val="002F72C7"/>
    <w:rsid w:val="002F73A5"/>
    <w:rsid w:val="002F7889"/>
    <w:rsid w:val="002F79AD"/>
    <w:rsid w:val="002F7B8C"/>
    <w:rsid w:val="00300D83"/>
    <w:rsid w:val="00301188"/>
    <w:rsid w:val="00301653"/>
    <w:rsid w:val="00301830"/>
    <w:rsid w:val="00301E78"/>
    <w:rsid w:val="00302084"/>
    <w:rsid w:val="00302270"/>
    <w:rsid w:val="003025B2"/>
    <w:rsid w:val="00303877"/>
    <w:rsid w:val="0030390C"/>
    <w:rsid w:val="00303A44"/>
    <w:rsid w:val="00303B3E"/>
    <w:rsid w:val="00303C6E"/>
    <w:rsid w:val="0030490F"/>
    <w:rsid w:val="00304BB8"/>
    <w:rsid w:val="00305500"/>
    <w:rsid w:val="00305F8F"/>
    <w:rsid w:val="00306591"/>
    <w:rsid w:val="00306D38"/>
    <w:rsid w:val="00307743"/>
    <w:rsid w:val="00310088"/>
    <w:rsid w:val="00310B55"/>
    <w:rsid w:val="00311217"/>
    <w:rsid w:val="00311545"/>
    <w:rsid w:val="00311795"/>
    <w:rsid w:val="003123C6"/>
    <w:rsid w:val="00312675"/>
    <w:rsid w:val="00312E84"/>
    <w:rsid w:val="00312F53"/>
    <w:rsid w:val="0031314D"/>
    <w:rsid w:val="003140D2"/>
    <w:rsid w:val="003144F2"/>
    <w:rsid w:val="00315B5D"/>
    <w:rsid w:val="00315E05"/>
    <w:rsid w:val="003161D4"/>
    <w:rsid w:val="00316260"/>
    <w:rsid w:val="00316654"/>
    <w:rsid w:val="00316A61"/>
    <w:rsid w:val="00316ED2"/>
    <w:rsid w:val="00320D76"/>
    <w:rsid w:val="00320EF9"/>
    <w:rsid w:val="00320F1E"/>
    <w:rsid w:val="003211BF"/>
    <w:rsid w:val="00321250"/>
    <w:rsid w:val="003216BB"/>
    <w:rsid w:val="003222AE"/>
    <w:rsid w:val="003223DF"/>
    <w:rsid w:val="0032242E"/>
    <w:rsid w:val="00322478"/>
    <w:rsid w:val="00322661"/>
    <w:rsid w:val="003232EA"/>
    <w:rsid w:val="00323F55"/>
    <w:rsid w:val="00324163"/>
    <w:rsid w:val="00324BB8"/>
    <w:rsid w:val="00325B45"/>
    <w:rsid w:val="00326191"/>
    <w:rsid w:val="00326B02"/>
    <w:rsid w:val="00326F66"/>
    <w:rsid w:val="00327764"/>
    <w:rsid w:val="00327D7E"/>
    <w:rsid w:val="0033012A"/>
    <w:rsid w:val="003305E7"/>
    <w:rsid w:val="00330642"/>
    <w:rsid w:val="0033079A"/>
    <w:rsid w:val="00330CEE"/>
    <w:rsid w:val="00330FEF"/>
    <w:rsid w:val="003310F5"/>
    <w:rsid w:val="00331AE2"/>
    <w:rsid w:val="003320FE"/>
    <w:rsid w:val="00332E9D"/>
    <w:rsid w:val="003330EB"/>
    <w:rsid w:val="0033343A"/>
    <w:rsid w:val="00333687"/>
    <w:rsid w:val="00333B01"/>
    <w:rsid w:val="00333C5F"/>
    <w:rsid w:val="003341A7"/>
    <w:rsid w:val="003347FC"/>
    <w:rsid w:val="00334E6A"/>
    <w:rsid w:val="003350D6"/>
    <w:rsid w:val="00335DD4"/>
    <w:rsid w:val="00335FA5"/>
    <w:rsid w:val="00336345"/>
    <w:rsid w:val="00336507"/>
    <w:rsid w:val="00337823"/>
    <w:rsid w:val="003404AB"/>
    <w:rsid w:val="0034062B"/>
    <w:rsid w:val="00340D5F"/>
    <w:rsid w:val="003411D8"/>
    <w:rsid w:val="003422DA"/>
    <w:rsid w:val="00344225"/>
    <w:rsid w:val="00344F7E"/>
    <w:rsid w:val="00345017"/>
    <w:rsid w:val="00345204"/>
    <w:rsid w:val="00345EC0"/>
    <w:rsid w:val="00346478"/>
    <w:rsid w:val="00346642"/>
    <w:rsid w:val="00347BCD"/>
    <w:rsid w:val="00350175"/>
    <w:rsid w:val="00350350"/>
    <w:rsid w:val="00350877"/>
    <w:rsid w:val="00351480"/>
    <w:rsid w:val="0035204B"/>
    <w:rsid w:val="00352213"/>
    <w:rsid w:val="0035243E"/>
    <w:rsid w:val="00352B92"/>
    <w:rsid w:val="00352E36"/>
    <w:rsid w:val="00353113"/>
    <w:rsid w:val="00353755"/>
    <w:rsid w:val="00353B56"/>
    <w:rsid w:val="00353C32"/>
    <w:rsid w:val="00354ED8"/>
    <w:rsid w:val="00355401"/>
    <w:rsid w:val="003556E3"/>
    <w:rsid w:val="00356289"/>
    <w:rsid w:val="003568EF"/>
    <w:rsid w:val="00356C00"/>
    <w:rsid w:val="00356E22"/>
    <w:rsid w:val="003579D3"/>
    <w:rsid w:val="003579E4"/>
    <w:rsid w:val="003601BF"/>
    <w:rsid w:val="0036052F"/>
    <w:rsid w:val="00360614"/>
    <w:rsid w:val="0036189E"/>
    <w:rsid w:val="00362CC9"/>
    <w:rsid w:val="00363F7E"/>
    <w:rsid w:val="003640E8"/>
    <w:rsid w:val="00364C74"/>
    <w:rsid w:val="00365523"/>
    <w:rsid w:val="00365634"/>
    <w:rsid w:val="00365689"/>
    <w:rsid w:val="003657FE"/>
    <w:rsid w:val="00366180"/>
    <w:rsid w:val="0036665C"/>
    <w:rsid w:val="00366ABC"/>
    <w:rsid w:val="00366C90"/>
    <w:rsid w:val="00367A23"/>
    <w:rsid w:val="00367C32"/>
    <w:rsid w:val="0037041B"/>
    <w:rsid w:val="00370E02"/>
    <w:rsid w:val="00370F0B"/>
    <w:rsid w:val="0037147A"/>
    <w:rsid w:val="00371EA5"/>
    <w:rsid w:val="00372332"/>
    <w:rsid w:val="00372892"/>
    <w:rsid w:val="00373A7D"/>
    <w:rsid w:val="00373D06"/>
    <w:rsid w:val="00374428"/>
    <w:rsid w:val="00374655"/>
    <w:rsid w:val="003749CC"/>
    <w:rsid w:val="00374D9F"/>
    <w:rsid w:val="0037522B"/>
    <w:rsid w:val="00375C9F"/>
    <w:rsid w:val="00375EC7"/>
    <w:rsid w:val="003762CD"/>
    <w:rsid w:val="00376440"/>
    <w:rsid w:val="00376A84"/>
    <w:rsid w:val="0037768D"/>
    <w:rsid w:val="00380DE1"/>
    <w:rsid w:val="00381D3D"/>
    <w:rsid w:val="00382A9D"/>
    <w:rsid w:val="00382B10"/>
    <w:rsid w:val="00382B67"/>
    <w:rsid w:val="00382C17"/>
    <w:rsid w:val="0038355A"/>
    <w:rsid w:val="00383F78"/>
    <w:rsid w:val="0038443A"/>
    <w:rsid w:val="003846A9"/>
    <w:rsid w:val="00384F26"/>
    <w:rsid w:val="0038587B"/>
    <w:rsid w:val="00387A1A"/>
    <w:rsid w:val="00390111"/>
    <w:rsid w:val="00390335"/>
    <w:rsid w:val="003907F1"/>
    <w:rsid w:val="00391AB3"/>
    <w:rsid w:val="003920A4"/>
    <w:rsid w:val="003921CA"/>
    <w:rsid w:val="0039234F"/>
    <w:rsid w:val="00392537"/>
    <w:rsid w:val="00392654"/>
    <w:rsid w:val="003926FE"/>
    <w:rsid w:val="003941AD"/>
    <w:rsid w:val="0039425D"/>
    <w:rsid w:val="003950CC"/>
    <w:rsid w:val="00395883"/>
    <w:rsid w:val="003958D7"/>
    <w:rsid w:val="0039685E"/>
    <w:rsid w:val="003968FF"/>
    <w:rsid w:val="00396A56"/>
    <w:rsid w:val="00396D46"/>
    <w:rsid w:val="00397755"/>
    <w:rsid w:val="003977D5"/>
    <w:rsid w:val="00397B25"/>
    <w:rsid w:val="003A1006"/>
    <w:rsid w:val="003A100A"/>
    <w:rsid w:val="003A1350"/>
    <w:rsid w:val="003A1FD2"/>
    <w:rsid w:val="003A2189"/>
    <w:rsid w:val="003A21B3"/>
    <w:rsid w:val="003A256A"/>
    <w:rsid w:val="003A25ED"/>
    <w:rsid w:val="003A269A"/>
    <w:rsid w:val="003A35FB"/>
    <w:rsid w:val="003A387A"/>
    <w:rsid w:val="003A45B1"/>
    <w:rsid w:val="003A4669"/>
    <w:rsid w:val="003A48E1"/>
    <w:rsid w:val="003A4944"/>
    <w:rsid w:val="003A5F3B"/>
    <w:rsid w:val="003A613F"/>
    <w:rsid w:val="003A6272"/>
    <w:rsid w:val="003A6E5B"/>
    <w:rsid w:val="003A6EAD"/>
    <w:rsid w:val="003A70A9"/>
    <w:rsid w:val="003A713B"/>
    <w:rsid w:val="003A7659"/>
    <w:rsid w:val="003A79D0"/>
    <w:rsid w:val="003B0A30"/>
    <w:rsid w:val="003B0B08"/>
    <w:rsid w:val="003B0C65"/>
    <w:rsid w:val="003B104B"/>
    <w:rsid w:val="003B17E5"/>
    <w:rsid w:val="003B2965"/>
    <w:rsid w:val="003B2B21"/>
    <w:rsid w:val="003B2DA0"/>
    <w:rsid w:val="003B2EFF"/>
    <w:rsid w:val="003B32A4"/>
    <w:rsid w:val="003B32B1"/>
    <w:rsid w:val="003B3557"/>
    <w:rsid w:val="003B35B0"/>
    <w:rsid w:val="003B3934"/>
    <w:rsid w:val="003B3AA3"/>
    <w:rsid w:val="003B3F52"/>
    <w:rsid w:val="003B4E52"/>
    <w:rsid w:val="003B4F27"/>
    <w:rsid w:val="003B55B8"/>
    <w:rsid w:val="003B57E1"/>
    <w:rsid w:val="003B6344"/>
    <w:rsid w:val="003B64DD"/>
    <w:rsid w:val="003B6A7F"/>
    <w:rsid w:val="003B6DC7"/>
    <w:rsid w:val="003B7355"/>
    <w:rsid w:val="003B7664"/>
    <w:rsid w:val="003B776B"/>
    <w:rsid w:val="003B7DD6"/>
    <w:rsid w:val="003C0353"/>
    <w:rsid w:val="003C0835"/>
    <w:rsid w:val="003C0C86"/>
    <w:rsid w:val="003C0E81"/>
    <w:rsid w:val="003C1248"/>
    <w:rsid w:val="003C1E6C"/>
    <w:rsid w:val="003C2016"/>
    <w:rsid w:val="003C24B3"/>
    <w:rsid w:val="003C28E7"/>
    <w:rsid w:val="003C293E"/>
    <w:rsid w:val="003C2F93"/>
    <w:rsid w:val="003C303E"/>
    <w:rsid w:val="003C354A"/>
    <w:rsid w:val="003C3BBB"/>
    <w:rsid w:val="003C43FD"/>
    <w:rsid w:val="003C4685"/>
    <w:rsid w:val="003C49CD"/>
    <w:rsid w:val="003C4A75"/>
    <w:rsid w:val="003C5551"/>
    <w:rsid w:val="003C5AA4"/>
    <w:rsid w:val="003C5FA0"/>
    <w:rsid w:val="003C60A4"/>
    <w:rsid w:val="003C669E"/>
    <w:rsid w:val="003C76AB"/>
    <w:rsid w:val="003C78BA"/>
    <w:rsid w:val="003C7A82"/>
    <w:rsid w:val="003C7EC7"/>
    <w:rsid w:val="003C7FDC"/>
    <w:rsid w:val="003D0A85"/>
    <w:rsid w:val="003D0E3D"/>
    <w:rsid w:val="003D0E5D"/>
    <w:rsid w:val="003D11EB"/>
    <w:rsid w:val="003D12FF"/>
    <w:rsid w:val="003D1A33"/>
    <w:rsid w:val="003D2ECF"/>
    <w:rsid w:val="003D34C3"/>
    <w:rsid w:val="003D377B"/>
    <w:rsid w:val="003D39DE"/>
    <w:rsid w:val="003D3AEB"/>
    <w:rsid w:val="003D3EB9"/>
    <w:rsid w:val="003D4052"/>
    <w:rsid w:val="003D433C"/>
    <w:rsid w:val="003D45CD"/>
    <w:rsid w:val="003D538C"/>
    <w:rsid w:val="003D61CC"/>
    <w:rsid w:val="003D681E"/>
    <w:rsid w:val="003D689F"/>
    <w:rsid w:val="003D6FBE"/>
    <w:rsid w:val="003D7409"/>
    <w:rsid w:val="003D7D85"/>
    <w:rsid w:val="003D7E0F"/>
    <w:rsid w:val="003E0206"/>
    <w:rsid w:val="003E0510"/>
    <w:rsid w:val="003E1178"/>
    <w:rsid w:val="003E1D4F"/>
    <w:rsid w:val="003E1D7C"/>
    <w:rsid w:val="003E1EAC"/>
    <w:rsid w:val="003E2A43"/>
    <w:rsid w:val="003E3AE9"/>
    <w:rsid w:val="003E4516"/>
    <w:rsid w:val="003E5488"/>
    <w:rsid w:val="003E58E5"/>
    <w:rsid w:val="003E5EA9"/>
    <w:rsid w:val="003E636F"/>
    <w:rsid w:val="003E6C1B"/>
    <w:rsid w:val="003E6EA3"/>
    <w:rsid w:val="003E7C16"/>
    <w:rsid w:val="003F08E9"/>
    <w:rsid w:val="003F0C9A"/>
    <w:rsid w:val="003F112A"/>
    <w:rsid w:val="003F1C38"/>
    <w:rsid w:val="003F2454"/>
    <w:rsid w:val="003F3018"/>
    <w:rsid w:val="003F4AD8"/>
    <w:rsid w:val="003F4BCB"/>
    <w:rsid w:val="003F4DE5"/>
    <w:rsid w:val="003F59F5"/>
    <w:rsid w:val="003F627B"/>
    <w:rsid w:val="003F6433"/>
    <w:rsid w:val="003F649E"/>
    <w:rsid w:val="003F6ACB"/>
    <w:rsid w:val="003F709A"/>
    <w:rsid w:val="003F78E3"/>
    <w:rsid w:val="003F7C68"/>
    <w:rsid w:val="004003B4"/>
    <w:rsid w:val="004005DF"/>
    <w:rsid w:val="00400AB4"/>
    <w:rsid w:val="00400D28"/>
    <w:rsid w:val="00402258"/>
    <w:rsid w:val="0040328E"/>
    <w:rsid w:val="00403493"/>
    <w:rsid w:val="00403808"/>
    <w:rsid w:val="00404492"/>
    <w:rsid w:val="00404B36"/>
    <w:rsid w:val="00404C71"/>
    <w:rsid w:val="00404C94"/>
    <w:rsid w:val="004056E4"/>
    <w:rsid w:val="004058ED"/>
    <w:rsid w:val="00405A49"/>
    <w:rsid w:val="004072BC"/>
    <w:rsid w:val="0040738C"/>
    <w:rsid w:val="00407CE5"/>
    <w:rsid w:val="00407D1A"/>
    <w:rsid w:val="004102BF"/>
    <w:rsid w:val="0041157C"/>
    <w:rsid w:val="0041164E"/>
    <w:rsid w:val="00411D71"/>
    <w:rsid w:val="00413250"/>
    <w:rsid w:val="004134E5"/>
    <w:rsid w:val="004135CE"/>
    <w:rsid w:val="0041382B"/>
    <w:rsid w:val="0041406D"/>
    <w:rsid w:val="0041458F"/>
    <w:rsid w:val="0041526D"/>
    <w:rsid w:val="00415B88"/>
    <w:rsid w:val="00416309"/>
    <w:rsid w:val="004164E5"/>
    <w:rsid w:val="004167AA"/>
    <w:rsid w:val="00416A5B"/>
    <w:rsid w:val="00416C01"/>
    <w:rsid w:val="00416D88"/>
    <w:rsid w:val="004170A2"/>
    <w:rsid w:val="004171A6"/>
    <w:rsid w:val="00417E0C"/>
    <w:rsid w:val="00417EFD"/>
    <w:rsid w:val="0042076F"/>
    <w:rsid w:val="0042132E"/>
    <w:rsid w:val="0042135E"/>
    <w:rsid w:val="00422B6F"/>
    <w:rsid w:val="00422F43"/>
    <w:rsid w:val="00423622"/>
    <w:rsid w:val="0042424D"/>
    <w:rsid w:val="00424426"/>
    <w:rsid w:val="004259A4"/>
    <w:rsid w:val="004262B4"/>
    <w:rsid w:val="00426DA4"/>
    <w:rsid w:val="00426E92"/>
    <w:rsid w:val="00426EC2"/>
    <w:rsid w:val="00426FA1"/>
    <w:rsid w:val="0042723B"/>
    <w:rsid w:val="00427739"/>
    <w:rsid w:val="00427B67"/>
    <w:rsid w:val="004308E1"/>
    <w:rsid w:val="00430A9A"/>
    <w:rsid w:val="0043139C"/>
    <w:rsid w:val="00432AF0"/>
    <w:rsid w:val="00432E83"/>
    <w:rsid w:val="00433174"/>
    <w:rsid w:val="0043377B"/>
    <w:rsid w:val="00433901"/>
    <w:rsid w:val="00433A92"/>
    <w:rsid w:val="00433BDC"/>
    <w:rsid w:val="00433FC9"/>
    <w:rsid w:val="004341AC"/>
    <w:rsid w:val="004342BC"/>
    <w:rsid w:val="00434658"/>
    <w:rsid w:val="00434753"/>
    <w:rsid w:val="004347ED"/>
    <w:rsid w:val="00434C25"/>
    <w:rsid w:val="00435486"/>
    <w:rsid w:val="0043566D"/>
    <w:rsid w:val="004361AD"/>
    <w:rsid w:val="00436A5D"/>
    <w:rsid w:val="00436C1A"/>
    <w:rsid w:val="00436F70"/>
    <w:rsid w:val="00437CC7"/>
    <w:rsid w:val="00437CD8"/>
    <w:rsid w:val="0044031A"/>
    <w:rsid w:val="004403A9"/>
    <w:rsid w:val="0044079D"/>
    <w:rsid w:val="004409B8"/>
    <w:rsid w:val="00441756"/>
    <w:rsid w:val="004417B5"/>
    <w:rsid w:val="004419DF"/>
    <w:rsid w:val="00441BAC"/>
    <w:rsid w:val="00442227"/>
    <w:rsid w:val="00442272"/>
    <w:rsid w:val="00442794"/>
    <w:rsid w:val="004428AF"/>
    <w:rsid w:val="004429F7"/>
    <w:rsid w:val="00442ED9"/>
    <w:rsid w:val="00443263"/>
    <w:rsid w:val="00443C96"/>
    <w:rsid w:val="00444030"/>
    <w:rsid w:val="0044421F"/>
    <w:rsid w:val="004443BF"/>
    <w:rsid w:val="00444779"/>
    <w:rsid w:val="00445097"/>
    <w:rsid w:val="004452F4"/>
    <w:rsid w:val="00445A68"/>
    <w:rsid w:val="00445C61"/>
    <w:rsid w:val="00445DF5"/>
    <w:rsid w:val="00446773"/>
    <w:rsid w:val="00447179"/>
    <w:rsid w:val="00447A7A"/>
    <w:rsid w:val="00447B39"/>
    <w:rsid w:val="00447B5C"/>
    <w:rsid w:val="00447BF9"/>
    <w:rsid w:val="0045038F"/>
    <w:rsid w:val="00450FC3"/>
    <w:rsid w:val="00451AA6"/>
    <w:rsid w:val="0045263E"/>
    <w:rsid w:val="00452D96"/>
    <w:rsid w:val="004547E5"/>
    <w:rsid w:val="00454C2A"/>
    <w:rsid w:val="00454DC3"/>
    <w:rsid w:val="00454F92"/>
    <w:rsid w:val="004558DC"/>
    <w:rsid w:val="00455E63"/>
    <w:rsid w:val="0045600E"/>
    <w:rsid w:val="00456905"/>
    <w:rsid w:val="00456B5E"/>
    <w:rsid w:val="00456CD8"/>
    <w:rsid w:val="00456E1D"/>
    <w:rsid w:val="004574A8"/>
    <w:rsid w:val="004608FC"/>
    <w:rsid w:val="00460A7A"/>
    <w:rsid w:val="00460AA2"/>
    <w:rsid w:val="00461190"/>
    <w:rsid w:val="004617BE"/>
    <w:rsid w:val="00462A63"/>
    <w:rsid w:val="00462C08"/>
    <w:rsid w:val="00462C84"/>
    <w:rsid w:val="00463E79"/>
    <w:rsid w:val="0046403E"/>
    <w:rsid w:val="00464361"/>
    <w:rsid w:val="00465977"/>
    <w:rsid w:val="00465B95"/>
    <w:rsid w:val="004661E2"/>
    <w:rsid w:val="0046632A"/>
    <w:rsid w:val="0046675F"/>
    <w:rsid w:val="0046684E"/>
    <w:rsid w:val="00466B92"/>
    <w:rsid w:val="00467454"/>
    <w:rsid w:val="0046779C"/>
    <w:rsid w:val="004678A0"/>
    <w:rsid w:val="00467A1D"/>
    <w:rsid w:val="00467D5D"/>
    <w:rsid w:val="0047040F"/>
    <w:rsid w:val="00470D93"/>
    <w:rsid w:val="00471B57"/>
    <w:rsid w:val="00473336"/>
    <w:rsid w:val="00473785"/>
    <w:rsid w:val="00473FFB"/>
    <w:rsid w:val="004740DA"/>
    <w:rsid w:val="0047473C"/>
    <w:rsid w:val="00474AB1"/>
    <w:rsid w:val="00474D14"/>
    <w:rsid w:val="00474F54"/>
    <w:rsid w:val="00475493"/>
    <w:rsid w:val="004754F0"/>
    <w:rsid w:val="00475A3D"/>
    <w:rsid w:val="004762A3"/>
    <w:rsid w:val="00476314"/>
    <w:rsid w:val="004763E7"/>
    <w:rsid w:val="00476F77"/>
    <w:rsid w:val="0047765D"/>
    <w:rsid w:val="00480A9E"/>
    <w:rsid w:val="00480ADB"/>
    <w:rsid w:val="004838EE"/>
    <w:rsid w:val="00483C66"/>
    <w:rsid w:val="00483E41"/>
    <w:rsid w:val="0048463C"/>
    <w:rsid w:val="00484755"/>
    <w:rsid w:val="00484ECF"/>
    <w:rsid w:val="00485494"/>
    <w:rsid w:val="00485E08"/>
    <w:rsid w:val="00486EDE"/>
    <w:rsid w:val="004876BA"/>
    <w:rsid w:val="0049072C"/>
    <w:rsid w:val="00492026"/>
    <w:rsid w:val="00493423"/>
    <w:rsid w:val="00493654"/>
    <w:rsid w:val="0049429A"/>
    <w:rsid w:val="004949C7"/>
    <w:rsid w:val="00494DE3"/>
    <w:rsid w:val="004957B7"/>
    <w:rsid w:val="00495AD0"/>
    <w:rsid w:val="00495E6A"/>
    <w:rsid w:val="00495E73"/>
    <w:rsid w:val="0049612B"/>
    <w:rsid w:val="0049674B"/>
    <w:rsid w:val="00496ADA"/>
    <w:rsid w:val="004979D3"/>
    <w:rsid w:val="00497F40"/>
    <w:rsid w:val="004A03FF"/>
    <w:rsid w:val="004A0ED0"/>
    <w:rsid w:val="004A120D"/>
    <w:rsid w:val="004A1923"/>
    <w:rsid w:val="004A36BC"/>
    <w:rsid w:val="004A426E"/>
    <w:rsid w:val="004A42B0"/>
    <w:rsid w:val="004A4604"/>
    <w:rsid w:val="004A592D"/>
    <w:rsid w:val="004A5B1E"/>
    <w:rsid w:val="004A6EDE"/>
    <w:rsid w:val="004A6F4C"/>
    <w:rsid w:val="004A753E"/>
    <w:rsid w:val="004A7943"/>
    <w:rsid w:val="004B08A1"/>
    <w:rsid w:val="004B09E0"/>
    <w:rsid w:val="004B0E01"/>
    <w:rsid w:val="004B11DA"/>
    <w:rsid w:val="004B16A0"/>
    <w:rsid w:val="004B18F5"/>
    <w:rsid w:val="004B22CE"/>
    <w:rsid w:val="004B2393"/>
    <w:rsid w:val="004B2AA8"/>
    <w:rsid w:val="004B2B25"/>
    <w:rsid w:val="004B2BCC"/>
    <w:rsid w:val="004B2BFD"/>
    <w:rsid w:val="004B2CA0"/>
    <w:rsid w:val="004B45F9"/>
    <w:rsid w:val="004B463C"/>
    <w:rsid w:val="004B5335"/>
    <w:rsid w:val="004B54CE"/>
    <w:rsid w:val="004B5A8A"/>
    <w:rsid w:val="004B68BF"/>
    <w:rsid w:val="004B72C7"/>
    <w:rsid w:val="004B7F42"/>
    <w:rsid w:val="004C0BA7"/>
    <w:rsid w:val="004C1153"/>
    <w:rsid w:val="004C13A1"/>
    <w:rsid w:val="004C1A30"/>
    <w:rsid w:val="004C20AB"/>
    <w:rsid w:val="004C2848"/>
    <w:rsid w:val="004C3A5E"/>
    <w:rsid w:val="004C3E1A"/>
    <w:rsid w:val="004C3EF0"/>
    <w:rsid w:val="004C448C"/>
    <w:rsid w:val="004C4FBD"/>
    <w:rsid w:val="004C50FF"/>
    <w:rsid w:val="004C5350"/>
    <w:rsid w:val="004C5DF1"/>
    <w:rsid w:val="004C6106"/>
    <w:rsid w:val="004C6A26"/>
    <w:rsid w:val="004C738F"/>
    <w:rsid w:val="004C756D"/>
    <w:rsid w:val="004C7640"/>
    <w:rsid w:val="004C76F7"/>
    <w:rsid w:val="004C7944"/>
    <w:rsid w:val="004D009A"/>
    <w:rsid w:val="004D04C0"/>
    <w:rsid w:val="004D1067"/>
    <w:rsid w:val="004D17EB"/>
    <w:rsid w:val="004D1C44"/>
    <w:rsid w:val="004D250E"/>
    <w:rsid w:val="004D2BF1"/>
    <w:rsid w:val="004D30B1"/>
    <w:rsid w:val="004D4BD0"/>
    <w:rsid w:val="004D4C9E"/>
    <w:rsid w:val="004D552C"/>
    <w:rsid w:val="004D5602"/>
    <w:rsid w:val="004D577C"/>
    <w:rsid w:val="004D74EB"/>
    <w:rsid w:val="004D78F7"/>
    <w:rsid w:val="004E0188"/>
    <w:rsid w:val="004E081D"/>
    <w:rsid w:val="004E0BFE"/>
    <w:rsid w:val="004E0EA1"/>
    <w:rsid w:val="004E110D"/>
    <w:rsid w:val="004E1250"/>
    <w:rsid w:val="004E1561"/>
    <w:rsid w:val="004E1BE2"/>
    <w:rsid w:val="004E1C5B"/>
    <w:rsid w:val="004E244F"/>
    <w:rsid w:val="004E3228"/>
    <w:rsid w:val="004E381B"/>
    <w:rsid w:val="004E3D70"/>
    <w:rsid w:val="004E4693"/>
    <w:rsid w:val="004E4C80"/>
    <w:rsid w:val="004E4FC7"/>
    <w:rsid w:val="004E515F"/>
    <w:rsid w:val="004E539C"/>
    <w:rsid w:val="004E572F"/>
    <w:rsid w:val="004E5B3B"/>
    <w:rsid w:val="004E5D30"/>
    <w:rsid w:val="004E5FBB"/>
    <w:rsid w:val="004E61BE"/>
    <w:rsid w:val="004E6416"/>
    <w:rsid w:val="004E64FF"/>
    <w:rsid w:val="004E6DFA"/>
    <w:rsid w:val="004E6E52"/>
    <w:rsid w:val="004E77BB"/>
    <w:rsid w:val="004E77FC"/>
    <w:rsid w:val="004E79C1"/>
    <w:rsid w:val="004E79F1"/>
    <w:rsid w:val="004E7B04"/>
    <w:rsid w:val="004E7EF0"/>
    <w:rsid w:val="004F05A1"/>
    <w:rsid w:val="004F0F53"/>
    <w:rsid w:val="004F17AA"/>
    <w:rsid w:val="004F32D9"/>
    <w:rsid w:val="004F34FA"/>
    <w:rsid w:val="004F376C"/>
    <w:rsid w:val="004F41D4"/>
    <w:rsid w:val="004F443D"/>
    <w:rsid w:val="004F4834"/>
    <w:rsid w:val="004F4837"/>
    <w:rsid w:val="004F48BE"/>
    <w:rsid w:val="004F4C3F"/>
    <w:rsid w:val="004F5ACE"/>
    <w:rsid w:val="004F5D4F"/>
    <w:rsid w:val="004F6231"/>
    <w:rsid w:val="004F6359"/>
    <w:rsid w:val="004F6D43"/>
    <w:rsid w:val="004F7664"/>
    <w:rsid w:val="004F79FB"/>
    <w:rsid w:val="005000AB"/>
    <w:rsid w:val="005003AE"/>
    <w:rsid w:val="005003F8"/>
    <w:rsid w:val="00501AA6"/>
    <w:rsid w:val="00501D5D"/>
    <w:rsid w:val="00501E99"/>
    <w:rsid w:val="00501F77"/>
    <w:rsid w:val="005024C9"/>
    <w:rsid w:val="00503390"/>
    <w:rsid w:val="00504406"/>
    <w:rsid w:val="005047C9"/>
    <w:rsid w:val="00504E80"/>
    <w:rsid w:val="00506424"/>
    <w:rsid w:val="00506B25"/>
    <w:rsid w:val="00506C2F"/>
    <w:rsid w:val="00506E33"/>
    <w:rsid w:val="005110CB"/>
    <w:rsid w:val="00512496"/>
    <w:rsid w:val="00512628"/>
    <w:rsid w:val="005126E0"/>
    <w:rsid w:val="00512D1B"/>
    <w:rsid w:val="00512E80"/>
    <w:rsid w:val="00512F72"/>
    <w:rsid w:val="00513321"/>
    <w:rsid w:val="00513455"/>
    <w:rsid w:val="00513D36"/>
    <w:rsid w:val="00514B15"/>
    <w:rsid w:val="00515E70"/>
    <w:rsid w:val="00516B80"/>
    <w:rsid w:val="00516DCA"/>
    <w:rsid w:val="00517190"/>
    <w:rsid w:val="00517C01"/>
    <w:rsid w:val="00517F57"/>
    <w:rsid w:val="00520173"/>
    <w:rsid w:val="00520F11"/>
    <w:rsid w:val="005214A5"/>
    <w:rsid w:val="00521AF7"/>
    <w:rsid w:val="005220D5"/>
    <w:rsid w:val="00522BED"/>
    <w:rsid w:val="00523530"/>
    <w:rsid w:val="00523BC0"/>
    <w:rsid w:val="00523E74"/>
    <w:rsid w:val="00523FA6"/>
    <w:rsid w:val="00524D63"/>
    <w:rsid w:val="00524DAD"/>
    <w:rsid w:val="005257A8"/>
    <w:rsid w:val="005258FE"/>
    <w:rsid w:val="00525998"/>
    <w:rsid w:val="00525B66"/>
    <w:rsid w:val="00526558"/>
    <w:rsid w:val="0052666F"/>
    <w:rsid w:val="005267D5"/>
    <w:rsid w:val="00526C27"/>
    <w:rsid w:val="00526D01"/>
    <w:rsid w:val="0052757F"/>
    <w:rsid w:val="00527799"/>
    <w:rsid w:val="005303CF"/>
    <w:rsid w:val="00530DE6"/>
    <w:rsid w:val="00531008"/>
    <w:rsid w:val="00531A1C"/>
    <w:rsid w:val="00532147"/>
    <w:rsid w:val="005328D8"/>
    <w:rsid w:val="005334FF"/>
    <w:rsid w:val="0053353F"/>
    <w:rsid w:val="0053394D"/>
    <w:rsid w:val="00533C30"/>
    <w:rsid w:val="00534169"/>
    <w:rsid w:val="0053422C"/>
    <w:rsid w:val="0053442C"/>
    <w:rsid w:val="00535AC4"/>
    <w:rsid w:val="00535E98"/>
    <w:rsid w:val="0053692E"/>
    <w:rsid w:val="005371FF"/>
    <w:rsid w:val="0053722D"/>
    <w:rsid w:val="00537C64"/>
    <w:rsid w:val="00540172"/>
    <w:rsid w:val="0054071A"/>
    <w:rsid w:val="00540CF5"/>
    <w:rsid w:val="0054158B"/>
    <w:rsid w:val="00541E07"/>
    <w:rsid w:val="00542DC0"/>
    <w:rsid w:val="005430D2"/>
    <w:rsid w:val="00543592"/>
    <w:rsid w:val="00543BA2"/>
    <w:rsid w:val="0054440A"/>
    <w:rsid w:val="00545864"/>
    <w:rsid w:val="0054595A"/>
    <w:rsid w:val="005460BE"/>
    <w:rsid w:val="005464BE"/>
    <w:rsid w:val="00546E5E"/>
    <w:rsid w:val="0054703E"/>
    <w:rsid w:val="00547846"/>
    <w:rsid w:val="00550092"/>
    <w:rsid w:val="00550A8A"/>
    <w:rsid w:val="00550C8C"/>
    <w:rsid w:val="00550EFF"/>
    <w:rsid w:val="00551754"/>
    <w:rsid w:val="0055201D"/>
    <w:rsid w:val="005523E4"/>
    <w:rsid w:val="00552E15"/>
    <w:rsid w:val="00552EED"/>
    <w:rsid w:val="00553D62"/>
    <w:rsid w:val="0055433D"/>
    <w:rsid w:val="00554937"/>
    <w:rsid w:val="005559B3"/>
    <w:rsid w:val="00557459"/>
    <w:rsid w:val="0055781D"/>
    <w:rsid w:val="00557AD7"/>
    <w:rsid w:val="00557F1C"/>
    <w:rsid w:val="00560EC4"/>
    <w:rsid w:val="0056200B"/>
    <w:rsid w:val="00562757"/>
    <w:rsid w:val="00562831"/>
    <w:rsid w:val="00562853"/>
    <w:rsid w:val="00562BF2"/>
    <w:rsid w:val="00562D2D"/>
    <w:rsid w:val="00562ED4"/>
    <w:rsid w:val="00562EFD"/>
    <w:rsid w:val="00563179"/>
    <w:rsid w:val="005633E1"/>
    <w:rsid w:val="0056356D"/>
    <w:rsid w:val="005638AE"/>
    <w:rsid w:val="005651CC"/>
    <w:rsid w:val="005652D4"/>
    <w:rsid w:val="00565884"/>
    <w:rsid w:val="00565C97"/>
    <w:rsid w:val="0056688A"/>
    <w:rsid w:val="0056695A"/>
    <w:rsid w:val="00566E04"/>
    <w:rsid w:val="00567F84"/>
    <w:rsid w:val="00570048"/>
    <w:rsid w:val="00570C6E"/>
    <w:rsid w:val="00570FF4"/>
    <w:rsid w:val="00571A80"/>
    <w:rsid w:val="00571DD0"/>
    <w:rsid w:val="0057355E"/>
    <w:rsid w:val="00573951"/>
    <w:rsid w:val="00575531"/>
    <w:rsid w:val="00576455"/>
    <w:rsid w:val="00576B15"/>
    <w:rsid w:val="00577181"/>
    <w:rsid w:val="005772D3"/>
    <w:rsid w:val="00577731"/>
    <w:rsid w:val="005808BC"/>
    <w:rsid w:val="005822E8"/>
    <w:rsid w:val="00582D7F"/>
    <w:rsid w:val="005830C5"/>
    <w:rsid w:val="00584551"/>
    <w:rsid w:val="00585855"/>
    <w:rsid w:val="00585AEF"/>
    <w:rsid w:val="00585D86"/>
    <w:rsid w:val="00585F52"/>
    <w:rsid w:val="00586FB0"/>
    <w:rsid w:val="0058777E"/>
    <w:rsid w:val="005900DE"/>
    <w:rsid w:val="0059041A"/>
    <w:rsid w:val="00590CED"/>
    <w:rsid w:val="00590E0C"/>
    <w:rsid w:val="00590E51"/>
    <w:rsid w:val="00591154"/>
    <w:rsid w:val="005916E3"/>
    <w:rsid w:val="00591D23"/>
    <w:rsid w:val="00591FE4"/>
    <w:rsid w:val="00592287"/>
    <w:rsid w:val="00592638"/>
    <w:rsid w:val="005927FF"/>
    <w:rsid w:val="0059289A"/>
    <w:rsid w:val="00592D0F"/>
    <w:rsid w:val="0059585E"/>
    <w:rsid w:val="00595D30"/>
    <w:rsid w:val="00596726"/>
    <w:rsid w:val="00596849"/>
    <w:rsid w:val="00596B42"/>
    <w:rsid w:val="005973D0"/>
    <w:rsid w:val="0059750A"/>
    <w:rsid w:val="00597A36"/>
    <w:rsid w:val="00597EA9"/>
    <w:rsid w:val="00597FFC"/>
    <w:rsid w:val="005A044E"/>
    <w:rsid w:val="005A0D9B"/>
    <w:rsid w:val="005A0DBE"/>
    <w:rsid w:val="005A1DFC"/>
    <w:rsid w:val="005A208E"/>
    <w:rsid w:val="005A27B8"/>
    <w:rsid w:val="005A2FB3"/>
    <w:rsid w:val="005A39F8"/>
    <w:rsid w:val="005A3BA2"/>
    <w:rsid w:val="005A3EBE"/>
    <w:rsid w:val="005A414C"/>
    <w:rsid w:val="005A4608"/>
    <w:rsid w:val="005A46E6"/>
    <w:rsid w:val="005A4A1C"/>
    <w:rsid w:val="005A4CC4"/>
    <w:rsid w:val="005A5FA5"/>
    <w:rsid w:val="005A6254"/>
    <w:rsid w:val="005A62E4"/>
    <w:rsid w:val="005A67BF"/>
    <w:rsid w:val="005A68D8"/>
    <w:rsid w:val="005A6CF5"/>
    <w:rsid w:val="005A7169"/>
    <w:rsid w:val="005A73A7"/>
    <w:rsid w:val="005A77EB"/>
    <w:rsid w:val="005A781F"/>
    <w:rsid w:val="005B0247"/>
    <w:rsid w:val="005B02A6"/>
    <w:rsid w:val="005B0883"/>
    <w:rsid w:val="005B0D82"/>
    <w:rsid w:val="005B1136"/>
    <w:rsid w:val="005B139F"/>
    <w:rsid w:val="005B1989"/>
    <w:rsid w:val="005B1A23"/>
    <w:rsid w:val="005B28EB"/>
    <w:rsid w:val="005B3042"/>
    <w:rsid w:val="005B30BC"/>
    <w:rsid w:val="005B31F5"/>
    <w:rsid w:val="005B3A00"/>
    <w:rsid w:val="005B3D78"/>
    <w:rsid w:val="005B3F4A"/>
    <w:rsid w:val="005B406B"/>
    <w:rsid w:val="005B437B"/>
    <w:rsid w:val="005B4984"/>
    <w:rsid w:val="005B4B74"/>
    <w:rsid w:val="005B524E"/>
    <w:rsid w:val="005B670C"/>
    <w:rsid w:val="005B6757"/>
    <w:rsid w:val="005B6BB1"/>
    <w:rsid w:val="005B6C39"/>
    <w:rsid w:val="005B6CBF"/>
    <w:rsid w:val="005B6F60"/>
    <w:rsid w:val="005B7A91"/>
    <w:rsid w:val="005B7E45"/>
    <w:rsid w:val="005C009C"/>
    <w:rsid w:val="005C0518"/>
    <w:rsid w:val="005C0CBC"/>
    <w:rsid w:val="005C0E4D"/>
    <w:rsid w:val="005C0E66"/>
    <w:rsid w:val="005C1184"/>
    <w:rsid w:val="005C1BED"/>
    <w:rsid w:val="005C1C5C"/>
    <w:rsid w:val="005C24C4"/>
    <w:rsid w:val="005C29A3"/>
    <w:rsid w:val="005C29F0"/>
    <w:rsid w:val="005C2E86"/>
    <w:rsid w:val="005C3A08"/>
    <w:rsid w:val="005C3B5D"/>
    <w:rsid w:val="005C4238"/>
    <w:rsid w:val="005C5328"/>
    <w:rsid w:val="005C53C4"/>
    <w:rsid w:val="005C582E"/>
    <w:rsid w:val="005C5AA7"/>
    <w:rsid w:val="005C5EF3"/>
    <w:rsid w:val="005C60B6"/>
    <w:rsid w:val="005C6520"/>
    <w:rsid w:val="005C6D98"/>
    <w:rsid w:val="005D1375"/>
    <w:rsid w:val="005D1920"/>
    <w:rsid w:val="005D2098"/>
    <w:rsid w:val="005D2BB2"/>
    <w:rsid w:val="005D2C2C"/>
    <w:rsid w:val="005D30B4"/>
    <w:rsid w:val="005D342F"/>
    <w:rsid w:val="005D376F"/>
    <w:rsid w:val="005D5AA7"/>
    <w:rsid w:val="005D5B85"/>
    <w:rsid w:val="005D5D91"/>
    <w:rsid w:val="005D6181"/>
    <w:rsid w:val="005D6BE0"/>
    <w:rsid w:val="005D6DE4"/>
    <w:rsid w:val="005D704D"/>
    <w:rsid w:val="005D7321"/>
    <w:rsid w:val="005D772D"/>
    <w:rsid w:val="005D79A3"/>
    <w:rsid w:val="005D7AFE"/>
    <w:rsid w:val="005E0313"/>
    <w:rsid w:val="005E0350"/>
    <w:rsid w:val="005E0467"/>
    <w:rsid w:val="005E04A8"/>
    <w:rsid w:val="005E0FD5"/>
    <w:rsid w:val="005E1C68"/>
    <w:rsid w:val="005E2E45"/>
    <w:rsid w:val="005E2ED9"/>
    <w:rsid w:val="005E4526"/>
    <w:rsid w:val="005E4AA6"/>
    <w:rsid w:val="005E4B85"/>
    <w:rsid w:val="005E5435"/>
    <w:rsid w:val="005E6356"/>
    <w:rsid w:val="005E654F"/>
    <w:rsid w:val="005E74B2"/>
    <w:rsid w:val="005E79F0"/>
    <w:rsid w:val="005F008F"/>
    <w:rsid w:val="005F01D4"/>
    <w:rsid w:val="005F076F"/>
    <w:rsid w:val="005F0A35"/>
    <w:rsid w:val="005F0E59"/>
    <w:rsid w:val="005F1153"/>
    <w:rsid w:val="005F1363"/>
    <w:rsid w:val="005F1483"/>
    <w:rsid w:val="005F1592"/>
    <w:rsid w:val="005F201F"/>
    <w:rsid w:val="005F2653"/>
    <w:rsid w:val="005F2BF5"/>
    <w:rsid w:val="005F2DD1"/>
    <w:rsid w:val="005F341B"/>
    <w:rsid w:val="005F36B5"/>
    <w:rsid w:val="005F370F"/>
    <w:rsid w:val="005F3852"/>
    <w:rsid w:val="005F473D"/>
    <w:rsid w:val="005F4E71"/>
    <w:rsid w:val="005F596D"/>
    <w:rsid w:val="005F5E94"/>
    <w:rsid w:val="005F67E4"/>
    <w:rsid w:val="005F7203"/>
    <w:rsid w:val="005F739F"/>
    <w:rsid w:val="006004F5"/>
    <w:rsid w:val="00600D4C"/>
    <w:rsid w:val="00600F7A"/>
    <w:rsid w:val="00601564"/>
    <w:rsid w:val="00601DF9"/>
    <w:rsid w:val="006022FB"/>
    <w:rsid w:val="006024A7"/>
    <w:rsid w:val="00602860"/>
    <w:rsid w:val="0060328F"/>
    <w:rsid w:val="00603950"/>
    <w:rsid w:val="0060395A"/>
    <w:rsid w:val="00603ACE"/>
    <w:rsid w:val="00604504"/>
    <w:rsid w:val="0060457B"/>
    <w:rsid w:val="00605C13"/>
    <w:rsid w:val="00605F1A"/>
    <w:rsid w:val="00606581"/>
    <w:rsid w:val="00606C41"/>
    <w:rsid w:val="00606E17"/>
    <w:rsid w:val="00606FD8"/>
    <w:rsid w:val="00607317"/>
    <w:rsid w:val="00607CA2"/>
    <w:rsid w:val="0061094C"/>
    <w:rsid w:val="00610D79"/>
    <w:rsid w:val="006131CA"/>
    <w:rsid w:val="006134EC"/>
    <w:rsid w:val="00613A77"/>
    <w:rsid w:val="00613AC0"/>
    <w:rsid w:val="00613EA6"/>
    <w:rsid w:val="0061527F"/>
    <w:rsid w:val="00615397"/>
    <w:rsid w:val="0061571F"/>
    <w:rsid w:val="006157A5"/>
    <w:rsid w:val="00616143"/>
    <w:rsid w:val="006169FA"/>
    <w:rsid w:val="00617C1F"/>
    <w:rsid w:val="00617F17"/>
    <w:rsid w:val="00620128"/>
    <w:rsid w:val="00620254"/>
    <w:rsid w:val="00620ACF"/>
    <w:rsid w:val="00620B89"/>
    <w:rsid w:val="00621322"/>
    <w:rsid w:val="006214B1"/>
    <w:rsid w:val="00621827"/>
    <w:rsid w:val="00621BEC"/>
    <w:rsid w:val="006220AD"/>
    <w:rsid w:val="006227F4"/>
    <w:rsid w:val="006238FF"/>
    <w:rsid w:val="006241CD"/>
    <w:rsid w:val="00624EEF"/>
    <w:rsid w:val="0062563B"/>
    <w:rsid w:val="00625CAA"/>
    <w:rsid w:val="00625D7D"/>
    <w:rsid w:val="00626806"/>
    <w:rsid w:val="00626A3D"/>
    <w:rsid w:val="00626B44"/>
    <w:rsid w:val="00627357"/>
    <w:rsid w:val="006278A2"/>
    <w:rsid w:val="00630B49"/>
    <w:rsid w:val="00630FC1"/>
    <w:rsid w:val="006314C6"/>
    <w:rsid w:val="00631901"/>
    <w:rsid w:val="006320E1"/>
    <w:rsid w:val="006325F0"/>
    <w:rsid w:val="00632F6E"/>
    <w:rsid w:val="00634BA6"/>
    <w:rsid w:val="00634BF6"/>
    <w:rsid w:val="0063571D"/>
    <w:rsid w:val="00635D86"/>
    <w:rsid w:val="00637024"/>
    <w:rsid w:val="006376A1"/>
    <w:rsid w:val="0064005C"/>
    <w:rsid w:val="006405C7"/>
    <w:rsid w:val="006409BD"/>
    <w:rsid w:val="006412A3"/>
    <w:rsid w:val="00641C21"/>
    <w:rsid w:val="00641E16"/>
    <w:rsid w:val="00642801"/>
    <w:rsid w:val="006429C9"/>
    <w:rsid w:val="00642D1E"/>
    <w:rsid w:val="00642FC1"/>
    <w:rsid w:val="0064327A"/>
    <w:rsid w:val="006434E5"/>
    <w:rsid w:val="00644228"/>
    <w:rsid w:val="006446DB"/>
    <w:rsid w:val="00644FFA"/>
    <w:rsid w:val="0064566B"/>
    <w:rsid w:val="006469A4"/>
    <w:rsid w:val="00646C28"/>
    <w:rsid w:val="00646F6E"/>
    <w:rsid w:val="006479ED"/>
    <w:rsid w:val="00647E78"/>
    <w:rsid w:val="00650092"/>
    <w:rsid w:val="006512C0"/>
    <w:rsid w:val="006513EF"/>
    <w:rsid w:val="00651526"/>
    <w:rsid w:val="006517D2"/>
    <w:rsid w:val="00651C1C"/>
    <w:rsid w:val="00651C21"/>
    <w:rsid w:val="0065284D"/>
    <w:rsid w:val="006528FC"/>
    <w:rsid w:val="00652E12"/>
    <w:rsid w:val="00653265"/>
    <w:rsid w:val="006533C5"/>
    <w:rsid w:val="00653CEF"/>
    <w:rsid w:val="00653F95"/>
    <w:rsid w:val="00654B06"/>
    <w:rsid w:val="00654BCD"/>
    <w:rsid w:val="00654DED"/>
    <w:rsid w:val="00656280"/>
    <w:rsid w:val="00656707"/>
    <w:rsid w:val="00656D1A"/>
    <w:rsid w:val="006571BB"/>
    <w:rsid w:val="00657D54"/>
    <w:rsid w:val="00660588"/>
    <w:rsid w:val="00661AA5"/>
    <w:rsid w:val="00661E2F"/>
    <w:rsid w:val="00661E4F"/>
    <w:rsid w:val="00662897"/>
    <w:rsid w:val="00662C5D"/>
    <w:rsid w:val="00662E3D"/>
    <w:rsid w:val="00662FD9"/>
    <w:rsid w:val="00663284"/>
    <w:rsid w:val="006635B1"/>
    <w:rsid w:val="0066386F"/>
    <w:rsid w:val="00663B92"/>
    <w:rsid w:val="0066463C"/>
    <w:rsid w:val="00665024"/>
    <w:rsid w:val="00666049"/>
    <w:rsid w:val="0066606A"/>
    <w:rsid w:val="006663CD"/>
    <w:rsid w:val="00666A0D"/>
    <w:rsid w:val="00666E65"/>
    <w:rsid w:val="00666F17"/>
    <w:rsid w:val="00667162"/>
    <w:rsid w:val="0067017E"/>
    <w:rsid w:val="006703A6"/>
    <w:rsid w:val="0067133F"/>
    <w:rsid w:val="00671606"/>
    <w:rsid w:val="00671761"/>
    <w:rsid w:val="00671C6C"/>
    <w:rsid w:val="00671D74"/>
    <w:rsid w:val="00672B22"/>
    <w:rsid w:val="00672F19"/>
    <w:rsid w:val="00673569"/>
    <w:rsid w:val="006744EE"/>
    <w:rsid w:val="00675A3C"/>
    <w:rsid w:val="00675DB0"/>
    <w:rsid w:val="00675DD8"/>
    <w:rsid w:val="0067665E"/>
    <w:rsid w:val="006767C4"/>
    <w:rsid w:val="00676956"/>
    <w:rsid w:val="00677698"/>
    <w:rsid w:val="00680425"/>
    <w:rsid w:val="006808D5"/>
    <w:rsid w:val="0068147F"/>
    <w:rsid w:val="006818D3"/>
    <w:rsid w:val="0068221E"/>
    <w:rsid w:val="00682681"/>
    <w:rsid w:val="00682995"/>
    <w:rsid w:val="00682A01"/>
    <w:rsid w:val="00682F16"/>
    <w:rsid w:val="00682F2D"/>
    <w:rsid w:val="00683319"/>
    <w:rsid w:val="0068371E"/>
    <w:rsid w:val="00683922"/>
    <w:rsid w:val="00683F81"/>
    <w:rsid w:val="00684177"/>
    <w:rsid w:val="00684444"/>
    <w:rsid w:val="00684B9F"/>
    <w:rsid w:val="00684E0A"/>
    <w:rsid w:val="00684FA3"/>
    <w:rsid w:val="0068626C"/>
    <w:rsid w:val="0068681A"/>
    <w:rsid w:val="0068711E"/>
    <w:rsid w:val="00687CED"/>
    <w:rsid w:val="006901D4"/>
    <w:rsid w:val="00690224"/>
    <w:rsid w:val="0069054F"/>
    <w:rsid w:val="00690691"/>
    <w:rsid w:val="0069163C"/>
    <w:rsid w:val="0069289F"/>
    <w:rsid w:val="00692D3C"/>
    <w:rsid w:val="00693230"/>
    <w:rsid w:val="00693BCE"/>
    <w:rsid w:val="00693EA7"/>
    <w:rsid w:val="00694C17"/>
    <w:rsid w:val="00694F98"/>
    <w:rsid w:val="00695510"/>
    <w:rsid w:val="0069588C"/>
    <w:rsid w:val="006958AD"/>
    <w:rsid w:val="00695C9F"/>
    <w:rsid w:val="0069665B"/>
    <w:rsid w:val="00696957"/>
    <w:rsid w:val="006971C6"/>
    <w:rsid w:val="006979CA"/>
    <w:rsid w:val="006A0518"/>
    <w:rsid w:val="006A093B"/>
    <w:rsid w:val="006A0B42"/>
    <w:rsid w:val="006A0F22"/>
    <w:rsid w:val="006A1055"/>
    <w:rsid w:val="006A235D"/>
    <w:rsid w:val="006A261A"/>
    <w:rsid w:val="006A2A16"/>
    <w:rsid w:val="006A2A25"/>
    <w:rsid w:val="006A3003"/>
    <w:rsid w:val="006A3041"/>
    <w:rsid w:val="006A3187"/>
    <w:rsid w:val="006A3CA2"/>
    <w:rsid w:val="006A4A21"/>
    <w:rsid w:val="006A4DF3"/>
    <w:rsid w:val="006A4EB6"/>
    <w:rsid w:val="006A5A4E"/>
    <w:rsid w:val="006A5ADA"/>
    <w:rsid w:val="006A5EA0"/>
    <w:rsid w:val="006A6AAE"/>
    <w:rsid w:val="006A6CD5"/>
    <w:rsid w:val="006A740F"/>
    <w:rsid w:val="006A7764"/>
    <w:rsid w:val="006A78D0"/>
    <w:rsid w:val="006A78F5"/>
    <w:rsid w:val="006B159C"/>
    <w:rsid w:val="006B163C"/>
    <w:rsid w:val="006B20BD"/>
    <w:rsid w:val="006B2258"/>
    <w:rsid w:val="006B23D2"/>
    <w:rsid w:val="006B2408"/>
    <w:rsid w:val="006B256F"/>
    <w:rsid w:val="006B27BD"/>
    <w:rsid w:val="006B2BC4"/>
    <w:rsid w:val="006B2D11"/>
    <w:rsid w:val="006B2D81"/>
    <w:rsid w:val="006B2D9A"/>
    <w:rsid w:val="006B369B"/>
    <w:rsid w:val="006B58CB"/>
    <w:rsid w:val="006B5B3F"/>
    <w:rsid w:val="006B5C47"/>
    <w:rsid w:val="006B5DF7"/>
    <w:rsid w:val="006B5F14"/>
    <w:rsid w:val="006B6800"/>
    <w:rsid w:val="006B68FC"/>
    <w:rsid w:val="006B6E19"/>
    <w:rsid w:val="006B74EF"/>
    <w:rsid w:val="006B757E"/>
    <w:rsid w:val="006B7EC7"/>
    <w:rsid w:val="006C0C92"/>
    <w:rsid w:val="006C0E85"/>
    <w:rsid w:val="006C1543"/>
    <w:rsid w:val="006C2156"/>
    <w:rsid w:val="006C2802"/>
    <w:rsid w:val="006C31D4"/>
    <w:rsid w:val="006C3865"/>
    <w:rsid w:val="006C3B67"/>
    <w:rsid w:val="006C4055"/>
    <w:rsid w:val="006C4A23"/>
    <w:rsid w:val="006C4F1B"/>
    <w:rsid w:val="006C56AD"/>
    <w:rsid w:val="006C6535"/>
    <w:rsid w:val="006C697C"/>
    <w:rsid w:val="006C6A08"/>
    <w:rsid w:val="006C6C05"/>
    <w:rsid w:val="006C6F5C"/>
    <w:rsid w:val="006C7230"/>
    <w:rsid w:val="006C729F"/>
    <w:rsid w:val="006C757F"/>
    <w:rsid w:val="006C7913"/>
    <w:rsid w:val="006C7B47"/>
    <w:rsid w:val="006C7FEA"/>
    <w:rsid w:val="006D02E5"/>
    <w:rsid w:val="006D08C7"/>
    <w:rsid w:val="006D0F62"/>
    <w:rsid w:val="006D2009"/>
    <w:rsid w:val="006D2701"/>
    <w:rsid w:val="006D2BE8"/>
    <w:rsid w:val="006D2F92"/>
    <w:rsid w:val="006D338A"/>
    <w:rsid w:val="006D44BD"/>
    <w:rsid w:val="006D49BF"/>
    <w:rsid w:val="006D4CB4"/>
    <w:rsid w:val="006D4E0A"/>
    <w:rsid w:val="006D55BD"/>
    <w:rsid w:val="006D5664"/>
    <w:rsid w:val="006D5811"/>
    <w:rsid w:val="006D6EDF"/>
    <w:rsid w:val="006E058D"/>
    <w:rsid w:val="006E0735"/>
    <w:rsid w:val="006E0CA0"/>
    <w:rsid w:val="006E0D0B"/>
    <w:rsid w:val="006E1DAD"/>
    <w:rsid w:val="006E1E37"/>
    <w:rsid w:val="006E25BC"/>
    <w:rsid w:val="006E29BD"/>
    <w:rsid w:val="006E3084"/>
    <w:rsid w:val="006E3500"/>
    <w:rsid w:val="006E3976"/>
    <w:rsid w:val="006E399C"/>
    <w:rsid w:val="006E3CAE"/>
    <w:rsid w:val="006E605F"/>
    <w:rsid w:val="006E62E3"/>
    <w:rsid w:val="006E6AEC"/>
    <w:rsid w:val="006E7A2B"/>
    <w:rsid w:val="006F061C"/>
    <w:rsid w:val="006F062B"/>
    <w:rsid w:val="006F0D42"/>
    <w:rsid w:val="006F1AC0"/>
    <w:rsid w:val="006F1CF7"/>
    <w:rsid w:val="006F1E0A"/>
    <w:rsid w:val="006F2042"/>
    <w:rsid w:val="006F2748"/>
    <w:rsid w:val="006F31D3"/>
    <w:rsid w:val="006F3262"/>
    <w:rsid w:val="006F3449"/>
    <w:rsid w:val="006F3836"/>
    <w:rsid w:val="006F420E"/>
    <w:rsid w:val="006F4771"/>
    <w:rsid w:val="006F542D"/>
    <w:rsid w:val="006F57F6"/>
    <w:rsid w:val="006F67B8"/>
    <w:rsid w:val="006F6C74"/>
    <w:rsid w:val="006F6ECD"/>
    <w:rsid w:val="006F73A1"/>
    <w:rsid w:val="006F7F94"/>
    <w:rsid w:val="007001C8"/>
    <w:rsid w:val="00701D23"/>
    <w:rsid w:val="007022AC"/>
    <w:rsid w:val="007026BA"/>
    <w:rsid w:val="00703108"/>
    <w:rsid w:val="007032EB"/>
    <w:rsid w:val="007036BA"/>
    <w:rsid w:val="007044AE"/>
    <w:rsid w:val="007048E5"/>
    <w:rsid w:val="00704AB8"/>
    <w:rsid w:val="00704B08"/>
    <w:rsid w:val="00705C0F"/>
    <w:rsid w:val="00706629"/>
    <w:rsid w:val="0070670A"/>
    <w:rsid w:val="00706847"/>
    <w:rsid w:val="00706C40"/>
    <w:rsid w:val="00706EF0"/>
    <w:rsid w:val="007070BD"/>
    <w:rsid w:val="0070784B"/>
    <w:rsid w:val="00707AAD"/>
    <w:rsid w:val="00707BA4"/>
    <w:rsid w:val="00707CFD"/>
    <w:rsid w:val="0071010C"/>
    <w:rsid w:val="0071095C"/>
    <w:rsid w:val="00711813"/>
    <w:rsid w:val="00711AEC"/>
    <w:rsid w:val="007127D4"/>
    <w:rsid w:val="00712DF0"/>
    <w:rsid w:val="007139C2"/>
    <w:rsid w:val="00713B49"/>
    <w:rsid w:val="00713BBC"/>
    <w:rsid w:val="00713F60"/>
    <w:rsid w:val="00713F69"/>
    <w:rsid w:val="00713FE1"/>
    <w:rsid w:val="00714C9D"/>
    <w:rsid w:val="007158E7"/>
    <w:rsid w:val="00715D3C"/>
    <w:rsid w:val="007162F5"/>
    <w:rsid w:val="00716420"/>
    <w:rsid w:val="0071664D"/>
    <w:rsid w:val="00716668"/>
    <w:rsid w:val="00716CD4"/>
    <w:rsid w:val="0071758E"/>
    <w:rsid w:val="007178D9"/>
    <w:rsid w:val="007200D1"/>
    <w:rsid w:val="0072039E"/>
    <w:rsid w:val="007209FC"/>
    <w:rsid w:val="00720FC4"/>
    <w:rsid w:val="007211AD"/>
    <w:rsid w:val="007212CA"/>
    <w:rsid w:val="00721D07"/>
    <w:rsid w:val="007227D4"/>
    <w:rsid w:val="00722CAF"/>
    <w:rsid w:val="00723BCA"/>
    <w:rsid w:val="00723DA1"/>
    <w:rsid w:val="007248C4"/>
    <w:rsid w:val="00724B2C"/>
    <w:rsid w:val="00725566"/>
    <w:rsid w:val="007257EE"/>
    <w:rsid w:val="0072608C"/>
    <w:rsid w:val="007264F4"/>
    <w:rsid w:val="007267CD"/>
    <w:rsid w:val="007274F5"/>
    <w:rsid w:val="00727E03"/>
    <w:rsid w:val="00727F09"/>
    <w:rsid w:val="00730220"/>
    <w:rsid w:val="007311B1"/>
    <w:rsid w:val="00731B55"/>
    <w:rsid w:val="00731BCA"/>
    <w:rsid w:val="007320BF"/>
    <w:rsid w:val="00732741"/>
    <w:rsid w:val="00732978"/>
    <w:rsid w:val="0073360C"/>
    <w:rsid w:val="00733FD0"/>
    <w:rsid w:val="00734DA3"/>
    <w:rsid w:val="00735325"/>
    <w:rsid w:val="00735511"/>
    <w:rsid w:val="00735FAC"/>
    <w:rsid w:val="007362C8"/>
    <w:rsid w:val="00736810"/>
    <w:rsid w:val="00736C7D"/>
    <w:rsid w:val="00737308"/>
    <w:rsid w:val="0073760C"/>
    <w:rsid w:val="00737922"/>
    <w:rsid w:val="007402C0"/>
    <w:rsid w:val="0074057B"/>
    <w:rsid w:val="00742227"/>
    <w:rsid w:val="0074278F"/>
    <w:rsid w:val="00742B61"/>
    <w:rsid w:val="00742CAE"/>
    <w:rsid w:val="00742D27"/>
    <w:rsid w:val="0074308E"/>
    <w:rsid w:val="0074329B"/>
    <w:rsid w:val="00743686"/>
    <w:rsid w:val="00743A27"/>
    <w:rsid w:val="00743D0C"/>
    <w:rsid w:val="00744794"/>
    <w:rsid w:val="0074491F"/>
    <w:rsid w:val="00744F57"/>
    <w:rsid w:val="00745052"/>
    <w:rsid w:val="007450D0"/>
    <w:rsid w:val="00745DE7"/>
    <w:rsid w:val="00745F78"/>
    <w:rsid w:val="00745F9C"/>
    <w:rsid w:val="00746CAA"/>
    <w:rsid w:val="00746EB5"/>
    <w:rsid w:val="00747D2F"/>
    <w:rsid w:val="00747E98"/>
    <w:rsid w:val="00750442"/>
    <w:rsid w:val="007507E3"/>
    <w:rsid w:val="007511CC"/>
    <w:rsid w:val="00751408"/>
    <w:rsid w:val="007515D2"/>
    <w:rsid w:val="00751BEA"/>
    <w:rsid w:val="00752380"/>
    <w:rsid w:val="00752662"/>
    <w:rsid w:val="007530CC"/>
    <w:rsid w:val="007531D6"/>
    <w:rsid w:val="00753245"/>
    <w:rsid w:val="00753A8D"/>
    <w:rsid w:val="00753AB1"/>
    <w:rsid w:val="007545D7"/>
    <w:rsid w:val="00754EE6"/>
    <w:rsid w:val="00756320"/>
    <w:rsid w:val="00756A7C"/>
    <w:rsid w:val="00756C19"/>
    <w:rsid w:val="00756D9B"/>
    <w:rsid w:val="00756E9A"/>
    <w:rsid w:val="00756F46"/>
    <w:rsid w:val="0075780F"/>
    <w:rsid w:val="007606DE"/>
    <w:rsid w:val="00760B44"/>
    <w:rsid w:val="00760DE4"/>
    <w:rsid w:val="00760E6D"/>
    <w:rsid w:val="00761405"/>
    <w:rsid w:val="0076161A"/>
    <w:rsid w:val="00761763"/>
    <w:rsid w:val="00761792"/>
    <w:rsid w:val="0076186E"/>
    <w:rsid w:val="00763BC0"/>
    <w:rsid w:val="00764135"/>
    <w:rsid w:val="00765A1B"/>
    <w:rsid w:val="00765E2F"/>
    <w:rsid w:val="00766239"/>
    <w:rsid w:val="00766777"/>
    <w:rsid w:val="00766FB0"/>
    <w:rsid w:val="0076705E"/>
    <w:rsid w:val="007670F6"/>
    <w:rsid w:val="0076773C"/>
    <w:rsid w:val="007710D9"/>
    <w:rsid w:val="00771115"/>
    <w:rsid w:val="0077163D"/>
    <w:rsid w:val="007719CA"/>
    <w:rsid w:val="00771C2F"/>
    <w:rsid w:val="0077253D"/>
    <w:rsid w:val="007736C7"/>
    <w:rsid w:val="007736D1"/>
    <w:rsid w:val="00773E4F"/>
    <w:rsid w:val="00774ABE"/>
    <w:rsid w:val="00774BFF"/>
    <w:rsid w:val="00774D80"/>
    <w:rsid w:val="007752FC"/>
    <w:rsid w:val="007756F0"/>
    <w:rsid w:val="007767EE"/>
    <w:rsid w:val="00776C2D"/>
    <w:rsid w:val="007770C5"/>
    <w:rsid w:val="0077777F"/>
    <w:rsid w:val="00777A62"/>
    <w:rsid w:val="00777E62"/>
    <w:rsid w:val="00777F6D"/>
    <w:rsid w:val="007805D8"/>
    <w:rsid w:val="00780AB1"/>
    <w:rsid w:val="007827C3"/>
    <w:rsid w:val="00782DFB"/>
    <w:rsid w:val="0078314E"/>
    <w:rsid w:val="0078315C"/>
    <w:rsid w:val="007853F5"/>
    <w:rsid w:val="0078591A"/>
    <w:rsid w:val="00786B00"/>
    <w:rsid w:val="00786F36"/>
    <w:rsid w:val="00787354"/>
    <w:rsid w:val="0078749A"/>
    <w:rsid w:val="00787CF4"/>
    <w:rsid w:val="00787D85"/>
    <w:rsid w:val="00787DAA"/>
    <w:rsid w:val="00790724"/>
    <w:rsid w:val="00790C9A"/>
    <w:rsid w:val="00791779"/>
    <w:rsid w:val="007919BC"/>
    <w:rsid w:val="00791B8F"/>
    <w:rsid w:val="00791D4D"/>
    <w:rsid w:val="00791DB1"/>
    <w:rsid w:val="00791F47"/>
    <w:rsid w:val="00791FB9"/>
    <w:rsid w:val="007920BE"/>
    <w:rsid w:val="00792D0D"/>
    <w:rsid w:val="00793F28"/>
    <w:rsid w:val="00793FD0"/>
    <w:rsid w:val="007948DA"/>
    <w:rsid w:val="00794DCE"/>
    <w:rsid w:val="00794E0D"/>
    <w:rsid w:val="007952F7"/>
    <w:rsid w:val="007953BD"/>
    <w:rsid w:val="00795FD4"/>
    <w:rsid w:val="007963B0"/>
    <w:rsid w:val="00796ADE"/>
    <w:rsid w:val="00797406"/>
    <w:rsid w:val="00797926"/>
    <w:rsid w:val="00797F88"/>
    <w:rsid w:val="007A0267"/>
    <w:rsid w:val="007A03E0"/>
    <w:rsid w:val="007A0B5E"/>
    <w:rsid w:val="007A22D1"/>
    <w:rsid w:val="007A2B7B"/>
    <w:rsid w:val="007A3087"/>
    <w:rsid w:val="007A3280"/>
    <w:rsid w:val="007A34BC"/>
    <w:rsid w:val="007A36DD"/>
    <w:rsid w:val="007A3C2D"/>
    <w:rsid w:val="007A3DC3"/>
    <w:rsid w:val="007A466E"/>
    <w:rsid w:val="007A4752"/>
    <w:rsid w:val="007A4B83"/>
    <w:rsid w:val="007A4E8E"/>
    <w:rsid w:val="007A5BE3"/>
    <w:rsid w:val="007A5D71"/>
    <w:rsid w:val="007A64C0"/>
    <w:rsid w:val="007A6A22"/>
    <w:rsid w:val="007A76A7"/>
    <w:rsid w:val="007A77A6"/>
    <w:rsid w:val="007A78F5"/>
    <w:rsid w:val="007A7D7B"/>
    <w:rsid w:val="007A7EA6"/>
    <w:rsid w:val="007B036A"/>
    <w:rsid w:val="007B0460"/>
    <w:rsid w:val="007B07BD"/>
    <w:rsid w:val="007B0ED8"/>
    <w:rsid w:val="007B1038"/>
    <w:rsid w:val="007B107D"/>
    <w:rsid w:val="007B2315"/>
    <w:rsid w:val="007B2A96"/>
    <w:rsid w:val="007B2F01"/>
    <w:rsid w:val="007B30C6"/>
    <w:rsid w:val="007B328A"/>
    <w:rsid w:val="007B3A97"/>
    <w:rsid w:val="007B48CC"/>
    <w:rsid w:val="007B4A0E"/>
    <w:rsid w:val="007B4C60"/>
    <w:rsid w:val="007B5746"/>
    <w:rsid w:val="007B5A37"/>
    <w:rsid w:val="007B6676"/>
    <w:rsid w:val="007B6DB1"/>
    <w:rsid w:val="007B6ECD"/>
    <w:rsid w:val="007B6F46"/>
    <w:rsid w:val="007B702D"/>
    <w:rsid w:val="007B7849"/>
    <w:rsid w:val="007B7AF3"/>
    <w:rsid w:val="007C0599"/>
    <w:rsid w:val="007C0A07"/>
    <w:rsid w:val="007C2A85"/>
    <w:rsid w:val="007C331C"/>
    <w:rsid w:val="007C3FD7"/>
    <w:rsid w:val="007C4B01"/>
    <w:rsid w:val="007C4EFE"/>
    <w:rsid w:val="007C533F"/>
    <w:rsid w:val="007C5754"/>
    <w:rsid w:val="007C5976"/>
    <w:rsid w:val="007C6BAB"/>
    <w:rsid w:val="007C6C0E"/>
    <w:rsid w:val="007C6CB2"/>
    <w:rsid w:val="007C6F24"/>
    <w:rsid w:val="007C7285"/>
    <w:rsid w:val="007C7947"/>
    <w:rsid w:val="007C7D83"/>
    <w:rsid w:val="007D0462"/>
    <w:rsid w:val="007D11B8"/>
    <w:rsid w:val="007D1210"/>
    <w:rsid w:val="007D129D"/>
    <w:rsid w:val="007D1485"/>
    <w:rsid w:val="007D1E6A"/>
    <w:rsid w:val="007D1F0E"/>
    <w:rsid w:val="007D2C18"/>
    <w:rsid w:val="007D2F1C"/>
    <w:rsid w:val="007D323C"/>
    <w:rsid w:val="007D4EDB"/>
    <w:rsid w:val="007D5EE1"/>
    <w:rsid w:val="007D60E0"/>
    <w:rsid w:val="007D754C"/>
    <w:rsid w:val="007D7B16"/>
    <w:rsid w:val="007E00B0"/>
    <w:rsid w:val="007E03D0"/>
    <w:rsid w:val="007E0B1C"/>
    <w:rsid w:val="007E0E4D"/>
    <w:rsid w:val="007E1FE2"/>
    <w:rsid w:val="007E2A46"/>
    <w:rsid w:val="007E2A49"/>
    <w:rsid w:val="007E2F34"/>
    <w:rsid w:val="007E388A"/>
    <w:rsid w:val="007E3C0D"/>
    <w:rsid w:val="007E4021"/>
    <w:rsid w:val="007E41BF"/>
    <w:rsid w:val="007E41C2"/>
    <w:rsid w:val="007E457D"/>
    <w:rsid w:val="007E4894"/>
    <w:rsid w:val="007E4976"/>
    <w:rsid w:val="007E5201"/>
    <w:rsid w:val="007E5373"/>
    <w:rsid w:val="007E62F2"/>
    <w:rsid w:val="007E6651"/>
    <w:rsid w:val="007E6F2C"/>
    <w:rsid w:val="007E783F"/>
    <w:rsid w:val="007E794B"/>
    <w:rsid w:val="007E7E25"/>
    <w:rsid w:val="007F0EE2"/>
    <w:rsid w:val="007F13D0"/>
    <w:rsid w:val="007F16ED"/>
    <w:rsid w:val="007F1D40"/>
    <w:rsid w:val="007F3C07"/>
    <w:rsid w:val="007F481A"/>
    <w:rsid w:val="007F5222"/>
    <w:rsid w:val="007F5256"/>
    <w:rsid w:val="007F6662"/>
    <w:rsid w:val="007F6B0F"/>
    <w:rsid w:val="007F6C35"/>
    <w:rsid w:val="008000AC"/>
    <w:rsid w:val="0080062C"/>
    <w:rsid w:val="00800BCD"/>
    <w:rsid w:val="00802472"/>
    <w:rsid w:val="008028B6"/>
    <w:rsid w:val="00802BAA"/>
    <w:rsid w:val="00803B69"/>
    <w:rsid w:val="00803D5F"/>
    <w:rsid w:val="00803E29"/>
    <w:rsid w:val="00804173"/>
    <w:rsid w:val="008041C4"/>
    <w:rsid w:val="00804381"/>
    <w:rsid w:val="0080557D"/>
    <w:rsid w:val="008056AC"/>
    <w:rsid w:val="00805CDE"/>
    <w:rsid w:val="00805FA4"/>
    <w:rsid w:val="008064D2"/>
    <w:rsid w:val="008069F0"/>
    <w:rsid w:val="008070CA"/>
    <w:rsid w:val="008073BC"/>
    <w:rsid w:val="00811828"/>
    <w:rsid w:val="00811CA2"/>
    <w:rsid w:val="008126E8"/>
    <w:rsid w:val="00812A2C"/>
    <w:rsid w:val="00812F52"/>
    <w:rsid w:val="00813BF7"/>
    <w:rsid w:val="008142D9"/>
    <w:rsid w:val="00814B5E"/>
    <w:rsid w:val="00814FAC"/>
    <w:rsid w:val="008151AE"/>
    <w:rsid w:val="0081606D"/>
    <w:rsid w:val="008163D7"/>
    <w:rsid w:val="00816D50"/>
    <w:rsid w:val="00817FDC"/>
    <w:rsid w:val="008207BE"/>
    <w:rsid w:val="0082094F"/>
    <w:rsid w:val="00820A90"/>
    <w:rsid w:val="00820CDA"/>
    <w:rsid w:val="00821249"/>
    <w:rsid w:val="00821BC2"/>
    <w:rsid w:val="00822140"/>
    <w:rsid w:val="00822D28"/>
    <w:rsid w:val="00822E3E"/>
    <w:rsid w:val="00823787"/>
    <w:rsid w:val="008237D7"/>
    <w:rsid w:val="00824197"/>
    <w:rsid w:val="0082436E"/>
    <w:rsid w:val="008243F2"/>
    <w:rsid w:val="00824823"/>
    <w:rsid w:val="00826576"/>
    <w:rsid w:val="00826907"/>
    <w:rsid w:val="00827222"/>
    <w:rsid w:val="00827ECD"/>
    <w:rsid w:val="00831AAF"/>
    <w:rsid w:val="00831C8A"/>
    <w:rsid w:val="008330F5"/>
    <w:rsid w:val="00833498"/>
    <w:rsid w:val="00833680"/>
    <w:rsid w:val="00833691"/>
    <w:rsid w:val="00833CFF"/>
    <w:rsid w:val="00834680"/>
    <w:rsid w:val="00834E06"/>
    <w:rsid w:val="00835684"/>
    <w:rsid w:val="0083587A"/>
    <w:rsid w:val="008359C1"/>
    <w:rsid w:val="008359E0"/>
    <w:rsid w:val="00835A76"/>
    <w:rsid w:val="008366EC"/>
    <w:rsid w:val="00836903"/>
    <w:rsid w:val="00836C50"/>
    <w:rsid w:val="00837574"/>
    <w:rsid w:val="008377BB"/>
    <w:rsid w:val="00840C9E"/>
    <w:rsid w:val="00840ED6"/>
    <w:rsid w:val="008417FC"/>
    <w:rsid w:val="00842015"/>
    <w:rsid w:val="008424F0"/>
    <w:rsid w:val="00842B3B"/>
    <w:rsid w:val="0084311F"/>
    <w:rsid w:val="00843CCA"/>
    <w:rsid w:val="008450EF"/>
    <w:rsid w:val="008451CE"/>
    <w:rsid w:val="00845737"/>
    <w:rsid w:val="00845EC5"/>
    <w:rsid w:val="00846600"/>
    <w:rsid w:val="00846901"/>
    <w:rsid w:val="00846A97"/>
    <w:rsid w:val="00846EA8"/>
    <w:rsid w:val="00847AF6"/>
    <w:rsid w:val="00847C78"/>
    <w:rsid w:val="008508C3"/>
    <w:rsid w:val="00850B0B"/>
    <w:rsid w:val="00850D5B"/>
    <w:rsid w:val="00850E24"/>
    <w:rsid w:val="00850EA9"/>
    <w:rsid w:val="00851210"/>
    <w:rsid w:val="00851DAB"/>
    <w:rsid w:val="00852B5D"/>
    <w:rsid w:val="00853343"/>
    <w:rsid w:val="008535A5"/>
    <w:rsid w:val="0085420A"/>
    <w:rsid w:val="0085424D"/>
    <w:rsid w:val="008544DC"/>
    <w:rsid w:val="0085453E"/>
    <w:rsid w:val="00854FBF"/>
    <w:rsid w:val="00855847"/>
    <w:rsid w:val="00855A29"/>
    <w:rsid w:val="00856983"/>
    <w:rsid w:val="0085767D"/>
    <w:rsid w:val="00857C01"/>
    <w:rsid w:val="00860436"/>
    <w:rsid w:val="008604B6"/>
    <w:rsid w:val="00860962"/>
    <w:rsid w:val="00861712"/>
    <w:rsid w:val="00862037"/>
    <w:rsid w:val="00862487"/>
    <w:rsid w:val="00862B08"/>
    <w:rsid w:val="00862BA2"/>
    <w:rsid w:val="008634E6"/>
    <w:rsid w:val="008635C2"/>
    <w:rsid w:val="0086380F"/>
    <w:rsid w:val="008639E0"/>
    <w:rsid w:val="00863A19"/>
    <w:rsid w:val="008647C5"/>
    <w:rsid w:val="008647F1"/>
    <w:rsid w:val="0086564B"/>
    <w:rsid w:val="00865D8F"/>
    <w:rsid w:val="00866EF3"/>
    <w:rsid w:val="00870969"/>
    <w:rsid w:val="0087131D"/>
    <w:rsid w:val="00871BE1"/>
    <w:rsid w:val="008720A5"/>
    <w:rsid w:val="00872246"/>
    <w:rsid w:val="00872DD2"/>
    <w:rsid w:val="00872DD4"/>
    <w:rsid w:val="008731D5"/>
    <w:rsid w:val="00873A0B"/>
    <w:rsid w:val="00873F1E"/>
    <w:rsid w:val="00874459"/>
    <w:rsid w:val="00874878"/>
    <w:rsid w:val="008748FE"/>
    <w:rsid w:val="00874932"/>
    <w:rsid w:val="0087637C"/>
    <w:rsid w:val="0087736E"/>
    <w:rsid w:val="0087778E"/>
    <w:rsid w:val="0087797F"/>
    <w:rsid w:val="0088014C"/>
    <w:rsid w:val="008808DD"/>
    <w:rsid w:val="00880BF9"/>
    <w:rsid w:val="00880F97"/>
    <w:rsid w:val="00881AC1"/>
    <w:rsid w:val="008821C8"/>
    <w:rsid w:val="00882983"/>
    <w:rsid w:val="008829C9"/>
    <w:rsid w:val="00884495"/>
    <w:rsid w:val="00884E94"/>
    <w:rsid w:val="008851B4"/>
    <w:rsid w:val="0088524C"/>
    <w:rsid w:val="008867AC"/>
    <w:rsid w:val="00886995"/>
    <w:rsid w:val="00886B08"/>
    <w:rsid w:val="00886CC7"/>
    <w:rsid w:val="008873B7"/>
    <w:rsid w:val="008877D3"/>
    <w:rsid w:val="008878D5"/>
    <w:rsid w:val="00887DF5"/>
    <w:rsid w:val="0089020C"/>
    <w:rsid w:val="00890382"/>
    <w:rsid w:val="00891268"/>
    <w:rsid w:val="00891B0D"/>
    <w:rsid w:val="00892077"/>
    <w:rsid w:val="008924D6"/>
    <w:rsid w:val="008925B0"/>
    <w:rsid w:val="00893889"/>
    <w:rsid w:val="00893D16"/>
    <w:rsid w:val="00895340"/>
    <w:rsid w:val="008966C4"/>
    <w:rsid w:val="00896FB4"/>
    <w:rsid w:val="00897107"/>
    <w:rsid w:val="00897BE1"/>
    <w:rsid w:val="008A0255"/>
    <w:rsid w:val="008A0278"/>
    <w:rsid w:val="008A0A31"/>
    <w:rsid w:val="008A1633"/>
    <w:rsid w:val="008A1C13"/>
    <w:rsid w:val="008A1C36"/>
    <w:rsid w:val="008A1F49"/>
    <w:rsid w:val="008A1F93"/>
    <w:rsid w:val="008A21AF"/>
    <w:rsid w:val="008A21F8"/>
    <w:rsid w:val="008A2582"/>
    <w:rsid w:val="008A43CC"/>
    <w:rsid w:val="008A4B24"/>
    <w:rsid w:val="008A4B55"/>
    <w:rsid w:val="008A62EE"/>
    <w:rsid w:val="008A6401"/>
    <w:rsid w:val="008A64CD"/>
    <w:rsid w:val="008A6A77"/>
    <w:rsid w:val="008A7409"/>
    <w:rsid w:val="008A7457"/>
    <w:rsid w:val="008A7538"/>
    <w:rsid w:val="008A7C8E"/>
    <w:rsid w:val="008A7EEB"/>
    <w:rsid w:val="008B09EF"/>
    <w:rsid w:val="008B0A48"/>
    <w:rsid w:val="008B14CE"/>
    <w:rsid w:val="008B231F"/>
    <w:rsid w:val="008B26D6"/>
    <w:rsid w:val="008B2CEC"/>
    <w:rsid w:val="008B3ACF"/>
    <w:rsid w:val="008B3BBE"/>
    <w:rsid w:val="008B4EE2"/>
    <w:rsid w:val="008B746C"/>
    <w:rsid w:val="008B7AA7"/>
    <w:rsid w:val="008C04F1"/>
    <w:rsid w:val="008C0E61"/>
    <w:rsid w:val="008C1336"/>
    <w:rsid w:val="008C13FD"/>
    <w:rsid w:val="008C192E"/>
    <w:rsid w:val="008C2F04"/>
    <w:rsid w:val="008C309C"/>
    <w:rsid w:val="008C349B"/>
    <w:rsid w:val="008C3EE1"/>
    <w:rsid w:val="008C4DFD"/>
    <w:rsid w:val="008C4E4D"/>
    <w:rsid w:val="008C5294"/>
    <w:rsid w:val="008C539E"/>
    <w:rsid w:val="008C55A4"/>
    <w:rsid w:val="008C5EB0"/>
    <w:rsid w:val="008C62FE"/>
    <w:rsid w:val="008C6400"/>
    <w:rsid w:val="008C64ED"/>
    <w:rsid w:val="008C78A0"/>
    <w:rsid w:val="008C790C"/>
    <w:rsid w:val="008D082D"/>
    <w:rsid w:val="008D11F3"/>
    <w:rsid w:val="008D1B51"/>
    <w:rsid w:val="008D247F"/>
    <w:rsid w:val="008D253D"/>
    <w:rsid w:val="008D2875"/>
    <w:rsid w:val="008D2DB3"/>
    <w:rsid w:val="008D34F4"/>
    <w:rsid w:val="008D37DD"/>
    <w:rsid w:val="008D4B02"/>
    <w:rsid w:val="008D50A9"/>
    <w:rsid w:val="008D5FE4"/>
    <w:rsid w:val="008D636A"/>
    <w:rsid w:val="008D64DE"/>
    <w:rsid w:val="008D64F8"/>
    <w:rsid w:val="008D70E6"/>
    <w:rsid w:val="008D71C0"/>
    <w:rsid w:val="008D739B"/>
    <w:rsid w:val="008D73A4"/>
    <w:rsid w:val="008D7C10"/>
    <w:rsid w:val="008E01CA"/>
    <w:rsid w:val="008E0971"/>
    <w:rsid w:val="008E0F1E"/>
    <w:rsid w:val="008E1223"/>
    <w:rsid w:val="008E1392"/>
    <w:rsid w:val="008E2F74"/>
    <w:rsid w:val="008E32CD"/>
    <w:rsid w:val="008E3AFB"/>
    <w:rsid w:val="008E431B"/>
    <w:rsid w:val="008E43AC"/>
    <w:rsid w:val="008E4951"/>
    <w:rsid w:val="008E4A6B"/>
    <w:rsid w:val="008E4C82"/>
    <w:rsid w:val="008E4F89"/>
    <w:rsid w:val="008E5F25"/>
    <w:rsid w:val="008E5F4C"/>
    <w:rsid w:val="008F0DE0"/>
    <w:rsid w:val="008F1583"/>
    <w:rsid w:val="008F1F85"/>
    <w:rsid w:val="008F229C"/>
    <w:rsid w:val="008F2978"/>
    <w:rsid w:val="008F45C6"/>
    <w:rsid w:val="008F5512"/>
    <w:rsid w:val="008F6AD1"/>
    <w:rsid w:val="008F6C5E"/>
    <w:rsid w:val="008F71A6"/>
    <w:rsid w:val="008F7BF3"/>
    <w:rsid w:val="008F7BFD"/>
    <w:rsid w:val="008F7E34"/>
    <w:rsid w:val="008F7F6B"/>
    <w:rsid w:val="008F7FA7"/>
    <w:rsid w:val="00900462"/>
    <w:rsid w:val="009004B0"/>
    <w:rsid w:val="00901F7F"/>
    <w:rsid w:val="00902669"/>
    <w:rsid w:val="009026CA"/>
    <w:rsid w:val="00902756"/>
    <w:rsid w:val="009028A7"/>
    <w:rsid w:val="00903C7E"/>
    <w:rsid w:val="00905451"/>
    <w:rsid w:val="0090556A"/>
    <w:rsid w:val="0090589C"/>
    <w:rsid w:val="00905F9E"/>
    <w:rsid w:val="00906314"/>
    <w:rsid w:val="00906AC3"/>
    <w:rsid w:val="00907749"/>
    <w:rsid w:val="00907B5B"/>
    <w:rsid w:val="0091023B"/>
    <w:rsid w:val="00910C65"/>
    <w:rsid w:val="00912102"/>
    <w:rsid w:val="00912235"/>
    <w:rsid w:val="00912E5E"/>
    <w:rsid w:val="00913933"/>
    <w:rsid w:val="00913B63"/>
    <w:rsid w:val="00913B6A"/>
    <w:rsid w:val="00913DC6"/>
    <w:rsid w:val="00914CA4"/>
    <w:rsid w:val="00915685"/>
    <w:rsid w:val="00915A1B"/>
    <w:rsid w:val="00915E0C"/>
    <w:rsid w:val="009161C3"/>
    <w:rsid w:val="009162C9"/>
    <w:rsid w:val="009169AA"/>
    <w:rsid w:val="00916C3F"/>
    <w:rsid w:val="00916F4E"/>
    <w:rsid w:val="00916FB8"/>
    <w:rsid w:val="00917A6C"/>
    <w:rsid w:val="00917B02"/>
    <w:rsid w:val="0092064D"/>
    <w:rsid w:val="00920F0B"/>
    <w:rsid w:val="00921347"/>
    <w:rsid w:val="0092173F"/>
    <w:rsid w:val="009218EE"/>
    <w:rsid w:val="00921D5D"/>
    <w:rsid w:val="00921FF5"/>
    <w:rsid w:val="0092212A"/>
    <w:rsid w:val="009224E3"/>
    <w:rsid w:val="009226CE"/>
    <w:rsid w:val="009227A0"/>
    <w:rsid w:val="00922E3D"/>
    <w:rsid w:val="00923AF5"/>
    <w:rsid w:val="00924186"/>
    <w:rsid w:val="009241F1"/>
    <w:rsid w:val="00924BBD"/>
    <w:rsid w:val="00924DAB"/>
    <w:rsid w:val="00926621"/>
    <w:rsid w:val="009266AD"/>
    <w:rsid w:val="00926ED7"/>
    <w:rsid w:val="009272DE"/>
    <w:rsid w:val="009273B5"/>
    <w:rsid w:val="0093005A"/>
    <w:rsid w:val="009304B7"/>
    <w:rsid w:val="00930587"/>
    <w:rsid w:val="0093113E"/>
    <w:rsid w:val="009326A8"/>
    <w:rsid w:val="009329C1"/>
    <w:rsid w:val="00932B9C"/>
    <w:rsid w:val="00932F20"/>
    <w:rsid w:val="00933028"/>
    <w:rsid w:val="009331E5"/>
    <w:rsid w:val="0093324D"/>
    <w:rsid w:val="00933269"/>
    <w:rsid w:val="00933383"/>
    <w:rsid w:val="009345A5"/>
    <w:rsid w:val="009346C3"/>
    <w:rsid w:val="00937155"/>
    <w:rsid w:val="009373C4"/>
    <w:rsid w:val="00937E61"/>
    <w:rsid w:val="00941246"/>
    <w:rsid w:val="0094298A"/>
    <w:rsid w:val="00942C49"/>
    <w:rsid w:val="00942D8A"/>
    <w:rsid w:val="009430CD"/>
    <w:rsid w:val="0094316C"/>
    <w:rsid w:val="0094355D"/>
    <w:rsid w:val="00944235"/>
    <w:rsid w:val="00944BF7"/>
    <w:rsid w:val="009450F5"/>
    <w:rsid w:val="009452A2"/>
    <w:rsid w:val="00946DC5"/>
    <w:rsid w:val="00946E94"/>
    <w:rsid w:val="009470DB"/>
    <w:rsid w:val="00947CD9"/>
    <w:rsid w:val="0095004A"/>
    <w:rsid w:val="0095032C"/>
    <w:rsid w:val="009509AB"/>
    <w:rsid w:val="00950C00"/>
    <w:rsid w:val="00950D59"/>
    <w:rsid w:val="00950E44"/>
    <w:rsid w:val="00951247"/>
    <w:rsid w:val="00951282"/>
    <w:rsid w:val="00951E46"/>
    <w:rsid w:val="0095205E"/>
    <w:rsid w:val="00952080"/>
    <w:rsid w:val="009529BA"/>
    <w:rsid w:val="009536B6"/>
    <w:rsid w:val="00953DF2"/>
    <w:rsid w:val="00953EEA"/>
    <w:rsid w:val="009545CC"/>
    <w:rsid w:val="009550AE"/>
    <w:rsid w:val="009554F4"/>
    <w:rsid w:val="00955A4D"/>
    <w:rsid w:val="00955B7E"/>
    <w:rsid w:val="00955D36"/>
    <w:rsid w:val="0095627F"/>
    <w:rsid w:val="00956A69"/>
    <w:rsid w:val="00956BE7"/>
    <w:rsid w:val="0095717E"/>
    <w:rsid w:val="00957540"/>
    <w:rsid w:val="00957DAE"/>
    <w:rsid w:val="009603AC"/>
    <w:rsid w:val="00960859"/>
    <w:rsid w:val="00960E48"/>
    <w:rsid w:val="00960F88"/>
    <w:rsid w:val="00961175"/>
    <w:rsid w:val="0096120D"/>
    <w:rsid w:val="009614AF"/>
    <w:rsid w:val="009617BE"/>
    <w:rsid w:val="00961945"/>
    <w:rsid w:val="0096220D"/>
    <w:rsid w:val="00962281"/>
    <w:rsid w:val="009631EF"/>
    <w:rsid w:val="00963FA9"/>
    <w:rsid w:val="00964E41"/>
    <w:rsid w:val="00965532"/>
    <w:rsid w:val="00965604"/>
    <w:rsid w:val="00966E57"/>
    <w:rsid w:val="0096730E"/>
    <w:rsid w:val="00970CF0"/>
    <w:rsid w:val="0097147B"/>
    <w:rsid w:val="00971C21"/>
    <w:rsid w:val="00971C88"/>
    <w:rsid w:val="00972664"/>
    <w:rsid w:val="00972812"/>
    <w:rsid w:val="00972962"/>
    <w:rsid w:val="009737DF"/>
    <w:rsid w:val="009743AC"/>
    <w:rsid w:val="0097502C"/>
    <w:rsid w:val="00975778"/>
    <w:rsid w:val="00975CC4"/>
    <w:rsid w:val="00976A1C"/>
    <w:rsid w:val="00976DE4"/>
    <w:rsid w:val="00976EF4"/>
    <w:rsid w:val="00977430"/>
    <w:rsid w:val="0097792F"/>
    <w:rsid w:val="00977A91"/>
    <w:rsid w:val="00980CA1"/>
    <w:rsid w:val="00980D9F"/>
    <w:rsid w:val="00980F02"/>
    <w:rsid w:val="00980F50"/>
    <w:rsid w:val="009812CF"/>
    <w:rsid w:val="00981555"/>
    <w:rsid w:val="009817C4"/>
    <w:rsid w:val="00981D68"/>
    <w:rsid w:val="00981D77"/>
    <w:rsid w:val="00983926"/>
    <w:rsid w:val="009842FA"/>
    <w:rsid w:val="0098464D"/>
    <w:rsid w:val="00984797"/>
    <w:rsid w:val="00985B77"/>
    <w:rsid w:val="00985D62"/>
    <w:rsid w:val="00986313"/>
    <w:rsid w:val="009867FC"/>
    <w:rsid w:val="00987645"/>
    <w:rsid w:val="00987CA4"/>
    <w:rsid w:val="00987D95"/>
    <w:rsid w:val="00987E61"/>
    <w:rsid w:val="00990099"/>
    <w:rsid w:val="009905C8"/>
    <w:rsid w:val="00990E13"/>
    <w:rsid w:val="00991530"/>
    <w:rsid w:val="00991910"/>
    <w:rsid w:val="00991AA8"/>
    <w:rsid w:val="00991C76"/>
    <w:rsid w:val="00992F76"/>
    <w:rsid w:val="0099316A"/>
    <w:rsid w:val="009942DD"/>
    <w:rsid w:val="00995B02"/>
    <w:rsid w:val="00996723"/>
    <w:rsid w:val="00996CE2"/>
    <w:rsid w:val="00996D13"/>
    <w:rsid w:val="0099756A"/>
    <w:rsid w:val="00997699"/>
    <w:rsid w:val="00997A48"/>
    <w:rsid w:val="00997CD0"/>
    <w:rsid w:val="009A0570"/>
    <w:rsid w:val="009A094A"/>
    <w:rsid w:val="009A0C42"/>
    <w:rsid w:val="009A128C"/>
    <w:rsid w:val="009A1B1F"/>
    <w:rsid w:val="009A1C64"/>
    <w:rsid w:val="009A1EAB"/>
    <w:rsid w:val="009A20DC"/>
    <w:rsid w:val="009A28A4"/>
    <w:rsid w:val="009A341A"/>
    <w:rsid w:val="009A36E0"/>
    <w:rsid w:val="009A3D12"/>
    <w:rsid w:val="009A3D1D"/>
    <w:rsid w:val="009A40E2"/>
    <w:rsid w:val="009A419C"/>
    <w:rsid w:val="009A4869"/>
    <w:rsid w:val="009A48FD"/>
    <w:rsid w:val="009A4F7E"/>
    <w:rsid w:val="009A50CA"/>
    <w:rsid w:val="009A54E1"/>
    <w:rsid w:val="009A5C91"/>
    <w:rsid w:val="009A5D97"/>
    <w:rsid w:val="009A5E7E"/>
    <w:rsid w:val="009A610B"/>
    <w:rsid w:val="009A6E02"/>
    <w:rsid w:val="009A6E52"/>
    <w:rsid w:val="009A7DB3"/>
    <w:rsid w:val="009A7FAA"/>
    <w:rsid w:val="009B01BA"/>
    <w:rsid w:val="009B0254"/>
    <w:rsid w:val="009B041C"/>
    <w:rsid w:val="009B04C6"/>
    <w:rsid w:val="009B1D74"/>
    <w:rsid w:val="009B1F8F"/>
    <w:rsid w:val="009B404E"/>
    <w:rsid w:val="009B4140"/>
    <w:rsid w:val="009B434B"/>
    <w:rsid w:val="009B4D52"/>
    <w:rsid w:val="009B4F49"/>
    <w:rsid w:val="009B51AD"/>
    <w:rsid w:val="009B5519"/>
    <w:rsid w:val="009B5655"/>
    <w:rsid w:val="009B6431"/>
    <w:rsid w:val="009B7299"/>
    <w:rsid w:val="009C02A2"/>
    <w:rsid w:val="009C030B"/>
    <w:rsid w:val="009C04E9"/>
    <w:rsid w:val="009C181E"/>
    <w:rsid w:val="009C19BA"/>
    <w:rsid w:val="009C516E"/>
    <w:rsid w:val="009C5810"/>
    <w:rsid w:val="009C5DE4"/>
    <w:rsid w:val="009C5FAF"/>
    <w:rsid w:val="009C6525"/>
    <w:rsid w:val="009C6694"/>
    <w:rsid w:val="009C6758"/>
    <w:rsid w:val="009C6764"/>
    <w:rsid w:val="009C69E5"/>
    <w:rsid w:val="009C6AAB"/>
    <w:rsid w:val="009C778E"/>
    <w:rsid w:val="009C7817"/>
    <w:rsid w:val="009C7BA7"/>
    <w:rsid w:val="009C7D68"/>
    <w:rsid w:val="009D050D"/>
    <w:rsid w:val="009D0C90"/>
    <w:rsid w:val="009D0EC2"/>
    <w:rsid w:val="009D1F15"/>
    <w:rsid w:val="009D21F5"/>
    <w:rsid w:val="009D227A"/>
    <w:rsid w:val="009D245C"/>
    <w:rsid w:val="009D25F4"/>
    <w:rsid w:val="009D294E"/>
    <w:rsid w:val="009D3A6F"/>
    <w:rsid w:val="009D3B50"/>
    <w:rsid w:val="009D420E"/>
    <w:rsid w:val="009D456A"/>
    <w:rsid w:val="009D4902"/>
    <w:rsid w:val="009D5229"/>
    <w:rsid w:val="009D5543"/>
    <w:rsid w:val="009D58A7"/>
    <w:rsid w:val="009D5C8D"/>
    <w:rsid w:val="009D62A9"/>
    <w:rsid w:val="009D6312"/>
    <w:rsid w:val="009D66AF"/>
    <w:rsid w:val="009D7809"/>
    <w:rsid w:val="009D7D6F"/>
    <w:rsid w:val="009E0019"/>
    <w:rsid w:val="009E00A7"/>
    <w:rsid w:val="009E0E8B"/>
    <w:rsid w:val="009E13B1"/>
    <w:rsid w:val="009E2830"/>
    <w:rsid w:val="009E3003"/>
    <w:rsid w:val="009E3B66"/>
    <w:rsid w:val="009E4DBA"/>
    <w:rsid w:val="009E51BC"/>
    <w:rsid w:val="009E5AE5"/>
    <w:rsid w:val="009E7BED"/>
    <w:rsid w:val="009F00A6"/>
    <w:rsid w:val="009F0C2F"/>
    <w:rsid w:val="009F1343"/>
    <w:rsid w:val="009F40F2"/>
    <w:rsid w:val="009F469F"/>
    <w:rsid w:val="009F5892"/>
    <w:rsid w:val="009F6312"/>
    <w:rsid w:val="009F6663"/>
    <w:rsid w:val="009F67BA"/>
    <w:rsid w:val="00A004C1"/>
    <w:rsid w:val="00A00B0C"/>
    <w:rsid w:val="00A04002"/>
    <w:rsid w:val="00A0427E"/>
    <w:rsid w:val="00A04A9E"/>
    <w:rsid w:val="00A04B57"/>
    <w:rsid w:val="00A05E99"/>
    <w:rsid w:val="00A060ED"/>
    <w:rsid w:val="00A06DD0"/>
    <w:rsid w:val="00A11499"/>
    <w:rsid w:val="00A11675"/>
    <w:rsid w:val="00A11CA9"/>
    <w:rsid w:val="00A12C2B"/>
    <w:rsid w:val="00A13787"/>
    <w:rsid w:val="00A143D6"/>
    <w:rsid w:val="00A14A50"/>
    <w:rsid w:val="00A15102"/>
    <w:rsid w:val="00A15963"/>
    <w:rsid w:val="00A16561"/>
    <w:rsid w:val="00A16AAA"/>
    <w:rsid w:val="00A171BC"/>
    <w:rsid w:val="00A17F2A"/>
    <w:rsid w:val="00A2018B"/>
    <w:rsid w:val="00A2034E"/>
    <w:rsid w:val="00A20ED6"/>
    <w:rsid w:val="00A231AC"/>
    <w:rsid w:val="00A237A3"/>
    <w:rsid w:val="00A23D80"/>
    <w:rsid w:val="00A24253"/>
    <w:rsid w:val="00A245F4"/>
    <w:rsid w:val="00A24785"/>
    <w:rsid w:val="00A24E9F"/>
    <w:rsid w:val="00A2595A"/>
    <w:rsid w:val="00A26748"/>
    <w:rsid w:val="00A2729B"/>
    <w:rsid w:val="00A272E5"/>
    <w:rsid w:val="00A273EA"/>
    <w:rsid w:val="00A273F0"/>
    <w:rsid w:val="00A27494"/>
    <w:rsid w:val="00A27A3F"/>
    <w:rsid w:val="00A27E1B"/>
    <w:rsid w:val="00A27F4D"/>
    <w:rsid w:val="00A3008D"/>
    <w:rsid w:val="00A30B05"/>
    <w:rsid w:val="00A30B2F"/>
    <w:rsid w:val="00A311AA"/>
    <w:rsid w:val="00A31BEA"/>
    <w:rsid w:val="00A31CF5"/>
    <w:rsid w:val="00A32202"/>
    <w:rsid w:val="00A32F01"/>
    <w:rsid w:val="00A3313E"/>
    <w:rsid w:val="00A33BCB"/>
    <w:rsid w:val="00A33E3E"/>
    <w:rsid w:val="00A33EB4"/>
    <w:rsid w:val="00A345EA"/>
    <w:rsid w:val="00A34E67"/>
    <w:rsid w:val="00A3593C"/>
    <w:rsid w:val="00A35C39"/>
    <w:rsid w:val="00A35C81"/>
    <w:rsid w:val="00A35FEE"/>
    <w:rsid w:val="00A36405"/>
    <w:rsid w:val="00A36A7B"/>
    <w:rsid w:val="00A36CC8"/>
    <w:rsid w:val="00A36E7C"/>
    <w:rsid w:val="00A376DC"/>
    <w:rsid w:val="00A3799A"/>
    <w:rsid w:val="00A37C9B"/>
    <w:rsid w:val="00A37E25"/>
    <w:rsid w:val="00A40652"/>
    <w:rsid w:val="00A4082D"/>
    <w:rsid w:val="00A40B1B"/>
    <w:rsid w:val="00A40DA7"/>
    <w:rsid w:val="00A414CB"/>
    <w:rsid w:val="00A41749"/>
    <w:rsid w:val="00A4188D"/>
    <w:rsid w:val="00A4193F"/>
    <w:rsid w:val="00A41CD9"/>
    <w:rsid w:val="00A41E23"/>
    <w:rsid w:val="00A41F8B"/>
    <w:rsid w:val="00A42065"/>
    <w:rsid w:val="00A42596"/>
    <w:rsid w:val="00A429FF"/>
    <w:rsid w:val="00A43471"/>
    <w:rsid w:val="00A43581"/>
    <w:rsid w:val="00A43BB9"/>
    <w:rsid w:val="00A43E34"/>
    <w:rsid w:val="00A44332"/>
    <w:rsid w:val="00A443B5"/>
    <w:rsid w:val="00A44445"/>
    <w:rsid w:val="00A447C0"/>
    <w:rsid w:val="00A44A50"/>
    <w:rsid w:val="00A44F23"/>
    <w:rsid w:val="00A451CF"/>
    <w:rsid w:val="00A455D9"/>
    <w:rsid w:val="00A45891"/>
    <w:rsid w:val="00A45C33"/>
    <w:rsid w:val="00A469D7"/>
    <w:rsid w:val="00A4758F"/>
    <w:rsid w:val="00A47610"/>
    <w:rsid w:val="00A47923"/>
    <w:rsid w:val="00A50338"/>
    <w:rsid w:val="00A50745"/>
    <w:rsid w:val="00A5086C"/>
    <w:rsid w:val="00A5126A"/>
    <w:rsid w:val="00A5169C"/>
    <w:rsid w:val="00A51773"/>
    <w:rsid w:val="00A51BFE"/>
    <w:rsid w:val="00A536DF"/>
    <w:rsid w:val="00A53965"/>
    <w:rsid w:val="00A53EEA"/>
    <w:rsid w:val="00A540A2"/>
    <w:rsid w:val="00A540B9"/>
    <w:rsid w:val="00A55067"/>
    <w:rsid w:val="00A55C9F"/>
    <w:rsid w:val="00A55F7C"/>
    <w:rsid w:val="00A56208"/>
    <w:rsid w:val="00A56FE6"/>
    <w:rsid w:val="00A578BB"/>
    <w:rsid w:val="00A60616"/>
    <w:rsid w:val="00A606B0"/>
    <w:rsid w:val="00A607F9"/>
    <w:rsid w:val="00A60A8A"/>
    <w:rsid w:val="00A60D58"/>
    <w:rsid w:val="00A61918"/>
    <w:rsid w:val="00A61A74"/>
    <w:rsid w:val="00A61B65"/>
    <w:rsid w:val="00A625AB"/>
    <w:rsid w:val="00A62E3D"/>
    <w:rsid w:val="00A630AC"/>
    <w:rsid w:val="00A63223"/>
    <w:rsid w:val="00A6372F"/>
    <w:rsid w:val="00A63C61"/>
    <w:rsid w:val="00A6457A"/>
    <w:rsid w:val="00A65333"/>
    <w:rsid w:val="00A65A70"/>
    <w:rsid w:val="00A6692A"/>
    <w:rsid w:val="00A66FA7"/>
    <w:rsid w:val="00A67CDF"/>
    <w:rsid w:val="00A70535"/>
    <w:rsid w:val="00A70614"/>
    <w:rsid w:val="00A70E68"/>
    <w:rsid w:val="00A71429"/>
    <w:rsid w:val="00A7162C"/>
    <w:rsid w:val="00A71BE9"/>
    <w:rsid w:val="00A72179"/>
    <w:rsid w:val="00A721A7"/>
    <w:rsid w:val="00A72803"/>
    <w:rsid w:val="00A729C1"/>
    <w:rsid w:val="00A72DB2"/>
    <w:rsid w:val="00A7366C"/>
    <w:rsid w:val="00A74417"/>
    <w:rsid w:val="00A74966"/>
    <w:rsid w:val="00A74D47"/>
    <w:rsid w:val="00A74DBD"/>
    <w:rsid w:val="00A7547A"/>
    <w:rsid w:val="00A75B6B"/>
    <w:rsid w:val="00A75C2D"/>
    <w:rsid w:val="00A7679C"/>
    <w:rsid w:val="00A76E15"/>
    <w:rsid w:val="00A7715A"/>
    <w:rsid w:val="00A771C3"/>
    <w:rsid w:val="00A7730B"/>
    <w:rsid w:val="00A77396"/>
    <w:rsid w:val="00A77849"/>
    <w:rsid w:val="00A7785D"/>
    <w:rsid w:val="00A801C3"/>
    <w:rsid w:val="00A810B8"/>
    <w:rsid w:val="00A817FA"/>
    <w:rsid w:val="00A81867"/>
    <w:rsid w:val="00A81C20"/>
    <w:rsid w:val="00A81D48"/>
    <w:rsid w:val="00A82A44"/>
    <w:rsid w:val="00A845FA"/>
    <w:rsid w:val="00A847C5"/>
    <w:rsid w:val="00A85F85"/>
    <w:rsid w:val="00A86319"/>
    <w:rsid w:val="00A86D33"/>
    <w:rsid w:val="00A8749D"/>
    <w:rsid w:val="00A87622"/>
    <w:rsid w:val="00A87671"/>
    <w:rsid w:val="00A87E83"/>
    <w:rsid w:val="00A87F71"/>
    <w:rsid w:val="00A90174"/>
    <w:rsid w:val="00A90C74"/>
    <w:rsid w:val="00A911A6"/>
    <w:rsid w:val="00A91394"/>
    <w:rsid w:val="00A916B2"/>
    <w:rsid w:val="00A91E72"/>
    <w:rsid w:val="00A92051"/>
    <w:rsid w:val="00A92426"/>
    <w:rsid w:val="00A925FE"/>
    <w:rsid w:val="00A927DE"/>
    <w:rsid w:val="00A92802"/>
    <w:rsid w:val="00A93381"/>
    <w:rsid w:val="00A940F0"/>
    <w:rsid w:val="00A9417E"/>
    <w:rsid w:val="00A95102"/>
    <w:rsid w:val="00A95407"/>
    <w:rsid w:val="00A95A2D"/>
    <w:rsid w:val="00A9740C"/>
    <w:rsid w:val="00A975C6"/>
    <w:rsid w:val="00A97B83"/>
    <w:rsid w:val="00A97E7E"/>
    <w:rsid w:val="00A97F55"/>
    <w:rsid w:val="00AA09A9"/>
    <w:rsid w:val="00AA10F0"/>
    <w:rsid w:val="00AA17EB"/>
    <w:rsid w:val="00AA1D5F"/>
    <w:rsid w:val="00AA20F9"/>
    <w:rsid w:val="00AA394B"/>
    <w:rsid w:val="00AA3FB4"/>
    <w:rsid w:val="00AA4AA0"/>
    <w:rsid w:val="00AA521A"/>
    <w:rsid w:val="00AA54B0"/>
    <w:rsid w:val="00AA5A6F"/>
    <w:rsid w:val="00AA687F"/>
    <w:rsid w:val="00AA69D6"/>
    <w:rsid w:val="00AA717D"/>
    <w:rsid w:val="00AA71BD"/>
    <w:rsid w:val="00AB0806"/>
    <w:rsid w:val="00AB0A56"/>
    <w:rsid w:val="00AB0AFA"/>
    <w:rsid w:val="00AB1679"/>
    <w:rsid w:val="00AB263A"/>
    <w:rsid w:val="00AB292C"/>
    <w:rsid w:val="00AB2D68"/>
    <w:rsid w:val="00AB37E1"/>
    <w:rsid w:val="00AB3812"/>
    <w:rsid w:val="00AB3BDD"/>
    <w:rsid w:val="00AB3E3A"/>
    <w:rsid w:val="00AB3F4C"/>
    <w:rsid w:val="00AB471A"/>
    <w:rsid w:val="00AB4740"/>
    <w:rsid w:val="00AB47B4"/>
    <w:rsid w:val="00AB5EA0"/>
    <w:rsid w:val="00AB65D1"/>
    <w:rsid w:val="00AB6767"/>
    <w:rsid w:val="00AB6991"/>
    <w:rsid w:val="00AB7489"/>
    <w:rsid w:val="00AC0712"/>
    <w:rsid w:val="00AC076E"/>
    <w:rsid w:val="00AC0E89"/>
    <w:rsid w:val="00AC1624"/>
    <w:rsid w:val="00AC1642"/>
    <w:rsid w:val="00AC182B"/>
    <w:rsid w:val="00AC18E8"/>
    <w:rsid w:val="00AC1919"/>
    <w:rsid w:val="00AC1E78"/>
    <w:rsid w:val="00AC2B65"/>
    <w:rsid w:val="00AC303B"/>
    <w:rsid w:val="00AC485D"/>
    <w:rsid w:val="00AC4AA0"/>
    <w:rsid w:val="00AC52A9"/>
    <w:rsid w:val="00AC607A"/>
    <w:rsid w:val="00AC64BA"/>
    <w:rsid w:val="00AC66BD"/>
    <w:rsid w:val="00AC6E92"/>
    <w:rsid w:val="00AC783D"/>
    <w:rsid w:val="00AC7A81"/>
    <w:rsid w:val="00AD01E7"/>
    <w:rsid w:val="00AD09FE"/>
    <w:rsid w:val="00AD0A35"/>
    <w:rsid w:val="00AD15C6"/>
    <w:rsid w:val="00AD163B"/>
    <w:rsid w:val="00AD26E6"/>
    <w:rsid w:val="00AD432B"/>
    <w:rsid w:val="00AD46E8"/>
    <w:rsid w:val="00AD49E6"/>
    <w:rsid w:val="00AD5A5B"/>
    <w:rsid w:val="00AD5B3A"/>
    <w:rsid w:val="00AD5BD8"/>
    <w:rsid w:val="00AD61BE"/>
    <w:rsid w:val="00AD7411"/>
    <w:rsid w:val="00AD749C"/>
    <w:rsid w:val="00AE0177"/>
    <w:rsid w:val="00AE04F8"/>
    <w:rsid w:val="00AE06FC"/>
    <w:rsid w:val="00AE0880"/>
    <w:rsid w:val="00AE0C54"/>
    <w:rsid w:val="00AE0DD9"/>
    <w:rsid w:val="00AE0F44"/>
    <w:rsid w:val="00AE2448"/>
    <w:rsid w:val="00AE3783"/>
    <w:rsid w:val="00AE3973"/>
    <w:rsid w:val="00AE3CE4"/>
    <w:rsid w:val="00AE3F1E"/>
    <w:rsid w:val="00AE43EC"/>
    <w:rsid w:val="00AE5E51"/>
    <w:rsid w:val="00AE5F65"/>
    <w:rsid w:val="00AE6AE4"/>
    <w:rsid w:val="00AE7880"/>
    <w:rsid w:val="00AF0251"/>
    <w:rsid w:val="00AF09F7"/>
    <w:rsid w:val="00AF0C45"/>
    <w:rsid w:val="00AF1491"/>
    <w:rsid w:val="00AF14AA"/>
    <w:rsid w:val="00AF174B"/>
    <w:rsid w:val="00AF17C7"/>
    <w:rsid w:val="00AF18CF"/>
    <w:rsid w:val="00AF1938"/>
    <w:rsid w:val="00AF204C"/>
    <w:rsid w:val="00AF2610"/>
    <w:rsid w:val="00AF26A6"/>
    <w:rsid w:val="00AF2AF1"/>
    <w:rsid w:val="00AF2E59"/>
    <w:rsid w:val="00AF44D5"/>
    <w:rsid w:val="00AF492E"/>
    <w:rsid w:val="00AF52F6"/>
    <w:rsid w:val="00AF5D81"/>
    <w:rsid w:val="00AF644B"/>
    <w:rsid w:val="00B00BF5"/>
    <w:rsid w:val="00B00C99"/>
    <w:rsid w:val="00B01A1B"/>
    <w:rsid w:val="00B02596"/>
    <w:rsid w:val="00B02B49"/>
    <w:rsid w:val="00B02D93"/>
    <w:rsid w:val="00B02FDB"/>
    <w:rsid w:val="00B0332E"/>
    <w:rsid w:val="00B0374A"/>
    <w:rsid w:val="00B0443F"/>
    <w:rsid w:val="00B04447"/>
    <w:rsid w:val="00B04AB4"/>
    <w:rsid w:val="00B04F3E"/>
    <w:rsid w:val="00B05BB4"/>
    <w:rsid w:val="00B05F28"/>
    <w:rsid w:val="00B06113"/>
    <w:rsid w:val="00B06187"/>
    <w:rsid w:val="00B06FC3"/>
    <w:rsid w:val="00B07121"/>
    <w:rsid w:val="00B0742B"/>
    <w:rsid w:val="00B077A9"/>
    <w:rsid w:val="00B101CB"/>
    <w:rsid w:val="00B10972"/>
    <w:rsid w:val="00B10D49"/>
    <w:rsid w:val="00B11871"/>
    <w:rsid w:val="00B125FD"/>
    <w:rsid w:val="00B12C7A"/>
    <w:rsid w:val="00B13799"/>
    <w:rsid w:val="00B149DD"/>
    <w:rsid w:val="00B1589A"/>
    <w:rsid w:val="00B15A7B"/>
    <w:rsid w:val="00B15AC5"/>
    <w:rsid w:val="00B15EF7"/>
    <w:rsid w:val="00B162E9"/>
    <w:rsid w:val="00B16D43"/>
    <w:rsid w:val="00B17094"/>
    <w:rsid w:val="00B17165"/>
    <w:rsid w:val="00B17720"/>
    <w:rsid w:val="00B178B4"/>
    <w:rsid w:val="00B17C76"/>
    <w:rsid w:val="00B20DB3"/>
    <w:rsid w:val="00B213A2"/>
    <w:rsid w:val="00B21694"/>
    <w:rsid w:val="00B21FB8"/>
    <w:rsid w:val="00B22388"/>
    <w:rsid w:val="00B231D0"/>
    <w:rsid w:val="00B237CB"/>
    <w:rsid w:val="00B23BE0"/>
    <w:rsid w:val="00B24165"/>
    <w:rsid w:val="00B241AF"/>
    <w:rsid w:val="00B24692"/>
    <w:rsid w:val="00B24748"/>
    <w:rsid w:val="00B25931"/>
    <w:rsid w:val="00B25C11"/>
    <w:rsid w:val="00B26011"/>
    <w:rsid w:val="00B264B6"/>
    <w:rsid w:val="00B268E5"/>
    <w:rsid w:val="00B27265"/>
    <w:rsid w:val="00B279DC"/>
    <w:rsid w:val="00B27EDF"/>
    <w:rsid w:val="00B30284"/>
    <w:rsid w:val="00B30412"/>
    <w:rsid w:val="00B31042"/>
    <w:rsid w:val="00B311BF"/>
    <w:rsid w:val="00B31F25"/>
    <w:rsid w:val="00B3234B"/>
    <w:rsid w:val="00B32482"/>
    <w:rsid w:val="00B32FAE"/>
    <w:rsid w:val="00B34F44"/>
    <w:rsid w:val="00B354C7"/>
    <w:rsid w:val="00B356E0"/>
    <w:rsid w:val="00B356F0"/>
    <w:rsid w:val="00B357A0"/>
    <w:rsid w:val="00B3590A"/>
    <w:rsid w:val="00B35BB2"/>
    <w:rsid w:val="00B36465"/>
    <w:rsid w:val="00B36732"/>
    <w:rsid w:val="00B36CE3"/>
    <w:rsid w:val="00B3749B"/>
    <w:rsid w:val="00B37A2A"/>
    <w:rsid w:val="00B37A8E"/>
    <w:rsid w:val="00B40385"/>
    <w:rsid w:val="00B40DDC"/>
    <w:rsid w:val="00B41872"/>
    <w:rsid w:val="00B43988"/>
    <w:rsid w:val="00B439AA"/>
    <w:rsid w:val="00B44300"/>
    <w:rsid w:val="00B444DF"/>
    <w:rsid w:val="00B445B6"/>
    <w:rsid w:val="00B44950"/>
    <w:rsid w:val="00B44A03"/>
    <w:rsid w:val="00B44CFB"/>
    <w:rsid w:val="00B45BDF"/>
    <w:rsid w:val="00B465BB"/>
    <w:rsid w:val="00B46CBE"/>
    <w:rsid w:val="00B46DA4"/>
    <w:rsid w:val="00B502D0"/>
    <w:rsid w:val="00B505A9"/>
    <w:rsid w:val="00B5188C"/>
    <w:rsid w:val="00B529A4"/>
    <w:rsid w:val="00B52AB5"/>
    <w:rsid w:val="00B539A0"/>
    <w:rsid w:val="00B54AFE"/>
    <w:rsid w:val="00B54D76"/>
    <w:rsid w:val="00B5528D"/>
    <w:rsid w:val="00B5552E"/>
    <w:rsid w:val="00B558B8"/>
    <w:rsid w:val="00B55B40"/>
    <w:rsid w:val="00B55C42"/>
    <w:rsid w:val="00B56C0C"/>
    <w:rsid w:val="00B5772C"/>
    <w:rsid w:val="00B606D6"/>
    <w:rsid w:val="00B609DE"/>
    <w:rsid w:val="00B60F12"/>
    <w:rsid w:val="00B61335"/>
    <w:rsid w:val="00B619DD"/>
    <w:rsid w:val="00B61BFF"/>
    <w:rsid w:val="00B61C83"/>
    <w:rsid w:val="00B628B0"/>
    <w:rsid w:val="00B63332"/>
    <w:rsid w:val="00B633A1"/>
    <w:rsid w:val="00B63959"/>
    <w:rsid w:val="00B63CEB"/>
    <w:rsid w:val="00B63E3C"/>
    <w:rsid w:val="00B64947"/>
    <w:rsid w:val="00B6528C"/>
    <w:rsid w:val="00B65647"/>
    <w:rsid w:val="00B659E8"/>
    <w:rsid w:val="00B65F60"/>
    <w:rsid w:val="00B66815"/>
    <w:rsid w:val="00B669D1"/>
    <w:rsid w:val="00B677D7"/>
    <w:rsid w:val="00B67CEB"/>
    <w:rsid w:val="00B67F5A"/>
    <w:rsid w:val="00B70BD8"/>
    <w:rsid w:val="00B71241"/>
    <w:rsid w:val="00B7150B"/>
    <w:rsid w:val="00B728FF"/>
    <w:rsid w:val="00B734F9"/>
    <w:rsid w:val="00B73646"/>
    <w:rsid w:val="00B73770"/>
    <w:rsid w:val="00B7456D"/>
    <w:rsid w:val="00B74696"/>
    <w:rsid w:val="00B7479A"/>
    <w:rsid w:val="00B74D57"/>
    <w:rsid w:val="00B74D76"/>
    <w:rsid w:val="00B751F1"/>
    <w:rsid w:val="00B7622C"/>
    <w:rsid w:val="00B76764"/>
    <w:rsid w:val="00B77202"/>
    <w:rsid w:val="00B7776A"/>
    <w:rsid w:val="00B77CAE"/>
    <w:rsid w:val="00B77F29"/>
    <w:rsid w:val="00B80213"/>
    <w:rsid w:val="00B802B9"/>
    <w:rsid w:val="00B804C0"/>
    <w:rsid w:val="00B8054A"/>
    <w:rsid w:val="00B814FA"/>
    <w:rsid w:val="00B81981"/>
    <w:rsid w:val="00B81B97"/>
    <w:rsid w:val="00B81DA8"/>
    <w:rsid w:val="00B825A1"/>
    <w:rsid w:val="00B82679"/>
    <w:rsid w:val="00B82B73"/>
    <w:rsid w:val="00B831FA"/>
    <w:rsid w:val="00B83A5C"/>
    <w:rsid w:val="00B849FF"/>
    <w:rsid w:val="00B852E4"/>
    <w:rsid w:val="00B85B11"/>
    <w:rsid w:val="00B85FE0"/>
    <w:rsid w:val="00B86179"/>
    <w:rsid w:val="00B86CE1"/>
    <w:rsid w:val="00B86D95"/>
    <w:rsid w:val="00B86E01"/>
    <w:rsid w:val="00B8700A"/>
    <w:rsid w:val="00B87A13"/>
    <w:rsid w:val="00B87A84"/>
    <w:rsid w:val="00B87E69"/>
    <w:rsid w:val="00B901AF"/>
    <w:rsid w:val="00B90736"/>
    <w:rsid w:val="00B90E41"/>
    <w:rsid w:val="00B91778"/>
    <w:rsid w:val="00B92273"/>
    <w:rsid w:val="00B9241F"/>
    <w:rsid w:val="00B9251E"/>
    <w:rsid w:val="00B92A73"/>
    <w:rsid w:val="00B93466"/>
    <w:rsid w:val="00B939A8"/>
    <w:rsid w:val="00B94141"/>
    <w:rsid w:val="00B94E87"/>
    <w:rsid w:val="00B95A56"/>
    <w:rsid w:val="00B96426"/>
    <w:rsid w:val="00B96970"/>
    <w:rsid w:val="00B969EF"/>
    <w:rsid w:val="00B96A76"/>
    <w:rsid w:val="00B97068"/>
    <w:rsid w:val="00B9721D"/>
    <w:rsid w:val="00B97C9A"/>
    <w:rsid w:val="00B97CA7"/>
    <w:rsid w:val="00BA0237"/>
    <w:rsid w:val="00BA0383"/>
    <w:rsid w:val="00BA0502"/>
    <w:rsid w:val="00BA0615"/>
    <w:rsid w:val="00BA0E61"/>
    <w:rsid w:val="00BA11A2"/>
    <w:rsid w:val="00BA12EA"/>
    <w:rsid w:val="00BA1462"/>
    <w:rsid w:val="00BA242C"/>
    <w:rsid w:val="00BA25CA"/>
    <w:rsid w:val="00BA2BC9"/>
    <w:rsid w:val="00BA312C"/>
    <w:rsid w:val="00BA3260"/>
    <w:rsid w:val="00BA38CF"/>
    <w:rsid w:val="00BA40AC"/>
    <w:rsid w:val="00BA4376"/>
    <w:rsid w:val="00BA4830"/>
    <w:rsid w:val="00BA6AA4"/>
    <w:rsid w:val="00BA6B55"/>
    <w:rsid w:val="00BA7A94"/>
    <w:rsid w:val="00BA7BEB"/>
    <w:rsid w:val="00BB06E5"/>
    <w:rsid w:val="00BB0B39"/>
    <w:rsid w:val="00BB1087"/>
    <w:rsid w:val="00BB116F"/>
    <w:rsid w:val="00BB23F5"/>
    <w:rsid w:val="00BB2FC3"/>
    <w:rsid w:val="00BB2FD2"/>
    <w:rsid w:val="00BB415C"/>
    <w:rsid w:val="00BB4170"/>
    <w:rsid w:val="00BB42C8"/>
    <w:rsid w:val="00BB49D0"/>
    <w:rsid w:val="00BB4CFF"/>
    <w:rsid w:val="00BB57B6"/>
    <w:rsid w:val="00BB57E3"/>
    <w:rsid w:val="00BB58B9"/>
    <w:rsid w:val="00BB5DEB"/>
    <w:rsid w:val="00BB6D3F"/>
    <w:rsid w:val="00BB6FE5"/>
    <w:rsid w:val="00BB763A"/>
    <w:rsid w:val="00BB7CE2"/>
    <w:rsid w:val="00BB7E46"/>
    <w:rsid w:val="00BC095D"/>
    <w:rsid w:val="00BC0A52"/>
    <w:rsid w:val="00BC0BCE"/>
    <w:rsid w:val="00BC1578"/>
    <w:rsid w:val="00BC162D"/>
    <w:rsid w:val="00BC19FD"/>
    <w:rsid w:val="00BC1E1A"/>
    <w:rsid w:val="00BC2CF5"/>
    <w:rsid w:val="00BC34C3"/>
    <w:rsid w:val="00BC3AE9"/>
    <w:rsid w:val="00BC3C2A"/>
    <w:rsid w:val="00BC3FB7"/>
    <w:rsid w:val="00BC44D8"/>
    <w:rsid w:val="00BC4802"/>
    <w:rsid w:val="00BC4DA0"/>
    <w:rsid w:val="00BC52D7"/>
    <w:rsid w:val="00BC53E1"/>
    <w:rsid w:val="00BC57CB"/>
    <w:rsid w:val="00BC5989"/>
    <w:rsid w:val="00BC64A9"/>
    <w:rsid w:val="00BC674F"/>
    <w:rsid w:val="00BC7641"/>
    <w:rsid w:val="00BC7855"/>
    <w:rsid w:val="00BC798D"/>
    <w:rsid w:val="00BD03C9"/>
    <w:rsid w:val="00BD0C82"/>
    <w:rsid w:val="00BD0D9F"/>
    <w:rsid w:val="00BD11D2"/>
    <w:rsid w:val="00BD146A"/>
    <w:rsid w:val="00BD1B83"/>
    <w:rsid w:val="00BD2C33"/>
    <w:rsid w:val="00BD2C6F"/>
    <w:rsid w:val="00BD2E60"/>
    <w:rsid w:val="00BD2F63"/>
    <w:rsid w:val="00BD42E7"/>
    <w:rsid w:val="00BD487B"/>
    <w:rsid w:val="00BD53B8"/>
    <w:rsid w:val="00BD5EF6"/>
    <w:rsid w:val="00BD6134"/>
    <w:rsid w:val="00BD64E1"/>
    <w:rsid w:val="00BD67F5"/>
    <w:rsid w:val="00BD7569"/>
    <w:rsid w:val="00BE0C3F"/>
    <w:rsid w:val="00BE0F81"/>
    <w:rsid w:val="00BE1593"/>
    <w:rsid w:val="00BE15E7"/>
    <w:rsid w:val="00BE16BF"/>
    <w:rsid w:val="00BE17E4"/>
    <w:rsid w:val="00BE194E"/>
    <w:rsid w:val="00BE24B6"/>
    <w:rsid w:val="00BE32F7"/>
    <w:rsid w:val="00BE3486"/>
    <w:rsid w:val="00BE36E0"/>
    <w:rsid w:val="00BE373F"/>
    <w:rsid w:val="00BE3BDF"/>
    <w:rsid w:val="00BE4241"/>
    <w:rsid w:val="00BE5586"/>
    <w:rsid w:val="00BE5B14"/>
    <w:rsid w:val="00BE6129"/>
    <w:rsid w:val="00BE6910"/>
    <w:rsid w:val="00BF0637"/>
    <w:rsid w:val="00BF07BB"/>
    <w:rsid w:val="00BF07D3"/>
    <w:rsid w:val="00BF0E19"/>
    <w:rsid w:val="00BF1372"/>
    <w:rsid w:val="00BF15F2"/>
    <w:rsid w:val="00BF1B80"/>
    <w:rsid w:val="00BF2A67"/>
    <w:rsid w:val="00BF32FC"/>
    <w:rsid w:val="00BF3AE8"/>
    <w:rsid w:val="00BF4281"/>
    <w:rsid w:val="00BF46CA"/>
    <w:rsid w:val="00BF4E30"/>
    <w:rsid w:val="00BF50B6"/>
    <w:rsid w:val="00BF550E"/>
    <w:rsid w:val="00BF55B9"/>
    <w:rsid w:val="00BF6084"/>
    <w:rsid w:val="00BF611A"/>
    <w:rsid w:val="00BF61C4"/>
    <w:rsid w:val="00BF6773"/>
    <w:rsid w:val="00BF6A45"/>
    <w:rsid w:val="00BF76B6"/>
    <w:rsid w:val="00BF7990"/>
    <w:rsid w:val="00C00030"/>
    <w:rsid w:val="00C002C4"/>
    <w:rsid w:val="00C008AE"/>
    <w:rsid w:val="00C00E20"/>
    <w:rsid w:val="00C00FEA"/>
    <w:rsid w:val="00C01DD6"/>
    <w:rsid w:val="00C02146"/>
    <w:rsid w:val="00C022F8"/>
    <w:rsid w:val="00C02562"/>
    <w:rsid w:val="00C02703"/>
    <w:rsid w:val="00C02C75"/>
    <w:rsid w:val="00C02F49"/>
    <w:rsid w:val="00C0312C"/>
    <w:rsid w:val="00C0354D"/>
    <w:rsid w:val="00C0412C"/>
    <w:rsid w:val="00C0492A"/>
    <w:rsid w:val="00C04A57"/>
    <w:rsid w:val="00C051C5"/>
    <w:rsid w:val="00C05343"/>
    <w:rsid w:val="00C05395"/>
    <w:rsid w:val="00C05662"/>
    <w:rsid w:val="00C0624F"/>
    <w:rsid w:val="00C0700E"/>
    <w:rsid w:val="00C072BF"/>
    <w:rsid w:val="00C07497"/>
    <w:rsid w:val="00C07B50"/>
    <w:rsid w:val="00C103BB"/>
    <w:rsid w:val="00C1080B"/>
    <w:rsid w:val="00C10B40"/>
    <w:rsid w:val="00C11292"/>
    <w:rsid w:val="00C1131F"/>
    <w:rsid w:val="00C12111"/>
    <w:rsid w:val="00C12314"/>
    <w:rsid w:val="00C124D6"/>
    <w:rsid w:val="00C12E8B"/>
    <w:rsid w:val="00C132C9"/>
    <w:rsid w:val="00C13350"/>
    <w:rsid w:val="00C14148"/>
    <w:rsid w:val="00C14286"/>
    <w:rsid w:val="00C143BA"/>
    <w:rsid w:val="00C1495F"/>
    <w:rsid w:val="00C14D00"/>
    <w:rsid w:val="00C14E09"/>
    <w:rsid w:val="00C16759"/>
    <w:rsid w:val="00C16EFA"/>
    <w:rsid w:val="00C1769A"/>
    <w:rsid w:val="00C20B0E"/>
    <w:rsid w:val="00C20EC6"/>
    <w:rsid w:val="00C21687"/>
    <w:rsid w:val="00C236FD"/>
    <w:rsid w:val="00C2380A"/>
    <w:rsid w:val="00C23C19"/>
    <w:rsid w:val="00C2448B"/>
    <w:rsid w:val="00C24CC7"/>
    <w:rsid w:val="00C24CD0"/>
    <w:rsid w:val="00C24E50"/>
    <w:rsid w:val="00C262D0"/>
    <w:rsid w:val="00C26C5D"/>
    <w:rsid w:val="00C26C8F"/>
    <w:rsid w:val="00C26E84"/>
    <w:rsid w:val="00C277B9"/>
    <w:rsid w:val="00C27F5A"/>
    <w:rsid w:val="00C30162"/>
    <w:rsid w:val="00C304A5"/>
    <w:rsid w:val="00C305D4"/>
    <w:rsid w:val="00C31312"/>
    <w:rsid w:val="00C314BA"/>
    <w:rsid w:val="00C31662"/>
    <w:rsid w:val="00C31B0C"/>
    <w:rsid w:val="00C31B2B"/>
    <w:rsid w:val="00C31FF7"/>
    <w:rsid w:val="00C34603"/>
    <w:rsid w:val="00C34988"/>
    <w:rsid w:val="00C34A7D"/>
    <w:rsid w:val="00C351C2"/>
    <w:rsid w:val="00C3530C"/>
    <w:rsid w:val="00C3552A"/>
    <w:rsid w:val="00C3573B"/>
    <w:rsid w:val="00C357D6"/>
    <w:rsid w:val="00C358AD"/>
    <w:rsid w:val="00C35D6B"/>
    <w:rsid w:val="00C36317"/>
    <w:rsid w:val="00C36713"/>
    <w:rsid w:val="00C36895"/>
    <w:rsid w:val="00C36D44"/>
    <w:rsid w:val="00C36EB5"/>
    <w:rsid w:val="00C36EF9"/>
    <w:rsid w:val="00C37A7E"/>
    <w:rsid w:val="00C40099"/>
    <w:rsid w:val="00C401D8"/>
    <w:rsid w:val="00C4097E"/>
    <w:rsid w:val="00C40D54"/>
    <w:rsid w:val="00C416EB"/>
    <w:rsid w:val="00C41A79"/>
    <w:rsid w:val="00C41B76"/>
    <w:rsid w:val="00C41B7E"/>
    <w:rsid w:val="00C41DEB"/>
    <w:rsid w:val="00C41E71"/>
    <w:rsid w:val="00C42175"/>
    <w:rsid w:val="00C422B6"/>
    <w:rsid w:val="00C42F38"/>
    <w:rsid w:val="00C432F5"/>
    <w:rsid w:val="00C43309"/>
    <w:rsid w:val="00C435A8"/>
    <w:rsid w:val="00C43712"/>
    <w:rsid w:val="00C43D66"/>
    <w:rsid w:val="00C44326"/>
    <w:rsid w:val="00C4437F"/>
    <w:rsid w:val="00C4460E"/>
    <w:rsid w:val="00C451CA"/>
    <w:rsid w:val="00C45BCE"/>
    <w:rsid w:val="00C4766E"/>
    <w:rsid w:val="00C476A3"/>
    <w:rsid w:val="00C51284"/>
    <w:rsid w:val="00C51450"/>
    <w:rsid w:val="00C51603"/>
    <w:rsid w:val="00C51D9D"/>
    <w:rsid w:val="00C526D6"/>
    <w:rsid w:val="00C5346E"/>
    <w:rsid w:val="00C53A2F"/>
    <w:rsid w:val="00C53F6F"/>
    <w:rsid w:val="00C542CB"/>
    <w:rsid w:val="00C54368"/>
    <w:rsid w:val="00C54A6F"/>
    <w:rsid w:val="00C5515C"/>
    <w:rsid w:val="00C55238"/>
    <w:rsid w:val="00C5559A"/>
    <w:rsid w:val="00C55A55"/>
    <w:rsid w:val="00C55D05"/>
    <w:rsid w:val="00C55DA6"/>
    <w:rsid w:val="00C56499"/>
    <w:rsid w:val="00C5678A"/>
    <w:rsid w:val="00C56EAC"/>
    <w:rsid w:val="00C56EAF"/>
    <w:rsid w:val="00C5739C"/>
    <w:rsid w:val="00C57AB9"/>
    <w:rsid w:val="00C60220"/>
    <w:rsid w:val="00C60458"/>
    <w:rsid w:val="00C60B72"/>
    <w:rsid w:val="00C61373"/>
    <w:rsid w:val="00C61E52"/>
    <w:rsid w:val="00C62600"/>
    <w:rsid w:val="00C63481"/>
    <w:rsid w:val="00C6352A"/>
    <w:rsid w:val="00C64144"/>
    <w:rsid w:val="00C64B33"/>
    <w:rsid w:val="00C64EB5"/>
    <w:rsid w:val="00C64EBC"/>
    <w:rsid w:val="00C6500E"/>
    <w:rsid w:val="00C65661"/>
    <w:rsid w:val="00C65700"/>
    <w:rsid w:val="00C65B56"/>
    <w:rsid w:val="00C66091"/>
    <w:rsid w:val="00C665A7"/>
    <w:rsid w:val="00C6698F"/>
    <w:rsid w:val="00C66C51"/>
    <w:rsid w:val="00C678C2"/>
    <w:rsid w:val="00C67FB0"/>
    <w:rsid w:val="00C7094A"/>
    <w:rsid w:val="00C70B5E"/>
    <w:rsid w:val="00C72C12"/>
    <w:rsid w:val="00C72F14"/>
    <w:rsid w:val="00C72FE0"/>
    <w:rsid w:val="00C73627"/>
    <w:rsid w:val="00C73F21"/>
    <w:rsid w:val="00C7455B"/>
    <w:rsid w:val="00C74D96"/>
    <w:rsid w:val="00C75242"/>
    <w:rsid w:val="00C75C8A"/>
    <w:rsid w:val="00C75D69"/>
    <w:rsid w:val="00C75FF5"/>
    <w:rsid w:val="00C771F9"/>
    <w:rsid w:val="00C774FB"/>
    <w:rsid w:val="00C776F4"/>
    <w:rsid w:val="00C77C59"/>
    <w:rsid w:val="00C8016C"/>
    <w:rsid w:val="00C8047C"/>
    <w:rsid w:val="00C80F52"/>
    <w:rsid w:val="00C81309"/>
    <w:rsid w:val="00C813ED"/>
    <w:rsid w:val="00C81BA6"/>
    <w:rsid w:val="00C81D04"/>
    <w:rsid w:val="00C8340C"/>
    <w:rsid w:val="00C83573"/>
    <w:rsid w:val="00C836AA"/>
    <w:rsid w:val="00C83781"/>
    <w:rsid w:val="00C83C62"/>
    <w:rsid w:val="00C83C87"/>
    <w:rsid w:val="00C841DA"/>
    <w:rsid w:val="00C84903"/>
    <w:rsid w:val="00C85306"/>
    <w:rsid w:val="00C85586"/>
    <w:rsid w:val="00C85D26"/>
    <w:rsid w:val="00C85E68"/>
    <w:rsid w:val="00C862B5"/>
    <w:rsid w:val="00C86A46"/>
    <w:rsid w:val="00C86C28"/>
    <w:rsid w:val="00C86D35"/>
    <w:rsid w:val="00C87A3F"/>
    <w:rsid w:val="00C87E59"/>
    <w:rsid w:val="00C901D8"/>
    <w:rsid w:val="00C902C3"/>
    <w:rsid w:val="00C9084C"/>
    <w:rsid w:val="00C910D4"/>
    <w:rsid w:val="00C91289"/>
    <w:rsid w:val="00C91526"/>
    <w:rsid w:val="00C93731"/>
    <w:rsid w:val="00C93C14"/>
    <w:rsid w:val="00C93DAB"/>
    <w:rsid w:val="00C94C3D"/>
    <w:rsid w:val="00C952CE"/>
    <w:rsid w:val="00C952EE"/>
    <w:rsid w:val="00C956DF"/>
    <w:rsid w:val="00C9576F"/>
    <w:rsid w:val="00C958D4"/>
    <w:rsid w:val="00C965D3"/>
    <w:rsid w:val="00C9729C"/>
    <w:rsid w:val="00C972B4"/>
    <w:rsid w:val="00C9760C"/>
    <w:rsid w:val="00C97A0B"/>
    <w:rsid w:val="00C97C6A"/>
    <w:rsid w:val="00C97D30"/>
    <w:rsid w:val="00C97F75"/>
    <w:rsid w:val="00CA02D9"/>
    <w:rsid w:val="00CA0548"/>
    <w:rsid w:val="00CA1009"/>
    <w:rsid w:val="00CA170E"/>
    <w:rsid w:val="00CA1D63"/>
    <w:rsid w:val="00CA2204"/>
    <w:rsid w:val="00CA2EB4"/>
    <w:rsid w:val="00CA3D08"/>
    <w:rsid w:val="00CA41CD"/>
    <w:rsid w:val="00CA4C0D"/>
    <w:rsid w:val="00CA4C5B"/>
    <w:rsid w:val="00CA52F9"/>
    <w:rsid w:val="00CA5B74"/>
    <w:rsid w:val="00CA5C10"/>
    <w:rsid w:val="00CA5CA9"/>
    <w:rsid w:val="00CA6ECB"/>
    <w:rsid w:val="00CA76F9"/>
    <w:rsid w:val="00CA790E"/>
    <w:rsid w:val="00CA7C51"/>
    <w:rsid w:val="00CA7F82"/>
    <w:rsid w:val="00CB0074"/>
    <w:rsid w:val="00CB055D"/>
    <w:rsid w:val="00CB095E"/>
    <w:rsid w:val="00CB1102"/>
    <w:rsid w:val="00CB26F7"/>
    <w:rsid w:val="00CB276D"/>
    <w:rsid w:val="00CB2931"/>
    <w:rsid w:val="00CB2F14"/>
    <w:rsid w:val="00CB3014"/>
    <w:rsid w:val="00CB43D9"/>
    <w:rsid w:val="00CB47FD"/>
    <w:rsid w:val="00CB4F60"/>
    <w:rsid w:val="00CB5110"/>
    <w:rsid w:val="00CB5600"/>
    <w:rsid w:val="00CB5E31"/>
    <w:rsid w:val="00CB6B1E"/>
    <w:rsid w:val="00CB749A"/>
    <w:rsid w:val="00CB7534"/>
    <w:rsid w:val="00CC0AD8"/>
    <w:rsid w:val="00CC1485"/>
    <w:rsid w:val="00CC1757"/>
    <w:rsid w:val="00CC1B51"/>
    <w:rsid w:val="00CC1DB4"/>
    <w:rsid w:val="00CC23AA"/>
    <w:rsid w:val="00CC2836"/>
    <w:rsid w:val="00CC28BC"/>
    <w:rsid w:val="00CC2CF2"/>
    <w:rsid w:val="00CC2F63"/>
    <w:rsid w:val="00CC41B7"/>
    <w:rsid w:val="00CC468C"/>
    <w:rsid w:val="00CC4953"/>
    <w:rsid w:val="00CC4E77"/>
    <w:rsid w:val="00CC504E"/>
    <w:rsid w:val="00CC54AF"/>
    <w:rsid w:val="00CC54B7"/>
    <w:rsid w:val="00CC552C"/>
    <w:rsid w:val="00CC5AEF"/>
    <w:rsid w:val="00CC5C26"/>
    <w:rsid w:val="00CC70A6"/>
    <w:rsid w:val="00CC73DF"/>
    <w:rsid w:val="00CC73EB"/>
    <w:rsid w:val="00CC7A1B"/>
    <w:rsid w:val="00CD0024"/>
    <w:rsid w:val="00CD0235"/>
    <w:rsid w:val="00CD11D5"/>
    <w:rsid w:val="00CD162F"/>
    <w:rsid w:val="00CD1687"/>
    <w:rsid w:val="00CD17E0"/>
    <w:rsid w:val="00CD2291"/>
    <w:rsid w:val="00CD26A1"/>
    <w:rsid w:val="00CD2DC2"/>
    <w:rsid w:val="00CD3826"/>
    <w:rsid w:val="00CD4A62"/>
    <w:rsid w:val="00CD4CB0"/>
    <w:rsid w:val="00CD4F8B"/>
    <w:rsid w:val="00CD4FB5"/>
    <w:rsid w:val="00CD5331"/>
    <w:rsid w:val="00CD582A"/>
    <w:rsid w:val="00CD5BB9"/>
    <w:rsid w:val="00CD64E8"/>
    <w:rsid w:val="00CD68EB"/>
    <w:rsid w:val="00CD6C0D"/>
    <w:rsid w:val="00CD7DD7"/>
    <w:rsid w:val="00CD7F95"/>
    <w:rsid w:val="00CE0453"/>
    <w:rsid w:val="00CE116A"/>
    <w:rsid w:val="00CE14D4"/>
    <w:rsid w:val="00CE16CB"/>
    <w:rsid w:val="00CE1818"/>
    <w:rsid w:val="00CE1AB9"/>
    <w:rsid w:val="00CE1B44"/>
    <w:rsid w:val="00CE22A0"/>
    <w:rsid w:val="00CE3251"/>
    <w:rsid w:val="00CE36CC"/>
    <w:rsid w:val="00CE4CA6"/>
    <w:rsid w:val="00CE4E0D"/>
    <w:rsid w:val="00CE4EDE"/>
    <w:rsid w:val="00CE50A1"/>
    <w:rsid w:val="00CE5857"/>
    <w:rsid w:val="00CE5A7A"/>
    <w:rsid w:val="00CE61CD"/>
    <w:rsid w:val="00CE7A24"/>
    <w:rsid w:val="00CF01BC"/>
    <w:rsid w:val="00CF0572"/>
    <w:rsid w:val="00CF0834"/>
    <w:rsid w:val="00CF1A45"/>
    <w:rsid w:val="00CF2C58"/>
    <w:rsid w:val="00CF2CE0"/>
    <w:rsid w:val="00CF34AE"/>
    <w:rsid w:val="00CF34DE"/>
    <w:rsid w:val="00CF3655"/>
    <w:rsid w:val="00CF45CD"/>
    <w:rsid w:val="00CF4805"/>
    <w:rsid w:val="00CF5345"/>
    <w:rsid w:val="00CF53F4"/>
    <w:rsid w:val="00CF684F"/>
    <w:rsid w:val="00CF720E"/>
    <w:rsid w:val="00CF7749"/>
    <w:rsid w:val="00CF7F39"/>
    <w:rsid w:val="00D00AF8"/>
    <w:rsid w:val="00D02451"/>
    <w:rsid w:val="00D03B16"/>
    <w:rsid w:val="00D03D6D"/>
    <w:rsid w:val="00D0481A"/>
    <w:rsid w:val="00D04B9B"/>
    <w:rsid w:val="00D04F95"/>
    <w:rsid w:val="00D058E6"/>
    <w:rsid w:val="00D05D08"/>
    <w:rsid w:val="00D06125"/>
    <w:rsid w:val="00D07AC0"/>
    <w:rsid w:val="00D07B5F"/>
    <w:rsid w:val="00D116CE"/>
    <w:rsid w:val="00D125B6"/>
    <w:rsid w:val="00D1338D"/>
    <w:rsid w:val="00D138F1"/>
    <w:rsid w:val="00D13A01"/>
    <w:rsid w:val="00D14440"/>
    <w:rsid w:val="00D14BD4"/>
    <w:rsid w:val="00D14D8A"/>
    <w:rsid w:val="00D1547E"/>
    <w:rsid w:val="00D159AF"/>
    <w:rsid w:val="00D15B0C"/>
    <w:rsid w:val="00D15BA5"/>
    <w:rsid w:val="00D168B6"/>
    <w:rsid w:val="00D175B5"/>
    <w:rsid w:val="00D17A46"/>
    <w:rsid w:val="00D21008"/>
    <w:rsid w:val="00D2138C"/>
    <w:rsid w:val="00D2145A"/>
    <w:rsid w:val="00D21A85"/>
    <w:rsid w:val="00D21EC4"/>
    <w:rsid w:val="00D229CB"/>
    <w:rsid w:val="00D229D3"/>
    <w:rsid w:val="00D234D9"/>
    <w:rsid w:val="00D24170"/>
    <w:rsid w:val="00D243C4"/>
    <w:rsid w:val="00D24AD4"/>
    <w:rsid w:val="00D24EAC"/>
    <w:rsid w:val="00D25B30"/>
    <w:rsid w:val="00D25C50"/>
    <w:rsid w:val="00D26269"/>
    <w:rsid w:val="00D268F5"/>
    <w:rsid w:val="00D26B99"/>
    <w:rsid w:val="00D26D8F"/>
    <w:rsid w:val="00D27914"/>
    <w:rsid w:val="00D27BD2"/>
    <w:rsid w:val="00D27DFB"/>
    <w:rsid w:val="00D31686"/>
    <w:rsid w:val="00D32BBB"/>
    <w:rsid w:val="00D32BF0"/>
    <w:rsid w:val="00D33F97"/>
    <w:rsid w:val="00D3402F"/>
    <w:rsid w:val="00D34191"/>
    <w:rsid w:val="00D356CF"/>
    <w:rsid w:val="00D35AE0"/>
    <w:rsid w:val="00D35C87"/>
    <w:rsid w:val="00D36280"/>
    <w:rsid w:val="00D37366"/>
    <w:rsid w:val="00D37456"/>
    <w:rsid w:val="00D376FD"/>
    <w:rsid w:val="00D3772B"/>
    <w:rsid w:val="00D37D1F"/>
    <w:rsid w:val="00D4015C"/>
    <w:rsid w:val="00D404B2"/>
    <w:rsid w:val="00D404DD"/>
    <w:rsid w:val="00D40AB8"/>
    <w:rsid w:val="00D40BDE"/>
    <w:rsid w:val="00D40BFA"/>
    <w:rsid w:val="00D41C2E"/>
    <w:rsid w:val="00D4211D"/>
    <w:rsid w:val="00D4243D"/>
    <w:rsid w:val="00D4249C"/>
    <w:rsid w:val="00D4301A"/>
    <w:rsid w:val="00D43148"/>
    <w:rsid w:val="00D434DE"/>
    <w:rsid w:val="00D43AAB"/>
    <w:rsid w:val="00D44084"/>
    <w:rsid w:val="00D44305"/>
    <w:rsid w:val="00D4449B"/>
    <w:rsid w:val="00D44EDB"/>
    <w:rsid w:val="00D45021"/>
    <w:rsid w:val="00D45900"/>
    <w:rsid w:val="00D459D3"/>
    <w:rsid w:val="00D46EEE"/>
    <w:rsid w:val="00D4784F"/>
    <w:rsid w:val="00D4791C"/>
    <w:rsid w:val="00D50E36"/>
    <w:rsid w:val="00D51026"/>
    <w:rsid w:val="00D510A6"/>
    <w:rsid w:val="00D510D4"/>
    <w:rsid w:val="00D5144E"/>
    <w:rsid w:val="00D51A00"/>
    <w:rsid w:val="00D51A2D"/>
    <w:rsid w:val="00D51F28"/>
    <w:rsid w:val="00D51FE0"/>
    <w:rsid w:val="00D51FEB"/>
    <w:rsid w:val="00D522BB"/>
    <w:rsid w:val="00D52912"/>
    <w:rsid w:val="00D52A89"/>
    <w:rsid w:val="00D52F6A"/>
    <w:rsid w:val="00D54454"/>
    <w:rsid w:val="00D54672"/>
    <w:rsid w:val="00D5554E"/>
    <w:rsid w:val="00D55865"/>
    <w:rsid w:val="00D559D7"/>
    <w:rsid w:val="00D55FF2"/>
    <w:rsid w:val="00D56F0F"/>
    <w:rsid w:val="00D57291"/>
    <w:rsid w:val="00D5746A"/>
    <w:rsid w:val="00D60675"/>
    <w:rsid w:val="00D60929"/>
    <w:rsid w:val="00D6122D"/>
    <w:rsid w:val="00D6140C"/>
    <w:rsid w:val="00D61A0A"/>
    <w:rsid w:val="00D62853"/>
    <w:rsid w:val="00D64628"/>
    <w:rsid w:val="00D64A0D"/>
    <w:rsid w:val="00D64D58"/>
    <w:rsid w:val="00D65B1C"/>
    <w:rsid w:val="00D66046"/>
    <w:rsid w:val="00D66367"/>
    <w:rsid w:val="00D66749"/>
    <w:rsid w:val="00D673C6"/>
    <w:rsid w:val="00D678C1"/>
    <w:rsid w:val="00D7004B"/>
    <w:rsid w:val="00D70100"/>
    <w:rsid w:val="00D706FC"/>
    <w:rsid w:val="00D70E0A"/>
    <w:rsid w:val="00D70FA5"/>
    <w:rsid w:val="00D711D7"/>
    <w:rsid w:val="00D7122D"/>
    <w:rsid w:val="00D713E7"/>
    <w:rsid w:val="00D72ABF"/>
    <w:rsid w:val="00D72F2E"/>
    <w:rsid w:val="00D733B9"/>
    <w:rsid w:val="00D737C0"/>
    <w:rsid w:val="00D73945"/>
    <w:rsid w:val="00D73C01"/>
    <w:rsid w:val="00D73EF1"/>
    <w:rsid w:val="00D74416"/>
    <w:rsid w:val="00D7542F"/>
    <w:rsid w:val="00D75448"/>
    <w:rsid w:val="00D75F6C"/>
    <w:rsid w:val="00D77495"/>
    <w:rsid w:val="00D77942"/>
    <w:rsid w:val="00D77B60"/>
    <w:rsid w:val="00D8003C"/>
    <w:rsid w:val="00D80603"/>
    <w:rsid w:val="00D80692"/>
    <w:rsid w:val="00D80C04"/>
    <w:rsid w:val="00D819CC"/>
    <w:rsid w:val="00D826B3"/>
    <w:rsid w:val="00D82C71"/>
    <w:rsid w:val="00D82D89"/>
    <w:rsid w:val="00D82E6A"/>
    <w:rsid w:val="00D82E75"/>
    <w:rsid w:val="00D8391C"/>
    <w:rsid w:val="00D83B9C"/>
    <w:rsid w:val="00D83CBF"/>
    <w:rsid w:val="00D84472"/>
    <w:rsid w:val="00D845D4"/>
    <w:rsid w:val="00D8477E"/>
    <w:rsid w:val="00D84994"/>
    <w:rsid w:val="00D849CC"/>
    <w:rsid w:val="00D85151"/>
    <w:rsid w:val="00D854AA"/>
    <w:rsid w:val="00D8586D"/>
    <w:rsid w:val="00D85D1A"/>
    <w:rsid w:val="00D862D0"/>
    <w:rsid w:val="00D86AA6"/>
    <w:rsid w:val="00D8717E"/>
    <w:rsid w:val="00D872DC"/>
    <w:rsid w:val="00D8767B"/>
    <w:rsid w:val="00D901FF"/>
    <w:rsid w:val="00D921C4"/>
    <w:rsid w:val="00D92DBA"/>
    <w:rsid w:val="00D933F5"/>
    <w:rsid w:val="00D9343F"/>
    <w:rsid w:val="00D940FA"/>
    <w:rsid w:val="00D948E7"/>
    <w:rsid w:val="00D94FBB"/>
    <w:rsid w:val="00D95698"/>
    <w:rsid w:val="00D95953"/>
    <w:rsid w:val="00D9683B"/>
    <w:rsid w:val="00D97440"/>
    <w:rsid w:val="00D97777"/>
    <w:rsid w:val="00D97F85"/>
    <w:rsid w:val="00DA02EE"/>
    <w:rsid w:val="00DA0308"/>
    <w:rsid w:val="00DA05AC"/>
    <w:rsid w:val="00DA0E59"/>
    <w:rsid w:val="00DA1023"/>
    <w:rsid w:val="00DA1CCD"/>
    <w:rsid w:val="00DA1F8C"/>
    <w:rsid w:val="00DA2150"/>
    <w:rsid w:val="00DA3999"/>
    <w:rsid w:val="00DA3C27"/>
    <w:rsid w:val="00DA4551"/>
    <w:rsid w:val="00DA45CF"/>
    <w:rsid w:val="00DA464E"/>
    <w:rsid w:val="00DA4971"/>
    <w:rsid w:val="00DA49F3"/>
    <w:rsid w:val="00DA4AD2"/>
    <w:rsid w:val="00DA4B59"/>
    <w:rsid w:val="00DA4CB7"/>
    <w:rsid w:val="00DA6598"/>
    <w:rsid w:val="00DA7250"/>
    <w:rsid w:val="00DA73AF"/>
    <w:rsid w:val="00DA7983"/>
    <w:rsid w:val="00DB0747"/>
    <w:rsid w:val="00DB07E3"/>
    <w:rsid w:val="00DB1832"/>
    <w:rsid w:val="00DB18E1"/>
    <w:rsid w:val="00DB1AB3"/>
    <w:rsid w:val="00DB23D5"/>
    <w:rsid w:val="00DB243D"/>
    <w:rsid w:val="00DB2454"/>
    <w:rsid w:val="00DB26A8"/>
    <w:rsid w:val="00DB2C0A"/>
    <w:rsid w:val="00DB2DF1"/>
    <w:rsid w:val="00DB3ADF"/>
    <w:rsid w:val="00DB5E8B"/>
    <w:rsid w:val="00DB6571"/>
    <w:rsid w:val="00DB7D55"/>
    <w:rsid w:val="00DC08B7"/>
    <w:rsid w:val="00DC0D80"/>
    <w:rsid w:val="00DC2E05"/>
    <w:rsid w:val="00DC304C"/>
    <w:rsid w:val="00DC35B9"/>
    <w:rsid w:val="00DC48D8"/>
    <w:rsid w:val="00DC4D1A"/>
    <w:rsid w:val="00DC549C"/>
    <w:rsid w:val="00DC54D7"/>
    <w:rsid w:val="00DC653A"/>
    <w:rsid w:val="00DC6754"/>
    <w:rsid w:val="00DC698C"/>
    <w:rsid w:val="00DC7468"/>
    <w:rsid w:val="00DD0E91"/>
    <w:rsid w:val="00DD0EA0"/>
    <w:rsid w:val="00DD0EC5"/>
    <w:rsid w:val="00DD13B8"/>
    <w:rsid w:val="00DD18E1"/>
    <w:rsid w:val="00DD1F16"/>
    <w:rsid w:val="00DD337E"/>
    <w:rsid w:val="00DD3A6E"/>
    <w:rsid w:val="00DD3B43"/>
    <w:rsid w:val="00DD46B2"/>
    <w:rsid w:val="00DD4F52"/>
    <w:rsid w:val="00DD5F29"/>
    <w:rsid w:val="00DD6266"/>
    <w:rsid w:val="00DD696D"/>
    <w:rsid w:val="00DD7B97"/>
    <w:rsid w:val="00DE0AB3"/>
    <w:rsid w:val="00DE0DAB"/>
    <w:rsid w:val="00DE11C3"/>
    <w:rsid w:val="00DE2B94"/>
    <w:rsid w:val="00DE2E08"/>
    <w:rsid w:val="00DE306F"/>
    <w:rsid w:val="00DE33B1"/>
    <w:rsid w:val="00DE36A9"/>
    <w:rsid w:val="00DE46CE"/>
    <w:rsid w:val="00DE488A"/>
    <w:rsid w:val="00DE4C91"/>
    <w:rsid w:val="00DE53AE"/>
    <w:rsid w:val="00DE54B5"/>
    <w:rsid w:val="00DE5927"/>
    <w:rsid w:val="00DE5CD8"/>
    <w:rsid w:val="00DE5F7B"/>
    <w:rsid w:val="00DE614C"/>
    <w:rsid w:val="00DE6823"/>
    <w:rsid w:val="00DE6D4B"/>
    <w:rsid w:val="00DE6D88"/>
    <w:rsid w:val="00DE7389"/>
    <w:rsid w:val="00DE73D2"/>
    <w:rsid w:val="00DE7784"/>
    <w:rsid w:val="00DE78DE"/>
    <w:rsid w:val="00DE79F6"/>
    <w:rsid w:val="00DF04B9"/>
    <w:rsid w:val="00DF0D12"/>
    <w:rsid w:val="00DF169E"/>
    <w:rsid w:val="00DF183E"/>
    <w:rsid w:val="00DF1E6F"/>
    <w:rsid w:val="00DF27CD"/>
    <w:rsid w:val="00DF280D"/>
    <w:rsid w:val="00DF2968"/>
    <w:rsid w:val="00DF2A10"/>
    <w:rsid w:val="00DF2E80"/>
    <w:rsid w:val="00DF304D"/>
    <w:rsid w:val="00DF399A"/>
    <w:rsid w:val="00DF429A"/>
    <w:rsid w:val="00DF4321"/>
    <w:rsid w:val="00DF4477"/>
    <w:rsid w:val="00DF4502"/>
    <w:rsid w:val="00DF4BF9"/>
    <w:rsid w:val="00DF56F7"/>
    <w:rsid w:val="00DF572C"/>
    <w:rsid w:val="00DF673B"/>
    <w:rsid w:val="00DF68F1"/>
    <w:rsid w:val="00DF717C"/>
    <w:rsid w:val="00DF72AA"/>
    <w:rsid w:val="00DF745F"/>
    <w:rsid w:val="00DF7997"/>
    <w:rsid w:val="00E0002D"/>
    <w:rsid w:val="00E0018B"/>
    <w:rsid w:val="00E00208"/>
    <w:rsid w:val="00E00C38"/>
    <w:rsid w:val="00E01171"/>
    <w:rsid w:val="00E0118A"/>
    <w:rsid w:val="00E01895"/>
    <w:rsid w:val="00E019BC"/>
    <w:rsid w:val="00E01F0E"/>
    <w:rsid w:val="00E020ED"/>
    <w:rsid w:val="00E02117"/>
    <w:rsid w:val="00E039CE"/>
    <w:rsid w:val="00E03D17"/>
    <w:rsid w:val="00E04368"/>
    <w:rsid w:val="00E04410"/>
    <w:rsid w:val="00E0516C"/>
    <w:rsid w:val="00E05338"/>
    <w:rsid w:val="00E05345"/>
    <w:rsid w:val="00E05E33"/>
    <w:rsid w:val="00E071C1"/>
    <w:rsid w:val="00E07EDC"/>
    <w:rsid w:val="00E100E4"/>
    <w:rsid w:val="00E1050F"/>
    <w:rsid w:val="00E10600"/>
    <w:rsid w:val="00E108AD"/>
    <w:rsid w:val="00E10AE8"/>
    <w:rsid w:val="00E111D1"/>
    <w:rsid w:val="00E1196B"/>
    <w:rsid w:val="00E121F2"/>
    <w:rsid w:val="00E12F18"/>
    <w:rsid w:val="00E13933"/>
    <w:rsid w:val="00E13A53"/>
    <w:rsid w:val="00E13E21"/>
    <w:rsid w:val="00E1506B"/>
    <w:rsid w:val="00E1525A"/>
    <w:rsid w:val="00E153B8"/>
    <w:rsid w:val="00E164E3"/>
    <w:rsid w:val="00E16C16"/>
    <w:rsid w:val="00E17FF7"/>
    <w:rsid w:val="00E213FF"/>
    <w:rsid w:val="00E21602"/>
    <w:rsid w:val="00E2191B"/>
    <w:rsid w:val="00E2193B"/>
    <w:rsid w:val="00E21E91"/>
    <w:rsid w:val="00E23A19"/>
    <w:rsid w:val="00E23E0B"/>
    <w:rsid w:val="00E23FF3"/>
    <w:rsid w:val="00E24BD3"/>
    <w:rsid w:val="00E24C03"/>
    <w:rsid w:val="00E25035"/>
    <w:rsid w:val="00E25913"/>
    <w:rsid w:val="00E27235"/>
    <w:rsid w:val="00E27F73"/>
    <w:rsid w:val="00E300AE"/>
    <w:rsid w:val="00E301BF"/>
    <w:rsid w:val="00E30828"/>
    <w:rsid w:val="00E3106C"/>
    <w:rsid w:val="00E31C9E"/>
    <w:rsid w:val="00E32635"/>
    <w:rsid w:val="00E329EE"/>
    <w:rsid w:val="00E32F16"/>
    <w:rsid w:val="00E350AE"/>
    <w:rsid w:val="00E35270"/>
    <w:rsid w:val="00E363E2"/>
    <w:rsid w:val="00E377E3"/>
    <w:rsid w:val="00E37F19"/>
    <w:rsid w:val="00E40057"/>
    <w:rsid w:val="00E40AC1"/>
    <w:rsid w:val="00E4113A"/>
    <w:rsid w:val="00E416A9"/>
    <w:rsid w:val="00E43335"/>
    <w:rsid w:val="00E43ACF"/>
    <w:rsid w:val="00E455B0"/>
    <w:rsid w:val="00E45797"/>
    <w:rsid w:val="00E46474"/>
    <w:rsid w:val="00E4650B"/>
    <w:rsid w:val="00E46835"/>
    <w:rsid w:val="00E4683D"/>
    <w:rsid w:val="00E4692C"/>
    <w:rsid w:val="00E47280"/>
    <w:rsid w:val="00E472D1"/>
    <w:rsid w:val="00E50134"/>
    <w:rsid w:val="00E50194"/>
    <w:rsid w:val="00E50562"/>
    <w:rsid w:val="00E50605"/>
    <w:rsid w:val="00E50645"/>
    <w:rsid w:val="00E51143"/>
    <w:rsid w:val="00E5293A"/>
    <w:rsid w:val="00E52F42"/>
    <w:rsid w:val="00E53281"/>
    <w:rsid w:val="00E53642"/>
    <w:rsid w:val="00E53A8A"/>
    <w:rsid w:val="00E5452E"/>
    <w:rsid w:val="00E546DC"/>
    <w:rsid w:val="00E54A0A"/>
    <w:rsid w:val="00E55261"/>
    <w:rsid w:val="00E552F4"/>
    <w:rsid w:val="00E5556E"/>
    <w:rsid w:val="00E55855"/>
    <w:rsid w:val="00E55AC9"/>
    <w:rsid w:val="00E55D7E"/>
    <w:rsid w:val="00E55EC5"/>
    <w:rsid w:val="00E566AB"/>
    <w:rsid w:val="00E567AD"/>
    <w:rsid w:val="00E56B1B"/>
    <w:rsid w:val="00E56E16"/>
    <w:rsid w:val="00E56E48"/>
    <w:rsid w:val="00E56EB4"/>
    <w:rsid w:val="00E572BA"/>
    <w:rsid w:val="00E60EEE"/>
    <w:rsid w:val="00E6111A"/>
    <w:rsid w:val="00E61930"/>
    <w:rsid w:val="00E61933"/>
    <w:rsid w:val="00E63EEB"/>
    <w:rsid w:val="00E63FB6"/>
    <w:rsid w:val="00E6411A"/>
    <w:rsid w:val="00E650F8"/>
    <w:rsid w:val="00E65390"/>
    <w:rsid w:val="00E65796"/>
    <w:rsid w:val="00E660D6"/>
    <w:rsid w:val="00E66A86"/>
    <w:rsid w:val="00E672B8"/>
    <w:rsid w:val="00E67CE8"/>
    <w:rsid w:val="00E70148"/>
    <w:rsid w:val="00E7049C"/>
    <w:rsid w:val="00E70F11"/>
    <w:rsid w:val="00E71651"/>
    <w:rsid w:val="00E71A96"/>
    <w:rsid w:val="00E72D98"/>
    <w:rsid w:val="00E73BEA"/>
    <w:rsid w:val="00E741C0"/>
    <w:rsid w:val="00E74B7D"/>
    <w:rsid w:val="00E74FEA"/>
    <w:rsid w:val="00E750EA"/>
    <w:rsid w:val="00E752C0"/>
    <w:rsid w:val="00E75C5F"/>
    <w:rsid w:val="00E77155"/>
    <w:rsid w:val="00E772C3"/>
    <w:rsid w:val="00E778D6"/>
    <w:rsid w:val="00E77903"/>
    <w:rsid w:val="00E77B1E"/>
    <w:rsid w:val="00E803F3"/>
    <w:rsid w:val="00E8044E"/>
    <w:rsid w:val="00E81C61"/>
    <w:rsid w:val="00E827E4"/>
    <w:rsid w:val="00E82B71"/>
    <w:rsid w:val="00E82B91"/>
    <w:rsid w:val="00E83204"/>
    <w:rsid w:val="00E834B5"/>
    <w:rsid w:val="00E83B9D"/>
    <w:rsid w:val="00E8498C"/>
    <w:rsid w:val="00E849AF"/>
    <w:rsid w:val="00E85056"/>
    <w:rsid w:val="00E85200"/>
    <w:rsid w:val="00E853FD"/>
    <w:rsid w:val="00E855C7"/>
    <w:rsid w:val="00E9044D"/>
    <w:rsid w:val="00E91737"/>
    <w:rsid w:val="00E924D0"/>
    <w:rsid w:val="00E932CB"/>
    <w:rsid w:val="00E932F3"/>
    <w:rsid w:val="00E942B9"/>
    <w:rsid w:val="00E95584"/>
    <w:rsid w:val="00E95CDF"/>
    <w:rsid w:val="00E95D25"/>
    <w:rsid w:val="00E9680E"/>
    <w:rsid w:val="00E969E4"/>
    <w:rsid w:val="00E97952"/>
    <w:rsid w:val="00EA02CD"/>
    <w:rsid w:val="00EA0333"/>
    <w:rsid w:val="00EA0C86"/>
    <w:rsid w:val="00EA1868"/>
    <w:rsid w:val="00EA1BED"/>
    <w:rsid w:val="00EA20EA"/>
    <w:rsid w:val="00EA2457"/>
    <w:rsid w:val="00EA2604"/>
    <w:rsid w:val="00EA264F"/>
    <w:rsid w:val="00EA3191"/>
    <w:rsid w:val="00EA32BF"/>
    <w:rsid w:val="00EA3787"/>
    <w:rsid w:val="00EA3A8C"/>
    <w:rsid w:val="00EA3D98"/>
    <w:rsid w:val="00EA3F11"/>
    <w:rsid w:val="00EA5435"/>
    <w:rsid w:val="00EA5A95"/>
    <w:rsid w:val="00EA6445"/>
    <w:rsid w:val="00EA6510"/>
    <w:rsid w:val="00EA65B8"/>
    <w:rsid w:val="00EA66AA"/>
    <w:rsid w:val="00EA78DF"/>
    <w:rsid w:val="00EA7C90"/>
    <w:rsid w:val="00EB0A8C"/>
    <w:rsid w:val="00EB13CF"/>
    <w:rsid w:val="00EB1A62"/>
    <w:rsid w:val="00EB1DA9"/>
    <w:rsid w:val="00EB21D9"/>
    <w:rsid w:val="00EB27B0"/>
    <w:rsid w:val="00EB2A8A"/>
    <w:rsid w:val="00EB2F93"/>
    <w:rsid w:val="00EB40C0"/>
    <w:rsid w:val="00EB44D8"/>
    <w:rsid w:val="00EB4764"/>
    <w:rsid w:val="00EB4D02"/>
    <w:rsid w:val="00EB4F7E"/>
    <w:rsid w:val="00EB518B"/>
    <w:rsid w:val="00EB56FE"/>
    <w:rsid w:val="00EB6C33"/>
    <w:rsid w:val="00EB6F33"/>
    <w:rsid w:val="00EB7453"/>
    <w:rsid w:val="00EB7802"/>
    <w:rsid w:val="00EC0A2C"/>
    <w:rsid w:val="00EC0DC5"/>
    <w:rsid w:val="00EC2198"/>
    <w:rsid w:val="00EC25B6"/>
    <w:rsid w:val="00EC2C30"/>
    <w:rsid w:val="00EC2E44"/>
    <w:rsid w:val="00EC2E89"/>
    <w:rsid w:val="00EC2F91"/>
    <w:rsid w:val="00EC3122"/>
    <w:rsid w:val="00EC37EF"/>
    <w:rsid w:val="00EC3BA0"/>
    <w:rsid w:val="00EC3C3B"/>
    <w:rsid w:val="00EC4D6D"/>
    <w:rsid w:val="00EC50F6"/>
    <w:rsid w:val="00EC527D"/>
    <w:rsid w:val="00EC5560"/>
    <w:rsid w:val="00EC5D60"/>
    <w:rsid w:val="00EC7F46"/>
    <w:rsid w:val="00ED0100"/>
    <w:rsid w:val="00ED0E32"/>
    <w:rsid w:val="00ED1AC3"/>
    <w:rsid w:val="00ED2091"/>
    <w:rsid w:val="00ED32E7"/>
    <w:rsid w:val="00ED34D0"/>
    <w:rsid w:val="00ED3FCB"/>
    <w:rsid w:val="00ED43F8"/>
    <w:rsid w:val="00ED4561"/>
    <w:rsid w:val="00ED467C"/>
    <w:rsid w:val="00ED46E2"/>
    <w:rsid w:val="00ED4FE7"/>
    <w:rsid w:val="00ED5323"/>
    <w:rsid w:val="00ED53C1"/>
    <w:rsid w:val="00ED6003"/>
    <w:rsid w:val="00ED6320"/>
    <w:rsid w:val="00ED6350"/>
    <w:rsid w:val="00ED6441"/>
    <w:rsid w:val="00ED6908"/>
    <w:rsid w:val="00ED71EA"/>
    <w:rsid w:val="00EE0132"/>
    <w:rsid w:val="00EE0326"/>
    <w:rsid w:val="00EE0A4E"/>
    <w:rsid w:val="00EE0EC9"/>
    <w:rsid w:val="00EE1193"/>
    <w:rsid w:val="00EE1B64"/>
    <w:rsid w:val="00EE2648"/>
    <w:rsid w:val="00EE27A2"/>
    <w:rsid w:val="00EE2F78"/>
    <w:rsid w:val="00EE368C"/>
    <w:rsid w:val="00EE4658"/>
    <w:rsid w:val="00EE470F"/>
    <w:rsid w:val="00EE51B3"/>
    <w:rsid w:val="00EE5974"/>
    <w:rsid w:val="00EE5981"/>
    <w:rsid w:val="00EE78AA"/>
    <w:rsid w:val="00EE7A3D"/>
    <w:rsid w:val="00EF0014"/>
    <w:rsid w:val="00EF0E74"/>
    <w:rsid w:val="00EF13DC"/>
    <w:rsid w:val="00EF1536"/>
    <w:rsid w:val="00EF16AF"/>
    <w:rsid w:val="00EF2094"/>
    <w:rsid w:val="00EF27CB"/>
    <w:rsid w:val="00EF290F"/>
    <w:rsid w:val="00EF2D77"/>
    <w:rsid w:val="00EF2E04"/>
    <w:rsid w:val="00EF38EA"/>
    <w:rsid w:val="00EF390D"/>
    <w:rsid w:val="00EF3F9C"/>
    <w:rsid w:val="00EF432D"/>
    <w:rsid w:val="00EF4E04"/>
    <w:rsid w:val="00EF5063"/>
    <w:rsid w:val="00EF53CD"/>
    <w:rsid w:val="00EF628F"/>
    <w:rsid w:val="00EF62B2"/>
    <w:rsid w:val="00EF694B"/>
    <w:rsid w:val="00EF6B31"/>
    <w:rsid w:val="00EF7439"/>
    <w:rsid w:val="00EF74E3"/>
    <w:rsid w:val="00EF786C"/>
    <w:rsid w:val="00F00351"/>
    <w:rsid w:val="00F00BE2"/>
    <w:rsid w:val="00F012FF"/>
    <w:rsid w:val="00F025E4"/>
    <w:rsid w:val="00F02FE3"/>
    <w:rsid w:val="00F03136"/>
    <w:rsid w:val="00F03265"/>
    <w:rsid w:val="00F033E5"/>
    <w:rsid w:val="00F0366E"/>
    <w:rsid w:val="00F039A4"/>
    <w:rsid w:val="00F03D6A"/>
    <w:rsid w:val="00F03D90"/>
    <w:rsid w:val="00F04C43"/>
    <w:rsid w:val="00F052EB"/>
    <w:rsid w:val="00F05D36"/>
    <w:rsid w:val="00F05D53"/>
    <w:rsid w:val="00F0614F"/>
    <w:rsid w:val="00F06437"/>
    <w:rsid w:val="00F06E91"/>
    <w:rsid w:val="00F072C1"/>
    <w:rsid w:val="00F073FE"/>
    <w:rsid w:val="00F07768"/>
    <w:rsid w:val="00F101DD"/>
    <w:rsid w:val="00F11A68"/>
    <w:rsid w:val="00F11CB8"/>
    <w:rsid w:val="00F11D23"/>
    <w:rsid w:val="00F11E1B"/>
    <w:rsid w:val="00F1203A"/>
    <w:rsid w:val="00F12061"/>
    <w:rsid w:val="00F120AE"/>
    <w:rsid w:val="00F128F5"/>
    <w:rsid w:val="00F12CF1"/>
    <w:rsid w:val="00F1336B"/>
    <w:rsid w:val="00F1341E"/>
    <w:rsid w:val="00F136E7"/>
    <w:rsid w:val="00F13A6D"/>
    <w:rsid w:val="00F1491B"/>
    <w:rsid w:val="00F15066"/>
    <w:rsid w:val="00F152CD"/>
    <w:rsid w:val="00F1536F"/>
    <w:rsid w:val="00F15A3F"/>
    <w:rsid w:val="00F15C51"/>
    <w:rsid w:val="00F16BC1"/>
    <w:rsid w:val="00F17387"/>
    <w:rsid w:val="00F2037B"/>
    <w:rsid w:val="00F20C09"/>
    <w:rsid w:val="00F21351"/>
    <w:rsid w:val="00F219C8"/>
    <w:rsid w:val="00F22221"/>
    <w:rsid w:val="00F22F6A"/>
    <w:rsid w:val="00F22FA6"/>
    <w:rsid w:val="00F23141"/>
    <w:rsid w:val="00F23B63"/>
    <w:rsid w:val="00F23CDE"/>
    <w:rsid w:val="00F24331"/>
    <w:rsid w:val="00F2437E"/>
    <w:rsid w:val="00F24EBC"/>
    <w:rsid w:val="00F2592C"/>
    <w:rsid w:val="00F2759C"/>
    <w:rsid w:val="00F276E1"/>
    <w:rsid w:val="00F27AAE"/>
    <w:rsid w:val="00F30777"/>
    <w:rsid w:val="00F30B53"/>
    <w:rsid w:val="00F30C20"/>
    <w:rsid w:val="00F32423"/>
    <w:rsid w:val="00F324E3"/>
    <w:rsid w:val="00F32583"/>
    <w:rsid w:val="00F33337"/>
    <w:rsid w:val="00F34C64"/>
    <w:rsid w:val="00F359A5"/>
    <w:rsid w:val="00F35A6A"/>
    <w:rsid w:val="00F36362"/>
    <w:rsid w:val="00F3659C"/>
    <w:rsid w:val="00F365ED"/>
    <w:rsid w:val="00F37164"/>
    <w:rsid w:val="00F405C8"/>
    <w:rsid w:val="00F40646"/>
    <w:rsid w:val="00F406A6"/>
    <w:rsid w:val="00F40798"/>
    <w:rsid w:val="00F42AA9"/>
    <w:rsid w:val="00F42B51"/>
    <w:rsid w:val="00F43CE2"/>
    <w:rsid w:val="00F44139"/>
    <w:rsid w:val="00F44332"/>
    <w:rsid w:val="00F44A3A"/>
    <w:rsid w:val="00F459A3"/>
    <w:rsid w:val="00F45ACA"/>
    <w:rsid w:val="00F45B99"/>
    <w:rsid w:val="00F476AE"/>
    <w:rsid w:val="00F476F0"/>
    <w:rsid w:val="00F47B4C"/>
    <w:rsid w:val="00F47B6D"/>
    <w:rsid w:val="00F503AA"/>
    <w:rsid w:val="00F51C64"/>
    <w:rsid w:val="00F51F42"/>
    <w:rsid w:val="00F52E6F"/>
    <w:rsid w:val="00F531B3"/>
    <w:rsid w:val="00F534D3"/>
    <w:rsid w:val="00F53D51"/>
    <w:rsid w:val="00F54797"/>
    <w:rsid w:val="00F5494F"/>
    <w:rsid w:val="00F54DE7"/>
    <w:rsid w:val="00F5550F"/>
    <w:rsid w:val="00F56626"/>
    <w:rsid w:val="00F56E43"/>
    <w:rsid w:val="00F56F78"/>
    <w:rsid w:val="00F57273"/>
    <w:rsid w:val="00F57350"/>
    <w:rsid w:val="00F577F6"/>
    <w:rsid w:val="00F609CD"/>
    <w:rsid w:val="00F616CD"/>
    <w:rsid w:val="00F61C48"/>
    <w:rsid w:val="00F61E13"/>
    <w:rsid w:val="00F6331B"/>
    <w:rsid w:val="00F63462"/>
    <w:rsid w:val="00F634B9"/>
    <w:rsid w:val="00F63EB3"/>
    <w:rsid w:val="00F643F1"/>
    <w:rsid w:val="00F64531"/>
    <w:rsid w:val="00F64BB4"/>
    <w:rsid w:val="00F64E58"/>
    <w:rsid w:val="00F6532D"/>
    <w:rsid w:val="00F653A9"/>
    <w:rsid w:val="00F657CE"/>
    <w:rsid w:val="00F65FCC"/>
    <w:rsid w:val="00F667FC"/>
    <w:rsid w:val="00F67488"/>
    <w:rsid w:val="00F67FCC"/>
    <w:rsid w:val="00F700AF"/>
    <w:rsid w:val="00F70498"/>
    <w:rsid w:val="00F708A7"/>
    <w:rsid w:val="00F709CB"/>
    <w:rsid w:val="00F71866"/>
    <w:rsid w:val="00F7199C"/>
    <w:rsid w:val="00F71CC1"/>
    <w:rsid w:val="00F71FF1"/>
    <w:rsid w:val="00F722FE"/>
    <w:rsid w:val="00F7245F"/>
    <w:rsid w:val="00F72AA5"/>
    <w:rsid w:val="00F72E8D"/>
    <w:rsid w:val="00F73521"/>
    <w:rsid w:val="00F74545"/>
    <w:rsid w:val="00F74781"/>
    <w:rsid w:val="00F74C74"/>
    <w:rsid w:val="00F74E9C"/>
    <w:rsid w:val="00F75319"/>
    <w:rsid w:val="00F75548"/>
    <w:rsid w:val="00F7613C"/>
    <w:rsid w:val="00F76A67"/>
    <w:rsid w:val="00F76CB9"/>
    <w:rsid w:val="00F803E3"/>
    <w:rsid w:val="00F80593"/>
    <w:rsid w:val="00F80B26"/>
    <w:rsid w:val="00F81A64"/>
    <w:rsid w:val="00F81B76"/>
    <w:rsid w:val="00F81BF6"/>
    <w:rsid w:val="00F81DEB"/>
    <w:rsid w:val="00F81ECF"/>
    <w:rsid w:val="00F83773"/>
    <w:rsid w:val="00F8382B"/>
    <w:rsid w:val="00F84827"/>
    <w:rsid w:val="00F848CB"/>
    <w:rsid w:val="00F84B3B"/>
    <w:rsid w:val="00F84EC2"/>
    <w:rsid w:val="00F87055"/>
    <w:rsid w:val="00F87817"/>
    <w:rsid w:val="00F87D12"/>
    <w:rsid w:val="00F9001E"/>
    <w:rsid w:val="00F907B0"/>
    <w:rsid w:val="00F9081A"/>
    <w:rsid w:val="00F91BC1"/>
    <w:rsid w:val="00F91EF4"/>
    <w:rsid w:val="00F92226"/>
    <w:rsid w:val="00F9319B"/>
    <w:rsid w:val="00F935D8"/>
    <w:rsid w:val="00F9379B"/>
    <w:rsid w:val="00F93833"/>
    <w:rsid w:val="00F93BDE"/>
    <w:rsid w:val="00F93E72"/>
    <w:rsid w:val="00F9479C"/>
    <w:rsid w:val="00F947EA"/>
    <w:rsid w:val="00F94AA3"/>
    <w:rsid w:val="00F95434"/>
    <w:rsid w:val="00F954CE"/>
    <w:rsid w:val="00F9577D"/>
    <w:rsid w:val="00F96D38"/>
    <w:rsid w:val="00FA01F8"/>
    <w:rsid w:val="00FA07E0"/>
    <w:rsid w:val="00FA0F3D"/>
    <w:rsid w:val="00FA10C5"/>
    <w:rsid w:val="00FA1C8E"/>
    <w:rsid w:val="00FA2234"/>
    <w:rsid w:val="00FA3DAE"/>
    <w:rsid w:val="00FA4162"/>
    <w:rsid w:val="00FA55E8"/>
    <w:rsid w:val="00FA57D6"/>
    <w:rsid w:val="00FA5956"/>
    <w:rsid w:val="00FA5A5B"/>
    <w:rsid w:val="00FA63E1"/>
    <w:rsid w:val="00FA6A62"/>
    <w:rsid w:val="00FA6A90"/>
    <w:rsid w:val="00FA6C79"/>
    <w:rsid w:val="00FA737A"/>
    <w:rsid w:val="00FA7827"/>
    <w:rsid w:val="00FB03D1"/>
    <w:rsid w:val="00FB0588"/>
    <w:rsid w:val="00FB05DE"/>
    <w:rsid w:val="00FB07EB"/>
    <w:rsid w:val="00FB07FF"/>
    <w:rsid w:val="00FB155D"/>
    <w:rsid w:val="00FB191F"/>
    <w:rsid w:val="00FB1CA6"/>
    <w:rsid w:val="00FB1EB5"/>
    <w:rsid w:val="00FB2267"/>
    <w:rsid w:val="00FB2271"/>
    <w:rsid w:val="00FB2B05"/>
    <w:rsid w:val="00FB2B8F"/>
    <w:rsid w:val="00FB2D78"/>
    <w:rsid w:val="00FB335E"/>
    <w:rsid w:val="00FB337C"/>
    <w:rsid w:val="00FB4727"/>
    <w:rsid w:val="00FB4E5A"/>
    <w:rsid w:val="00FB5203"/>
    <w:rsid w:val="00FB55EB"/>
    <w:rsid w:val="00FB7C93"/>
    <w:rsid w:val="00FC07FE"/>
    <w:rsid w:val="00FC0E64"/>
    <w:rsid w:val="00FC0E86"/>
    <w:rsid w:val="00FC17A7"/>
    <w:rsid w:val="00FC25D6"/>
    <w:rsid w:val="00FC2969"/>
    <w:rsid w:val="00FC2DD9"/>
    <w:rsid w:val="00FC3252"/>
    <w:rsid w:val="00FC4105"/>
    <w:rsid w:val="00FC4219"/>
    <w:rsid w:val="00FC4460"/>
    <w:rsid w:val="00FC4874"/>
    <w:rsid w:val="00FC543F"/>
    <w:rsid w:val="00FC6123"/>
    <w:rsid w:val="00FC621C"/>
    <w:rsid w:val="00FC62C4"/>
    <w:rsid w:val="00FC69D4"/>
    <w:rsid w:val="00FC6F43"/>
    <w:rsid w:val="00FC74FB"/>
    <w:rsid w:val="00FC780C"/>
    <w:rsid w:val="00FD071A"/>
    <w:rsid w:val="00FD0887"/>
    <w:rsid w:val="00FD0BAA"/>
    <w:rsid w:val="00FD11FB"/>
    <w:rsid w:val="00FD2D60"/>
    <w:rsid w:val="00FD31DE"/>
    <w:rsid w:val="00FD3904"/>
    <w:rsid w:val="00FD56EF"/>
    <w:rsid w:val="00FD592A"/>
    <w:rsid w:val="00FD7EF5"/>
    <w:rsid w:val="00FE02CA"/>
    <w:rsid w:val="00FE0311"/>
    <w:rsid w:val="00FE083D"/>
    <w:rsid w:val="00FE11D0"/>
    <w:rsid w:val="00FE1291"/>
    <w:rsid w:val="00FE28A1"/>
    <w:rsid w:val="00FE2BAD"/>
    <w:rsid w:val="00FE34C5"/>
    <w:rsid w:val="00FE358A"/>
    <w:rsid w:val="00FE3890"/>
    <w:rsid w:val="00FE41E5"/>
    <w:rsid w:val="00FE45F3"/>
    <w:rsid w:val="00FE604B"/>
    <w:rsid w:val="00FE65E3"/>
    <w:rsid w:val="00FE6620"/>
    <w:rsid w:val="00FE69BB"/>
    <w:rsid w:val="00FE7270"/>
    <w:rsid w:val="00FE78A3"/>
    <w:rsid w:val="00FE7A53"/>
    <w:rsid w:val="00FF040A"/>
    <w:rsid w:val="00FF06A0"/>
    <w:rsid w:val="00FF0CC6"/>
    <w:rsid w:val="00FF13F9"/>
    <w:rsid w:val="00FF1C32"/>
    <w:rsid w:val="00FF1E65"/>
    <w:rsid w:val="00FF348D"/>
    <w:rsid w:val="00FF4036"/>
    <w:rsid w:val="00FF432F"/>
    <w:rsid w:val="00FF4335"/>
    <w:rsid w:val="00FF4B22"/>
    <w:rsid w:val="00FF5216"/>
    <w:rsid w:val="00FF5A99"/>
    <w:rsid w:val="00FF5E89"/>
    <w:rsid w:val="00FF5F05"/>
    <w:rsid w:val="00FF6DF7"/>
    <w:rsid w:val="00FF6E72"/>
    <w:rsid w:val="00FF7573"/>
    <w:rsid w:val="00FF7592"/>
    <w:rsid w:val="00FF7B96"/>
    <w:rsid w:val="00FF7D0B"/>
    <w:rsid w:val="00FF7DF6"/>
    <w:rsid w:val="00FF7F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350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876BA"/>
    <w:pPr>
      <w:widowControl w:val="0"/>
      <w:jc w:val="both"/>
    </w:pPr>
    <w:rPr>
      <w:kern w:val="2"/>
      <w:sz w:val="21"/>
      <w:szCs w:val="24"/>
    </w:rPr>
  </w:style>
  <w:style w:type="paragraph" w:styleId="1">
    <w:name w:val="heading 1"/>
    <w:basedOn w:val="a1"/>
    <w:next w:val="a1"/>
    <w:qFormat/>
    <w:rsid w:val="00AC2B65"/>
    <w:pPr>
      <w:keepNext/>
      <w:keepLines/>
      <w:numPr>
        <w:numId w:val="13"/>
      </w:numPr>
      <w:spacing w:before="340" w:after="330" w:line="578" w:lineRule="auto"/>
      <w:outlineLvl w:val="0"/>
    </w:pPr>
    <w:rPr>
      <w:b/>
      <w:bCs/>
      <w:kern w:val="44"/>
      <w:sz w:val="44"/>
      <w:szCs w:val="44"/>
    </w:rPr>
  </w:style>
  <w:style w:type="paragraph" w:styleId="21">
    <w:name w:val="heading 2"/>
    <w:basedOn w:val="a1"/>
    <w:next w:val="a1"/>
    <w:link w:val="2Char"/>
    <w:qFormat/>
    <w:rsid w:val="00AC2B65"/>
    <w:pPr>
      <w:keepNext/>
      <w:keepLines/>
      <w:numPr>
        <w:ilvl w:val="1"/>
        <w:numId w:val="3"/>
      </w:numPr>
      <w:spacing w:before="260" w:after="260" w:line="416" w:lineRule="auto"/>
      <w:outlineLvl w:val="1"/>
    </w:pPr>
    <w:rPr>
      <w:rFonts w:ascii="Arial" w:eastAsia="黑体" w:hAnsi="Arial"/>
      <w:b/>
      <w:bCs/>
      <w:sz w:val="32"/>
      <w:szCs w:val="32"/>
    </w:rPr>
  </w:style>
  <w:style w:type="paragraph" w:styleId="31">
    <w:name w:val="heading 3"/>
    <w:basedOn w:val="a1"/>
    <w:next w:val="a1"/>
    <w:link w:val="3Char"/>
    <w:autoRedefine/>
    <w:qFormat/>
    <w:rsid w:val="002A6EA9"/>
    <w:pPr>
      <w:keepNext/>
      <w:keepLines/>
      <w:numPr>
        <w:ilvl w:val="2"/>
        <w:numId w:val="33"/>
      </w:numPr>
      <w:spacing w:before="260" w:after="260" w:line="415" w:lineRule="auto"/>
      <w:ind w:left="720"/>
      <w:jc w:val="left"/>
      <w:outlineLvl w:val="2"/>
    </w:pPr>
    <w:rPr>
      <w:b/>
      <w:bCs/>
      <w:sz w:val="28"/>
      <w:szCs w:val="32"/>
    </w:rPr>
  </w:style>
  <w:style w:type="paragraph" w:styleId="41">
    <w:name w:val="heading 4"/>
    <w:basedOn w:val="31"/>
    <w:next w:val="a1"/>
    <w:autoRedefine/>
    <w:qFormat/>
    <w:rsid w:val="00846A97"/>
    <w:pPr>
      <w:numPr>
        <w:ilvl w:val="0"/>
        <w:numId w:val="0"/>
      </w:numPr>
      <w:spacing w:line="416" w:lineRule="auto"/>
      <w:ind w:left="1080" w:hanging="1080"/>
      <w:outlineLvl w:val="3"/>
    </w:pPr>
  </w:style>
  <w:style w:type="paragraph" w:styleId="51">
    <w:name w:val="heading 5"/>
    <w:basedOn w:val="a1"/>
    <w:next w:val="a1"/>
    <w:qFormat/>
    <w:rsid w:val="007D60E0"/>
    <w:pPr>
      <w:keepNext/>
      <w:keepLines/>
      <w:numPr>
        <w:ilvl w:val="4"/>
        <w:numId w:val="9"/>
      </w:numPr>
      <w:spacing w:before="280" w:after="290" w:line="376" w:lineRule="auto"/>
      <w:outlineLvl w:val="4"/>
    </w:pPr>
    <w:rPr>
      <w:b/>
      <w:bCs/>
      <w:sz w:val="28"/>
      <w:szCs w:val="28"/>
    </w:rPr>
  </w:style>
  <w:style w:type="paragraph" w:styleId="6">
    <w:name w:val="heading 6"/>
    <w:basedOn w:val="a1"/>
    <w:next w:val="a1"/>
    <w:qFormat/>
    <w:rsid w:val="00BA242C"/>
    <w:pPr>
      <w:keepNext/>
      <w:keepLines/>
      <w:spacing w:before="240" w:after="64" w:line="320" w:lineRule="auto"/>
      <w:outlineLvl w:val="5"/>
    </w:pPr>
    <w:rPr>
      <w:rFonts w:ascii="Arial" w:eastAsia="黑体" w:hAnsi="Arial"/>
      <w:b/>
      <w:bCs/>
      <w:sz w:val="24"/>
    </w:rPr>
  </w:style>
  <w:style w:type="paragraph" w:styleId="7">
    <w:name w:val="heading 7"/>
    <w:basedOn w:val="a1"/>
    <w:next w:val="a1"/>
    <w:qFormat/>
    <w:rsid w:val="00BA242C"/>
    <w:pPr>
      <w:keepNext/>
      <w:keepLines/>
      <w:spacing w:before="240" w:after="64" w:line="320" w:lineRule="auto"/>
      <w:outlineLvl w:val="6"/>
    </w:pPr>
    <w:rPr>
      <w:b/>
      <w:bCs/>
      <w:sz w:val="24"/>
    </w:rPr>
  </w:style>
  <w:style w:type="paragraph" w:styleId="8">
    <w:name w:val="heading 8"/>
    <w:basedOn w:val="a1"/>
    <w:next w:val="a1"/>
    <w:qFormat/>
    <w:rsid w:val="00BA242C"/>
    <w:pPr>
      <w:keepNext/>
      <w:keepLines/>
      <w:spacing w:before="240" w:after="64" w:line="320" w:lineRule="auto"/>
      <w:outlineLvl w:val="7"/>
    </w:pPr>
    <w:rPr>
      <w:rFonts w:ascii="Arial" w:eastAsia="黑体" w:hAnsi="Arial"/>
      <w:sz w:val="24"/>
    </w:rPr>
  </w:style>
  <w:style w:type="paragraph" w:styleId="9">
    <w:name w:val="heading 9"/>
    <w:basedOn w:val="a1"/>
    <w:next w:val="a1"/>
    <w:qFormat/>
    <w:rsid w:val="00BA242C"/>
    <w:pPr>
      <w:keepNext/>
      <w:keepLines/>
      <w:spacing w:before="240" w:after="64" w:line="320" w:lineRule="auto"/>
      <w:outlineLvl w:val="8"/>
    </w:pPr>
    <w:rPr>
      <w:rFonts w:ascii="Arial" w:eastAsia="黑体" w:hAnsi="Arial"/>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semiHidden/>
    <w:rsid w:val="000F3DF4"/>
    <w:pPr>
      <w:shd w:val="clear" w:color="auto" w:fill="000080"/>
    </w:pPr>
  </w:style>
  <w:style w:type="character" w:styleId="a6">
    <w:name w:val="Hyperlink"/>
    <w:basedOn w:val="a2"/>
    <w:uiPriority w:val="99"/>
    <w:rsid w:val="007D60E0"/>
    <w:rPr>
      <w:color w:val="0000FF"/>
      <w:u w:val="single"/>
    </w:rPr>
  </w:style>
  <w:style w:type="table" w:styleId="a7">
    <w:name w:val="Table Grid"/>
    <w:basedOn w:val="a3"/>
    <w:uiPriority w:val="59"/>
    <w:rsid w:val="001B6F1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1"/>
    <w:rsid w:val="007D60E0"/>
    <w:pPr>
      <w:spacing w:after="120"/>
    </w:pPr>
  </w:style>
  <w:style w:type="paragraph" w:styleId="a9">
    <w:name w:val="Plain Text"/>
    <w:basedOn w:val="a1"/>
    <w:link w:val="Char"/>
    <w:rsid w:val="007D60E0"/>
    <w:rPr>
      <w:rFonts w:ascii="宋体" w:hAnsi="Courier New" w:cs="Courier New"/>
      <w:szCs w:val="21"/>
    </w:rPr>
  </w:style>
  <w:style w:type="character" w:styleId="aa">
    <w:name w:val="FollowedHyperlink"/>
    <w:basedOn w:val="a2"/>
    <w:rsid w:val="007D60E0"/>
    <w:rPr>
      <w:color w:val="800080"/>
      <w:u w:val="single"/>
    </w:rPr>
  </w:style>
  <w:style w:type="paragraph" w:styleId="ab">
    <w:name w:val="footer"/>
    <w:basedOn w:val="a1"/>
    <w:rsid w:val="007D60E0"/>
    <w:pPr>
      <w:tabs>
        <w:tab w:val="center" w:pos="4153"/>
        <w:tab w:val="right" w:pos="8306"/>
      </w:tabs>
      <w:snapToGrid w:val="0"/>
      <w:jc w:val="left"/>
    </w:pPr>
    <w:rPr>
      <w:sz w:val="18"/>
      <w:szCs w:val="18"/>
    </w:rPr>
  </w:style>
  <w:style w:type="character" w:styleId="ac">
    <w:name w:val="page number"/>
    <w:basedOn w:val="a2"/>
    <w:rsid w:val="007D60E0"/>
  </w:style>
  <w:style w:type="paragraph" w:styleId="ad">
    <w:name w:val="header"/>
    <w:basedOn w:val="a1"/>
    <w:rsid w:val="007D60E0"/>
    <w:pPr>
      <w:pBdr>
        <w:bottom w:val="single" w:sz="6" w:space="1" w:color="auto"/>
      </w:pBdr>
      <w:tabs>
        <w:tab w:val="center" w:pos="4153"/>
        <w:tab w:val="right" w:pos="8306"/>
      </w:tabs>
      <w:snapToGrid w:val="0"/>
      <w:jc w:val="center"/>
    </w:pPr>
    <w:rPr>
      <w:sz w:val="18"/>
      <w:szCs w:val="18"/>
    </w:rPr>
  </w:style>
  <w:style w:type="paragraph" w:styleId="ae">
    <w:name w:val="Normal (Web)"/>
    <w:basedOn w:val="a1"/>
    <w:rsid w:val="00D07AC0"/>
    <w:pPr>
      <w:widowControl/>
      <w:spacing w:before="100" w:beforeAutospacing="1" w:after="100" w:afterAutospacing="1"/>
      <w:jc w:val="left"/>
    </w:pPr>
    <w:rPr>
      <w:rFonts w:ascii="宋体" w:hAnsi="宋体" w:cs="宋体"/>
      <w:kern w:val="0"/>
      <w:sz w:val="24"/>
    </w:rPr>
  </w:style>
  <w:style w:type="paragraph" w:styleId="10">
    <w:name w:val="toc 1"/>
    <w:basedOn w:val="a1"/>
    <w:next w:val="a1"/>
    <w:autoRedefine/>
    <w:uiPriority w:val="39"/>
    <w:qFormat/>
    <w:rsid w:val="006C4F1B"/>
    <w:pPr>
      <w:spacing w:before="120" w:after="120"/>
      <w:jc w:val="left"/>
    </w:pPr>
    <w:rPr>
      <w:rFonts w:asciiTheme="minorHAnsi" w:hAnsiTheme="minorHAnsi"/>
      <w:b/>
      <w:bCs/>
      <w:caps/>
      <w:sz w:val="20"/>
      <w:szCs w:val="20"/>
    </w:rPr>
  </w:style>
  <w:style w:type="numbering" w:styleId="111111">
    <w:name w:val="Outline List 2"/>
    <w:basedOn w:val="a4"/>
    <w:rsid w:val="00AC2B65"/>
    <w:pPr>
      <w:numPr>
        <w:numId w:val="12"/>
      </w:numPr>
    </w:pPr>
  </w:style>
  <w:style w:type="paragraph" w:styleId="22">
    <w:name w:val="toc 2"/>
    <w:basedOn w:val="a1"/>
    <w:next w:val="a1"/>
    <w:autoRedefine/>
    <w:uiPriority w:val="39"/>
    <w:qFormat/>
    <w:rsid w:val="002B6579"/>
    <w:pPr>
      <w:ind w:left="210"/>
      <w:jc w:val="left"/>
    </w:pPr>
    <w:rPr>
      <w:rFonts w:asciiTheme="minorHAnsi" w:hAnsiTheme="minorHAnsi"/>
      <w:smallCaps/>
      <w:sz w:val="20"/>
      <w:szCs w:val="20"/>
    </w:rPr>
  </w:style>
  <w:style w:type="paragraph" w:styleId="32">
    <w:name w:val="toc 3"/>
    <w:basedOn w:val="a1"/>
    <w:next w:val="a1"/>
    <w:autoRedefine/>
    <w:uiPriority w:val="39"/>
    <w:qFormat/>
    <w:rsid w:val="002B6579"/>
    <w:pPr>
      <w:ind w:left="420"/>
      <w:jc w:val="left"/>
    </w:pPr>
    <w:rPr>
      <w:rFonts w:asciiTheme="minorHAnsi" w:hAnsiTheme="minorHAnsi"/>
      <w:i/>
      <w:iCs/>
      <w:sz w:val="20"/>
      <w:szCs w:val="20"/>
    </w:rPr>
  </w:style>
  <w:style w:type="paragraph" w:styleId="af">
    <w:name w:val="Balloon Text"/>
    <w:basedOn w:val="a1"/>
    <w:semiHidden/>
    <w:rsid w:val="00896FB4"/>
    <w:rPr>
      <w:sz w:val="18"/>
      <w:szCs w:val="18"/>
    </w:rPr>
  </w:style>
  <w:style w:type="character" w:customStyle="1" w:styleId="Char">
    <w:name w:val="纯文本 Char"/>
    <w:basedOn w:val="a2"/>
    <w:link w:val="a9"/>
    <w:rsid w:val="00017732"/>
    <w:rPr>
      <w:rFonts w:ascii="宋体" w:eastAsia="宋体" w:hAnsi="Courier New" w:cs="Courier New"/>
      <w:kern w:val="2"/>
      <w:sz w:val="21"/>
      <w:szCs w:val="21"/>
      <w:lang w:val="en-US" w:eastAsia="zh-CN" w:bidi="ar-SA"/>
    </w:rPr>
  </w:style>
  <w:style w:type="character" w:customStyle="1" w:styleId="CharChar1">
    <w:name w:val="Char Char1"/>
    <w:basedOn w:val="a2"/>
    <w:rsid w:val="004A6F4C"/>
    <w:rPr>
      <w:rFonts w:ascii="宋体" w:eastAsia="宋体" w:hAnsi="Courier New" w:cs="Courier New"/>
      <w:kern w:val="2"/>
      <w:sz w:val="21"/>
      <w:szCs w:val="21"/>
      <w:lang w:val="en-US" w:eastAsia="zh-CN" w:bidi="ar-SA"/>
    </w:rPr>
  </w:style>
  <w:style w:type="character" w:customStyle="1" w:styleId="word">
    <w:name w:val="word"/>
    <w:basedOn w:val="a2"/>
    <w:rsid w:val="00F9001E"/>
  </w:style>
  <w:style w:type="paragraph" w:customStyle="1" w:styleId="af0">
    <w:name w:val="最大标题"/>
    <w:basedOn w:val="a1"/>
    <w:qFormat/>
    <w:rsid w:val="008D34F4"/>
    <w:pPr>
      <w:spacing w:line="360" w:lineRule="auto"/>
    </w:pPr>
    <w:rPr>
      <w:rFonts w:ascii="Arial" w:hAnsi="Arial" w:cs="Arial"/>
      <w:b/>
      <w:sz w:val="84"/>
    </w:rPr>
  </w:style>
  <w:style w:type="paragraph" w:customStyle="1" w:styleId="af1">
    <w:name w:val="最大标题下的小标题"/>
    <w:basedOn w:val="a1"/>
    <w:autoRedefine/>
    <w:rsid w:val="008D34F4"/>
    <w:pPr>
      <w:spacing w:line="360" w:lineRule="auto"/>
    </w:pPr>
    <w:rPr>
      <w:rFonts w:ascii="Arial" w:hAnsi="Arial" w:cs="Arial"/>
      <w:sz w:val="28"/>
    </w:rPr>
  </w:style>
  <w:style w:type="paragraph" w:customStyle="1" w:styleId="af2">
    <w:name w:val="标题下的一个很小且居中的"/>
    <w:basedOn w:val="a1"/>
    <w:autoRedefine/>
    <w:rsid w:val="008D34F4"/>
    <w:pPr>
      <w:spacing w:line="360" w:lineRule="auto"/>
      <w:jc w:val="center"/>
    </w:pPr>
    <w:rPr>
      <w:rFonts w:ascii="Arial" w:hAnsi="Arial" w:cs="Arial"/>
      <w:sz w:val="18"/>
    </w:rPr>
  </w:style>
  <w:style w:type="paragraph" w:customStyle="1" w:styleId="23">
    <w:name w:val="标题下的第二页的2号加粗字"/>
    <w:basedOn w:val="a1"/>
    <w:qFormat/>
    <w:rsid w:val="008D34F4"/>
    <w:pPr>
      <w:spacing w:line="360" w:lineRule="auto"/>
    </w:pPr>
    <w:rPr>
      <w:rFonts w:ascii="Arial" w:hAnsi="Arial" w:cs="Arial"/>
      <w:b/>
      <w:sz w:val="44"/>
    </w:rPr>
  </w:style>
  <w:style w:type="paragraph" w:customStyle="1" w:styleId="af3">
    <w:name w:val="左缩进标题"/>
    <w:basedOn w:val="a1"/>
    <w:autoRedefine/>
    <w:rsid w:val="008D34F4"/>
    <w:pPr>
      <w:spacing w:line="360" w:lineRule="auto"/>
      <w:ind w:leftChars="550" w:left="1155"/>
    </w:pPr>
    <w:rPr>
      <w:rFonts w:ascii="Arial" w:hAnsi="Arial" w:cs="Arial"/>
      <w:sz w:val="24"/>
    </w:rPr>
  </w:style>
  <w:style w:type="paragraph" w:styleId="HTML">
    <w:name w:val="HTML Address"/>
    <w:basedOn w:val="a1"/>
    <w:rsid w:val="00BA242C"/>
    <w:rPr>
      <w:i/>
      <w:iCs/>
    </w:rPr>
  </w:style>
  <w:style w:type="paragraph" w:styleId="af4">
    <w:name w:val="toa heading"/>
    <w:basedOn w:val="a1"/>
    <w:next w:val="a1"/>
    <w:semiHidden/>
    <w:rsid w:val="003B32B1"/>
    <w:pPr>
      <w:spacing w:before="120"/>
    </w:pPr>
    <w:rPr>
      <w:rFonts w:ascii="Arial" w:eastAsia="Times New Roman" w:hAnsi="Arial" w:cs="Arial"/>
      <w:sz w:val="24"/>
    </w:rPr>
  </w:style>
  <w:style w:type="paragraph" w:styleId="HTML0">
    <w:name w:val="HTML Preformatted"/>
    <w:basedOn w:val="a1"/>
    <w:rsid w:val="00BA242C"/>
    <w:rPr>
      <w:rFonts w:ascii="Courier New" w:hAnsi="Courier New" w:cs="Courier New"/>
      <w:sz w:val="20"/>
      <w:szCs w:val="20"/>
    </w:rPr>
  </w:style>
  <w:style w:type="paragraph" w:styleId="af5">
    <w:name w:val="Title"/>
    <w:basedOn w:val="a1"/>
    <w:qFormat/>
    <w:rsid w:val="00BA242C"/>
    <w:pPr>
      <w:spacing w:before="240" w:after="60"/>
      <w:jc w:val="center"/>
      <w:outlineLvl w:val="0"/>
    </w:pPr>
    <w:rPr>
      <w:rFonts w:ascii="Arial" w:hAnsi="Arial" w:cs="Arial"/>
      <w:b/>
      <w:bCs/>
      <w:sz w:val="32"/>
      <w:szCs w:val="32"/>
    </w:rPr>
  </w:style>
  <w:style w:type="paragraph" w:styleId="af6">
    <w:name w:val="Salutation"/>
    <w:basedOn w:val="a1"/>
    <w:next w:val="a1"/>
    <w:rsid w:val="00BA242C"/>
  </w:style>
  <w:style w:type="paragraph" w:styleId="af7">
    <w:name w:val="E-mail Signature"/>
    <w:basedOn w:val="a1"/>
    <w:rsid w:val="00BA242C"/>
  </w:style>
  <w:style w:type="paragraph" w:styleId="af8">
    <w:name w:val="Subtitle"/>
    <w:basedOn w:val="a1"/>
    <w:qFormat/>
    <w:rsid w:val="00BA242C"/>
    <w:pPr>
      <w:spacing w:before="240" w:after="60" w:line="312" w:lineRule="auto"/>
      <w:jc w:val="center"/>
      <w:outlineLvl w:val="1"/>
    </w:pPr>
    <w:rPr>
      <w:rFonts w:ascii="Arial" w:hAnsi="Arial" w:cs="Arial"/>
      <w:b/>
      <w:bCs/>
      <w:kern w:val="28"/>
      <w:sz w:val="32"/>
      <w:szCs w:val="32"/>
    </w:rPr>
  </w:style>
  <w:style w:type="paragraph" w:styleId="af9">
    <w:name w:val="macro"/>
    <w:semiHidden/>
    <w:rsid w:val="00BA242C"/>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afa">
    <w:name w:val="envelope return"/>
    <w:basedOn w:val="a1"/>
    <w:rsid w:val="00BA242C"/>
    <w:pPr>
      <w:snapToGrid w:val="0"/>
    </w:pPr>
    <w:rPr>
      <w:rFonts w:ascii="Arial" w:hAnsi="Arial" w:cs="Arial"/>
    </w:rPr>
  </w:style>
  <w:style w:type="paragraph" w:styleId="afb">
    <w:name w:val="footnote text"/>
    <w:basedOn w:val="a1"/>
    <w:semiHidden/>
    <w:rsid w:val="00BA242C"/>
    <w:pPr>
      <w:snapToGrid w:val="0"/>
      <w:jc w:val="left"/>
    </w:pPr>
    <w:rPr>
      <w:sz w:val="18"/>
      <w:szCs w:val="18"/>
    </w:rPr>
  </w:style>
  <w:style w:type="paragraph" w:styleId="afc">
    <w:name w:val="Closing"/>
    <w:basedOn w:val="a1"/>
    <w:rsid w:val="00BA242C"/>
    <w:pPr>
      <w:ind w:leftChars="2100" w:left="100"/>
    </w:pPr>
  </w:style>
  <w:style w:type="paragraph" w:styleId="afd">
    <w:name w:val="List"/>
    <w:basedOn w:val="a1"/>
    <w:rsid w:val="00BA242C"/>
    <w:pPr>
      <w:ind w:left="200" w:hangingChars="200" w:hanging="200"/>
    </w:pPr>
  </w:style>
  <w:style w:type="paragraph" w:styleId="24">
    <w:name w:val="List 2"/>
    <w:basedOn w:val="a1"/>
    <w:rsid w:val="00BA242C"/>
    <w:pPr>
      <w:ind w:leftChars="200" w:left="100" w:hangingChars="200" w:hanging="200"/>
    </w:pPr>
  </w:style>
  <w:style w:type="paragraph" w:styleId="33">
    <w:name w:val="List 3"/>
    <w:basedOn w:val="a1"/>
    <w:rsid w:val="00BA242C"/>
    <w:pPr>
      <w:ind w:leftChars="400" w:left="100" w:hangingChars="200" w:hanging="200"/>
    </w:pPr>
  </w:style>
  <w:style w:type="paragraph" w:styleId="42">
    <w:name w:val="List 4"/>
    <w:basedOn w:val="a1"/>
    <w:rsid w:val="00BA242C"/>
    <w:pPr>
      <w:ind w:leftChars="600" w:left="100" w:hangingChars="200" w:hanging="200"/>
    </w:pPr>
  </w:style>
  <w:style w:type="paragraph" w:styleId="52">
    <w:name w:val="List 5"/>
    <w:basedOn w:val="a1"/>
    <w:rsid w:val="00BA242C"/>
    <w:pPr>
      <w:ind w:leftChars="800" w:left="100" w:hangingChars="200" w:hanging="200"/>
    </w:pPr>
  </w:style>
  <w:style w:type="paragraph" w:styleId="a">
    <w:name w:val="List Number"/>
    <w:basedOn w:val="a1"/>
    <w:rsid w:val="00BA242C"/>
    <w:pPr>
      <w:numPr>
        <w:numId w:val="15"/>
      </w:numPr>
    </w:pPr>
  </w:style>
  <w:style w:type="paragraph" w:styleId="2">
    <w:name w:val="List Number 2"/>
    <w:basedOn w:val="a1"/>
    <w:rsid w:val="00BA242C"/>
    <w:pPr>
      <w:numPr>
        <w:numId w:val="16"/>
      </w:numPr>
    </w:pPr>
  </w:style>
  <w:style w:type="paragraph" w:styleId="3">
    <w:name w:val="List Number 3"/>
    <w:basedOn w:val="a1"/>
    <w:rsid w:val="00BA242C"/>
    <w:pPr>
      <w:numPr>
        <w:numId w:val="17"/>
      </w:numPr>
    </w:pPr>
  </w:style>
  <w:style w:type="paragraph" w:styleId="4">
    <w:name w:val="List Number 4"/>
    <w:basedOn w:val="a1"/>
    <w:rsid w:val="00BA242C"/>
    <w:pPr>
      <w:numPr>
        <w:numId w:val="18"/>
      </w:numPr>
    </w:pPr>
  </w:style>
  <w:style w:type="paragraph" w:styleId="5">
    <w:name w:val="List Number 5"/>
    <w:basedOn w:val="a1"/>
    <w:rsid w:val="00BA242C"/>
    <w:pPr>
      <w:numPr>
        <w:numId w:val="19"/>
      </w:numPr>
    </w:pPr>
  </w:style>
  <w:style w:type="paragraph" w:styleId="afe">
    <w:name w:val="List Continue"/>
    <w:basedOn w:val="a1"/>
    <w:rsid w:val="00BA242C"/>
    <w:pPr>
      <w:spacing w:after="120"/>
      <w:ind w:leftChars="200" w:left="420"/>
    </w:pPr>
  </w:style>
  <w:style w:type="paragraph" w:styleId="25">
    <w:name w:val="List Continue 2"/>
    <w:basedOn w:val="a1"/>
    <w:rsid w:val="00BA242C"/>
    <w:pPr>
      <w:spacing w:after="120"/>
      <w:ind w:leftChars="400" w:left="840"/>
    </w:pPr>
  </w:style>
  <w:style w:type="paragraph" w:styleId="34">
    <w:name w:val="List Continue 3"/>
    <w:basedOn w:val="a1"/>
    <w:rsid w:val="00BA242C"/>
    <w:pPr>
      <w:spacing w:after="120"/>
      <w:ind w:leftChars="600" w:left="1260"/>
    </w:pPr>
  </w:style>
  <w:style w:type="paragraph" w:styleId="43">
    <w:name w:val="List Continue 4"/>
    <w:basedOn w:val="a1"/>
    <w:rsid w:val="00BA242C"/>
    <w:pPr>
      <w:spacing w:after="120"/>
      <w:ind w:leftChars="800" w:left="1680"/>
    </w:pPr>
  </w:style>
  <w:style w:type="paragraph" w:styleId="53">
    <w:name w:val="List Continue 5"/>
    <w:basedOn w:val="a1"/>
    <w:rsid w:val="00BA242C"/>
    <w:pPr>
      <w:spacing w:after="120"/>
      <w:ind w:leftChars="1000" w:left="2100"/>
    </w:pPr>
  </w:style>
  <w:style w:type="paragraph" w:styleId="a0">
    <w:name w:val="List Bullet"/>
    <w:basedOn w:val="a1"/>
    <w:rsid w:val="00BA242C"/>
    <w:pPr>
      <w:numPr>
        <w:numId w:val="20"/>
      </w:numPr>
    </w:pPr>
  </w:style>
  <w:style w:type="paragraph" w:styleId="20">
    <w:name w:val="List Bullet 2"/>
    <w:basedOn w:val="a1"/>
    <w:rsid w:val="00BA242C"/>
    <w:pPr>
      <w:numPr>
        <w:numId w:val="21"/>
      </w:numPr>
    </w:pPr>
  </w:style>
  <w:style w:type="paragraph" w:styleId="30">
    <w:name w:val="List Bullet 3"/>
    <w:basedOn w:val="a1"/>
    <w:rsid w:val="00BA242C"/>
    <w:pPr>
      <w:numPr>
        <w:numId w:val="22"/>
      </w:numPr>
    </w:pPr>
  </w:style>
  <w:style w:type="paragraph" w:styleId="40">
    <w:name w:val="List Bullet 4"/>
    <w:basedOn w:val="a1"/>
    <w:rsid w:val="00BA242C"/>
    <w:pPr>
      <w:numPr>
        <w:numId w:val="23"/>
      </w:numPr>
    </w:pPr>
  </w:style>
  <w:style w:type="paragraph" w:styleId="50">
    <w:name w:val="List Bullet 5"/>
    <w:basedOn w:val="a1"/>
    <w:rsid w:val="00BA242C"/>
    <w:pPr>
      <w:numPr>
        <w:numId w:val="24"/>
      </w:numPr>
    </w:pPr>
  </w:style>
  <w:style w:type="paragraph" w:styleId="44">
    <w:name w:val="toc 4"/>
    <w:basedOn w:val="a1"/>
    <w:next w:val="a1"/>
    <w:autoRedefine/>
    <w:semiHidden/>
    <w:rsid w:val="00BA242C"/>
    <w:pPr>
      <w:ind w:left="630"/>
      <w:jc w:val="left"/>
    </w:pPr>
    <w:rPr>
      <w:rFonts w:asciiTheme="minorHAnsi" w:hAnsiTheme="minorHAnsi"/>
      <w:sz w:val="18"/>
      <w:szCs w:val="18"/>
    </w:rPr>
  </w:style>
  <w:style w:type="paragraph" w:styleId="54">
    <w:name w:val="toc 5"/>
    <w:basedOn w:val="a1"/>
    <w:next w:val="a1"/>
    <w:autoRedefine/>
    <w:semiHidden/>
    <w:rsid w:val="00BA242C"/>
    <w:pPr>
      <w:ind w:left="840"/>
      <w:jc w:val="left"/>
    </w:pPr>
    <w:rPr>
      <w:rFonts w:asciiTheme="minorHAnsi" w:hAnsiTheme="minorHAnsi"/>
      <w:sz w:val="18"/>
      <w:szCs w:val="18"/>
    </w:rPr>
  </w:style>
  <w:style w:type="paragraph" w:styleId="60">
    <w:name w:val="toc 6"/>
    <w:basedOn w:val="a1"/>
    <w:next w:val="a1"/>
    <w:autoRedefine/>
    <w:semiHidden/>
    <w:rsid w:val="00BA242C"/>
    <w:pPr>
      <w:ind w:left="1050"/>
      <w:jc w:val="left"/>
    </w:pPr>
    <w:rPr>
      <w:rFonts w:asciiTheme="minorHAnsi" w:hAnsiTheme="minorHAnsi"/>
      <w:sz w:val="18"/>
      <w:szCs w:val="18"/>
    </w:rPr>
  </w:style>
  <w:style w:type="paragraph" w:styleId="70">
    <w:name w:val="toc 7"/>
    <w:basedOn w:val="a1"/>
    <w:next w:val="a1"/>
    <w:autoRedefine/>
    <w:semiHidden/>
    <w:rsid w:val="00BA242C"/>
    <w:pPr>
      <w:ind w:left="1260"/>
      <w:jc w:val="left"/>
    </w:pPr>
    <w:rPr>
      <w:rFonts w:asciiTheme="minorHAnsi" w:hAnsiTheme="minorHAnsi"/>
      <w:sz w:val="18"/>
      <w:szCs w:val="18"/>
    </w:rPr>
  </w:style>
  <w:style w:type="paragraph" w:styleId="80">
    <w:name w:val="toc 8"/>
    <w:basedOn w:val="a1"/>
    <w:next w:val="a1"/>
    <w:autoRedefine/>
    <w:semiHidden/>
    <w:rsid w:val="00BA242C"/>
    <w:pPr>
      <w:ind w:left="1470"/>
      <w:jc w:val="left"/>
    </w:pPr>
    <w:rPr>
      <w:rFonts w:asciiTheme="minorHAnsi" w:hAnsiTheme="minorHAnsi"/>
      <w:sz w:val="18"/>
      <w:szCs w:val="18"/>
    </w:rPr>
  </w:style>
  <w:style w:type="paragraph" w:styleId="90">
    <w:name w:val="toc 9"/>
    <w:basedOn w:val="a1"/>
    <w:next w:val="a1"/>
    <w:autoRedefine/>
    <w:semiHidden/>
    <w:rsid w:val="00BA242C"/>
    <w:pPr>
      <w:ind w:left="1680"/>
      <w:jc w:val="left"/>
    </w:pPr>
    <w:rPr>
      <w:rFonts w:asciiTheme="minorHAnsi" w:hAnsiTheme="minorHAnsi"/>
      <w:sz w:val="18"/>
      <w:szCs w:val="18"/>
    </w:rPr>
  </w:style>
  <w:style w:type="paragraph" w:styleId="aff">
    <w:name w:val="annotation text"/>
    <w:basedOn w:val="a1"/>
    <w:link w:val="Char0"/>
    <w:semiHidden/>
    <w:rsid w:val="00BA242C"/>
    <w:pPr>
      <w:jc w:val="left"/>
    </w:pPr>
  </w:style>
  <w:style w:type="paragraph" w:styleId="aff0">
    <w:name w:val="annotation subject"/>
    <w:basedOn w:val="aff"/>
    <w:next w:val="aff"/>
    <w:semiHidden/>
    <w:rsid w:val="00BA242C"/>
    <w:rPr>
      <w:b/>
      <w:bCs/>
    </w:rPr>
  </w:style>
  <w:style w:type="paragraph" w:styleId="aff1">
    <w:name w:val="Signature"/>
    <w:basedOn w:val="a1"/>
    <w:rsid w:val="00BA242C"/>
    <w:pPr>
      <w:ind w:leftChars="2100" w:left="100"/>
    </w:pPr>
  </w:style>
  <w:style w:type="paragraph" w:styleId="aff2">
    <w:name w:val="Date"/>
    <w:basedOn w:val="a1"/>
    <w:next w:val="a1"/>
    <w:rsid w:val="00BA242C"/>
    <w:pPr>
      <w:ind w:leftChars="2500" w:left="100"/>
    </w:pPr>
  </w:style>
  <w:style w:type="paragraph" w:styleId="aff3">
    <w:name w:val="envelope address"/>
    <w:basedOn w:val="a1"/>
    <w:rsid w:val="00BA242C"/>
    <w:pPr>
      <w:framePr w:w="7920" w:h="1980" w:hRule="exact" w:hSpace="180" w:wrap="auto" w:hAnchor="page" w:xAlign="center" w:yAlign="bottom"/>
      <w:snapToGrid w:val="0"/>
      <w:ind w:leftChars="1400" w:left="100"/>
    </w:pPr>
    <w:rPr>
      <w:rFonts w:ascii="Arial" w:hAnsi="Arial" w:cs="Arial"/>
      <w:sz w:val="24"/>
    </w:rPr>
  </w:style>
  <w:style w:type="paragraph" w:styleId="11">
    <w:name w:val="index 1"/>
    <w:basedOn w:val="a1"/>
    <w:next w:val="a1"/>
    <w:autoRedefine/>
    <w:semiHidden/>
    <w:rsid w:val="00BA242C"/>
  </w:style>
  <w:style w:type="paragraph" w:styleId="26">
    <w:name w:val="index 2"/>
    <w:basedOn w:val="a1"/>
    <w:next w:val="a1"/>
    <w:autoRedefine/>
    <w:semiHidden/>
    <w:rsid w:val="00BA242C"/>
    <w:pPr>
      <w:ind w:leftChars="200" w:left="200"/>
    </w:pPr>
  </w:style>
  <w:style w:type="paragraph" w:styleId="35">
    <w:name w:val="index 3"/>
    <w:basedOn w:val="a1"/>
    <w:next w:val="a1"/>
    <w:autoRedefine/>
    <w:semiHidden/>
    <w:rsid w:val="00BA242C"/>
    <w:pPr>
      <w:ind w:leftChars="400" w:left="400"/>
    </w:pPr>
  </w:style>
  <w:style w:type="paragraph" w:styleId="45">
    <w:name w:val="index 4"/>
    <w:basedOn w:val="a1"/>
    <w:next w:val="a1"/>
    <w:autoRedefine/>
    <w:semiHidden/>
    <w:rsid w:val="00BA242C"/>
    <w:pPr>
      <w:ind w:leftChars="600" w:left="600"/>
    </w:pPr>
  </w:style>
  <w:style w:type="paragraph" w:styleId="55">
    <w:name w:val="index 5"/>
    <w:basedOn w:val="a1"/>
    <w:next w:val="a1"/>
    <w:autoRedefine/>
    <w:semiHidden/>
    <w:rsid w:val="00BA242C"/>
    <w:pPr>
      <w:ind w:leftChars="800" w:left="800"/>
    </w:pPr>
  </w:style>
  <w:style w:type="paragraph" w:styleId="61">
    <w:name w:val="index 6"/>
    <w:basedOn w:val="a1"/>
    <w:next w:val="a1"/>
    <w:autoRedefine/>
    <w:semiHidden/>
    <w:rsid w:val="00BA242C"/>
    <w:pPr>
      <w:ind w:leftChars="1000" w:left="1000"/>
    </w:pPr>
  </w:style>
  <w:style w:type="paragraph" w:styleId="71">
    <w:name w:val="index 7"/>
    <w:basedOn w:val="a1"/>
    <w:next w:val="a1"/>
    <w:autoRedefine/>
    <w:semiHidden/>
    <w:rsid w:val="00BA242C"/>
    <w:pPr>
      <w:ind w:leftChars="1200" w:left="1200"/>
    </w:pPr>
  </w:style>
  <w:style w:type="paragraph" w:styleId="81">
    <w:name w:val="index 8"/>
    <w:basedOn w:val="a1"/>
    <w:next w:val="a1"/>
    <w:autoRedefine/>
    <w:semiHidden/>
    <w:rsid w:val="00BA242C"/>
    <w:pPr>
      <w:ind w:leftChars="1400" w:left="1400"/>
    </w:pPr>
  </w:style>
  <w:style w:type="paragraph" w:styleId="91">
    <w:name w:val="index 9"/>
    <w:basedOn w:val="a1"/>
    <w:next w:val="a1"/>
    <w:autoRedefine/>
    <w:semiHidden/>
    <w:rsid w:val="00BA242C"/>
    <w:pPr>
      <w:ind w:leftChars="1600" w:left="1600"/>
    </w:pPr>
  </w:style>
  <w:style w:type="paragraph" w:styleId="aff4">
    <w:name w:val="index heading"/>
    <w:basedOn w:val="a1"/>
    <w:next w:val="11"/>
    <w:semiHidden/>
    <w:rsid w:val="00BA242C"/>
    <w:rPr>
      <w:rFonts w:ascii="Arial" w:hAnsi="Arial" w:cs="Arial"/>
      <w:b/>
      <w:bCs/>
    </w:rPr>
  </w:style>
  <w:style w:type="paragraph" w:styleId="aff5">
    <w:name w:val="caption"/>
    <w:basedOn w:val="a1"/>
    <w:next w:val="a1"/>
    <w:qFormat/>
    <w:rsid w:val="00BA242C"/>
    <w:rPr>
      <w:rFonts w:ascii="Arial" w:eastAsia="黑体" w:hAnsi="Arial" w:cs="Arial"/>
      <w:sz w:val="20"/>
      <w:szCs w:val="20"/>
    </w:rPr>
  </w:style>
  <w:style w:type="paragraph" w:styleId="aff6">
    <w:name w:val="table of figures"/>
    <w:basedOn w:val="a1"/>
    <w:next w:val="a1"/>
    <w:semiHidden/>
    <w:rsid w:val="00BA242C"/>
    <w:pPr>
      <w:ind w:leftChars="200" w:left="200" w:hangingChars="200" w:hanging="200"/>
    </w:pPr>
  </w:style>
  <w:style w:type="paragraph" w:styleId="aff7">
    <w:name w:val="endnote text"/>
    <w:basedOn w:val="a1"/>
    <w:semiHidden/>
    <w:rsid w:val="00BA242C"/>
    <w:pPr>
      <w:snapToGrid w:val="0"/>
      <w:jc w:val="left"/>
    </w:pPr>
  </w:style>
  <w:style w:type="paragraph" w:styleId="aff8">
    <w:name w:val="Block Text"/>
    <w:basedOn w:val="a1"/>
    <w:rsid w:val="00BA242C"/>
    <w:pPr>
      <w:spacing w:after="120"/>
      <w:ind w:leftChars="700" w:left="1440" w:rightChars="700" w:right="1440"/>
    </w:pPr>
  </w:style>
  <w:style w:type="paragraph" w:styleId="aff9">
    <w:name w:val="Message Header"/>
    <w:basedOn w:val="a1"/>
    <w:rsid w:val="00BA242C"/>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rPr>
  </w:style>
  <w:style w:type="paragraph" w:styleId="affa">
    <w:name w:val="table of authorities"/>
    <w:basedOn w:val="a1"/>
    <w:next w:val="a1"/>
    <w:semiHidden/>
    <w:rsid w:val="00BA242C"/>
    <w:pPr>
      <w:ind w:leftChars="200" w:left="420"/>
    </w:pPr>
  </w:style>
  <w:style w:type="paragraph" w:styleId="affb">
    <w:name w:val="Body Text First Indent"/>
    <w:basedOn w:val="a8"/>
    <w:rsid w:val="00BA242C"/>
    <w:pPr>
      <w:ind w:firstLineChars="100" w:firstLine="420"/>
    </w:pPr>
  </w:style>
  <w:style w:type="paragraph" w:styleId="affc">
    <w:name w:val="Body Text Indent"/>
    <w:basedOn w:val="a1"/>
    <w:rsid w:val="00BA242C"/>
    <w:pPr>
      <w:spacing w:after="120"/>
      <w:ind w:leftChars="200" w:left="420"/>
    </w:pPr>
  </w:style>
  <w:style w:type="paragraph" w:styleId="27">
    <w:name w:val="Body Text First Indent 2"/>
    <w:basedOn w:val="affc"/>
    <w:rsid w:val="00BA242C"/>
    <w:pPr>
      <w:ind w:firstLineChars="200" w:firstLine="420"/>
    </w:pPr>
  </w:style>
  <w:style w:type="paragraph" w:styleId="affd">
    <w:name w:val="Normal Indent"/>
    <w:basedOn w:val="a1"/>
    <w:rsid w:val="00BA242C"/>
    <w:pPr>
      <w:ind w:firstLineChars="200" w:firstLine="420"/>
    </w:pPr>
  </w:style>
  <w:style w:type="paragraph" w:styleId="28">
    <w:name w:val="Body Text 2"/>
    <w:basedOn w:val="a1"/>
    <w:rsid w:val="00BA242C"/>
    <w:pPr>
      <w:spacing w:after="120" w:line="480" w:lineRule="auto"/>
    </w:pPr>
  </w:style>
  <w:style w:type="paragraph" w:styleId="36">
    <w:name w:val="Body Text 3"/>
    <w:basedOn w:val="a1"/>
    <w:rsid w:val="00BA242C"/>
    <w:pPr>
      <w:spacing w:after="120"/>
    </w:pPr>
    <w:rPr>
      <w:sz w:val="16"/>
      <w:szCs w:val="16"/>
    </w:rPr>
  </w:style>
  <w:style w:type="paragraph" w:styleId="29">
    <w:name w:val="Body Text Indent 2"/>
    <w:basedOn w:val="a1"/>
    <w:rsid w:val="00BA242C"/>
    <w:pPr>
      <w:spacing w:after="120" w:line="480" w:lineRule="auto"/>
      <w:ind w:leftChars="200" w:left="420"/>
    </w:pPr>
  </w:style>
  <w:style w:type="paragraph" w:styleId="37">
    <w:name w:val="Body Text Indent 3"/>
    <w:basedOn w:val="a1"/>
    <w:rsid w:val="00BA242C"/>
    <w:pPr>
      <w:spacing w:after="120"/>
      <w:ind w:leftChars="200" w:left="420"/>
    </w:pPr>
    <w:rPr>
      <w:sz w:val="16"/>
      <w:szCs w:val="16"/>
    </w:rPr>
  </w:style>
  <w:style w:type="paragraph" w:styleId="affe">
    <w:name w:val="Note Heading"/>
    <w:basedOn w:val="a1"/>
    <w:next w:val="a1"/>
    <w:rsid w:val="00BA242C"/>
    <w:pPr>
      <w:jc w:val="center"/>
    </w:pPr>
  </w:style>
  <w:style w:type="character" w:customStyle="1" w:styleId="2Char">
    <w:name w:val="标题 2 Char"/>
    <w:basedOn w:val="a2"/>
    <w:link w:val="21"/>
    <w:rsid w:val="00C31FF7"/>
    <w:rPr>
      <w:rFonts w:ascii="Arial" w:eastAsia="黑体" w:hAnsi="Arial"/>
      <w:b/>
      <w:bCs/>
      <w:kern w:val="2"/>
      <w:sz w:val="32"/>
      <w:szCs w:val="32"/>
    </w:rPr>
  </w:style>
  <w:style w:type="paragraph" w:customStyle="1" w:styleId="afff">
    <w:name w:val="表格内"/>
    <w:basedOn w:val="a1"/>
    <w:link w:val="Char1"/>
    <w:rsid w:val="004876BA"/>
    <w:pPr>
      <w:jc w:val="left"/>
    </w:pPr>
    <w:rPr>
      <w:rFonts w:ascii="Arial" w:hAnsi="Arial"/>
      <w:sz w:val="18"/>
      <w:szCs w:val="20"/>
    </w:rPr>
  </w:style>
  <w:style w:type="paragraph" w:customStyle="1" w:styleId="afff0">
    <w:name w:val="表格的表头"/>
    <w:basedOn w:val="afff"/>
    <w:next w:val="afff"/>
    <w:rsid w:val="004876BA"/>
    <w:pPr>
      <w:spacing w:before="40" w:after="40"/>
      <w:jc w:val="center"/>
    </w:pPr>
  </w:style>
  <w:style w:type="character" w:customStyle="1" w:styleId="Char1">
    <w:name w:val="表格内 Char"/>
    <w:basedOn w:val="a2"/>
    <w:link w:val="afff"/>
    <w:rsid w:val="004876BA"/>
    <w:rPr>
      <w:rFonts w:ascii="Arial" w:eastAsia="宋体" w:hAnsi="Arial"/>
      <w:kern w:val="2"/>
      <w:sz w:val="18"/>
      <w:lang w:val="en-US" w:eastAsia="zh-CN" w:bidi="ar-SA"/>
    </w:rPr>
  </w:style>
  <w:style w:type="character" w:customStyle="1" w:styleId="3Char">
    <w:name w:val="标题 3 Char"/>
    <w:basedOn w:val="a2"/>
    <w:link w:val="31"/>
    <w:rsid w:val="002A6EA9"/>
    <w:rPr>
      <w:b/>
      <w:bCs/>
      <w:kern w:val="2"/>
      <w:sz w:val="28"/>
      <w:szCs w:val="32"/>
    </w:rPr>
  </w:style>
  <w:style w:type="paragraph" w:styleId="TOC">
    <w:name w:val="TOC Heading"/>
    <w:basedOn w:val="1"/>
    <w:next w:val="a1"/>
    <w:uiPriority w:val="39"/>
    <w:unhideWhenUsed/>
    <w:qFormat/>
    <w:rsid w:val="00EA32BF"/>
    <w:pPr>
      <w:widowControl/>
      <w:numPr>
        <w:numId w:val="0"/>
      </w:numPr>
      <w:spacing w:before="480" w:after="0" w:line="276" w:lineRule="auto"/>
      <w:jc w:val="left"/>
      <w:outlineLvl w:val="9"/>
    </w:pPr>
    <w:rPr>
      <w:rFonts w:ascii="Cambria" w:hAnsi="Cambria"/>
      <w:color w:val="365F91"/>
      <w:kern w:val="0"/>
      <w:sz w:val="28"/>
      <w:szCs w:val="28"/>
    </w:rPr>
  </w:style>
  <w:style w:type="character" w:styleId="afff1">
    <w:name w:val="annotation reference"/>
    <w:basedOn w:val="a2"/>
    <w:rsid w:val="00173B13"/>
    <w:rPr>
      <w:sz w:val="21"/>
      <w:szCs w:val="21"/>
    </w:rPr>
  </w:style>
  <w:style w:type="paragraph" w:styleId="afff2">
    <w:name w:val="List Paragraph"/>
    <w:basedOn w:val="a1"/>
    <w:uiPriority w:val="34"/>
    <w:qFormat/>
    <w:rsid w:val="005D5D91"/>
    <w:pPr>
      <w:ind w:firstLineChars="200" w:firstLine="420"/>
    </w:pPr>
  </w:style>
  <w:style w:type="paragraph" w:styleId="afff3">
    <w:name w:val="Revision"/>
    <w:hidden/>
    <w:uiPriority w:val="99"/>
    <w:semiHidden/>
    <w:rsid w:val="00AE0880"/>
    <w:rPr>
      <w:kern w:val="2"/>
      <w:sz w:val="21"/>
      <w:szCs w:val="24"/>
    </w:rPr>
  </w:style>
  <w:style w:type="character" w:customStyle="1" w:styleId="Char0">
    <w:name w:val="批注文字 Char"/>
    <w:basedOn w:val="a2"/>
    <w:link w:val="aff"/>
    <w:semiHidden/>
    <w:rsid w:val="00EA66AA"/>
    <w:rPr>
      <w:kern w:val="2"/>
      <w:sz w:val="21"/>
      <w:szCs w:val="24"/>
    </w:rPr>
  </w:style>
</w:styles>
</file>

<file path=word/webSettings.xml><?xml version="1.0" encoding="utf-8"?>
<w:webSettings xmlns:r="http://schemas.openxmlformats.org/officeDocument/2006/relationships" xmlns:w="http://schemas.openxmlformats.org/wordprocessingml/2006/main">
  <w:divs>
    <w:div w:id="254438750">
      <w:bodyDiv w:val="1"/>
      <w:marLeft w:val="0"/>
      <w:marRight w:val="0"/>
      <w:marTop w:val="0"/>
      <w:marBottom w:val="0"/>
      <w:divBdr>
        <w:top w:val="none" w:sz="0" w:space="0" w:color="auto"/>
        <w:left w:val="none" w:sz="0" w:space="0" w:color="auto"/>
        <w:bottom w:val="none" w:sz="0" w:space="0" w:color="auto"/>
        <w:right w:val="none" w:sz="0" w:space="0" w:color="auto"/>
      </w:divBdr>
    </w:div>
    <w:div w:id="360711455">
      <w:bodyDiv w:val="1"/>
      <w:marLeft w:val="0"/>
      <w:marRight w:val="0"/>
      <w:marTop w:val="0"/>
      <w:marBottom w:val="0"/>
      <w:divBdr>
        <w:top w:val="none" w:sz="0" w:space="0" w:color="auto"/>
        <w:left w:val="none" w:sz="0" w:space="0" w:color="auto"/>
        <w:bottom w:val="none" w:sz="0" w:space="0" w:color="auto"/>
        <w:right w:val="none" w:sz="0" w:space="0" w:color="auto"/>
      </w:divBdr>
    </w:div>
    <w:div w:id="480270275">
      <w:bodyDiv w:val="1"/>
      <w:marLeft w:val="0"/>
      <w:marRight w:val="0"/>
      <w:marTop w:val="0"/>
      <w:marBottom w:val="0"/>
      <w:divBdr>
        <w:top w:val="none" w:sz="0" w:space="0" w:color="auto"/>
        <w:left w:val="none" w:sz="0" w:space="0" w:color="auto"/>
        <w:bottom w:val="none" w:sz="0" w:space="0" w:color="auto"/>
        <w:right w:val="none" w:sz="0" w:space="0" w:color="auto"/>
      </w:divBdr>
    </w:div>
    <w:div w:id="626938434">
      <w:bodyDiv w:val="1"/>
      <w:marLeft w:val="0"/>
      <w:marRight w:val="0"/>
      <w:marTop w:val="0"/>
      <w:marBottom w:val="0"/>
      <w:divBdr>
        <w:top w:val="none" w:sz="0" w:space="0" w:color="auto"/>
        <w:left w:val="none" w:sz="0" w:space="0" w:color="auto"/>
        <w:bottom w:val="none" w:sz="0" w:space="0" w:color="auto"/>
        <w:right w:val="none" w:sz="0" w:space="0" w:color="auto"/>
      </w:divBdr>
    </w:div>
    <w:div w:id="636110432">
      <w:bodyDiv w:val="1"/>
      <w:marLeft w:val="0"/>
      <w:marRight w:val="0"/>
      <w:marTop w:val="0"/>
      <w:marBottom w:val="0"/>
      <w:divBdr>
        <w:top w:val="none" w:sz="0" w:space="0" w:color="auto"/>
        <w:left w:val="none" w:sz="0" w:space="0" w:color="auto"/>
        <w:bottom w:val="none" w:sz="0" w:space="0" w:color="auto"/>
        <w:right w:val="none" w:sz="0" w:space="0" w:color="auto"/>
      </w:divBdr>
    </w:div>
    <w:div w:id="790636030">
      <w:bodyDiv w:val="1"/>
      <w:marLeft w:val="0"/>
      <w:marRight w:val="0"/>
      <w:marTop w:val="0"/>
      <w:marBottom w:val="0"/>
      <w:divBdr>
        <w:top w:val="none" w:sz="0" w:space="0" w:color="auto"/>
        <w:left w:val="none" w:sz="0" w:space="0" w:color="auto"/>
        <w:bottom w:val="none" w:sz="0" w:space="0" w:color="auto"/>
        <w:right w:val="none" w:sz="0" w:space="0" w:color="auto"/>
      </w:divBdr>
    </w:div>
    <w:div w:id="858354067">
      <w:bodyDiv w:val="1"/>
      <w:marLeft w:val="0"/>
      <w:marRight w:val="0"/>
      <w:marTop w:val="0"/>
      <w:marBottom w:val="0"/>
      <w:divBdr>
        <w:top w:val="none" w:sz="0" w:space="0" w:color="auto"/>
        <w:left w:val="none" w:sz="0" w:space="0" w:color="auto"/>
        <w:bottom w:val="none" w:sz="0" w:space="0" w:color="auto"/>
        <w:right w:val="none" w:sz="0" w:space="0" w:color="auto"/>
      </w:divBdr>
      <w:divsChild>
        <w:div w:id="538738284">
          <w:marLeft w:val="0"/>
          <w:marRight w:val="0"/>
          <w:marTop w:val="0"/>
          <w:marBottom w:val="0"/>
          <w:divBdr>
            <w:top w:val="none" w:sz="0" w:space="0" w:color="auto"/>
            <w:left w:val="none" w:sz="0" w:space="0" w:color="auto"/>
            <w:bottom w:val="none" w:sz="0" w:space="0" w:color="auto"/>
            <w:right w:val="none" w:sz="0" w:space="0" w:color="auto"/>
          </w:divBdr>
          <w:divsChild>
            <w:div w:id="1607082057">
              <w:marLeft w:val="0"/>
              <w:marRight w:val="0"/>
              <w:marTop w:val="0"/>
              <w:marBottom w:val="0"/>
              <w:divBdr>
                <w:top w:val="none" w:sz="0" w:space="0" w:color="auto"/>
                <w:left w:val="none" w:sz="0" w:space="0" w:color="auto"/>
                <w:bottom w:val="none" w:sz="0" w:space="0" w:color="auto"/>
                <w:right w:val="none" w:sz="0" w:space="0" w:color="auto"/>
              </w:divBdr>
              <w:divsChild>
                <w:div w:id="1974946270">
                  <w:marLeft w:val="0"/>
                  <w:marRight w:val="0"/>
                  <w:marTop w:val="0"/>
                  <w:marBottom w:val="0"/>
                  <w:divBdr>
                    <w:top w:val="none" w:sz="0" w:space="0" w:color="auto"/>
                    <w:left w:val="none" w:sz="0" w:space="0" w:color="auto"/>
                    <w:bottom w:val="none" w:sz="0" w:space="0" w:color="auto"/>
                    <w:right w:val="none" w:sz="0" w:space="0" w:color="auto"/>
                  </w:divBdr>
                  <w:divsChild>
                    <w:div w:id="1235897072">
                      <w:marLeft w:val="0"/>
                      <w:marRight w:val="0"/>
                      <w:marTop w:val="0"/>
                      <w:marBottom w:val="0"/>
                      <w:divBdr>
                        <w:top w:val="none" w:sz="0" w:space="0" w:color="auto"/>
                        <w:left w:val="none" w:sz="0" w:space="0" w:color="auto"/>
                        <w:bottom w:val="none" w:sz="0" w:space="0" w:color="auto"/>
                        <w:right w:val="none" w:sz="0" w:space="0" w:color="auto"/>
                      </w:divBdr>
                      <w:divsChild>
                        <w:div w:id="545944509">
                          <w:marLeft w:val="0"/>
                          <w:marRight w:val="0"/>
                          <w:marTop w:val="0"/>
                          <w:marBottom w:val="0"/>
                          <w:divBdr>
                            <w:top w:val="none" w:sz="0" w:space="0" w:color="auto"/>
                            <w:left w:val="none" w:sz="0" w:space="0" w:color="auto"/>
                            <w:bottom w:val="none" w:sz="0" w:space="0" w:color="auto"/>
                            <w:right w:val="none" w:sz="0" w:space="0" w:color="auto"/>
                          </w:divBdr>
                          <w:divsChild>
                            <w:div w:id="871572937">
                              <w:marLeft w:val="0"/>
                              <w:marRight w:val="0"/>
                              <w:marTop w:val="0"/>
                              <w:marBottom w:val="0"/>
                              <w:divBdr>
                                <w:top w:val="none" w:sz="0" w:space="0" w:color="auto"/>
                                <w:left w:val="none" w:sz="0" w:space="0" w:color="auto"/>
                                <w:bottom w:val="none" w:sz="0" w:space="0" w:color="auto"/>
                                <w:right w:val="none" w:sz="0" w:space="0" w:color="auto"/>
                              </w:divBdr>
                              <w:divsChild>
                                <w:div w:id="185109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3470156">
      <w:bodyDiv w:val="1"/>
      <w:marLeft w:val="0"/>
      <w:marRight w:val="0"/>
      <w:marTop w:val="0"/>
      <w:marBottom w:val="0"/>
      <w:divBdr>
        <w:top w:val="none" w:sz="0" w:space="0" w:color="auto"/>
        <w:left w:val="none" w:sz="0" w:space="0" w:color="auto"/>
        <w:bottom w:val="none" w:sz="0" w:space="0" w:color="auto"/>
        <w:right w:val="none" w:sz="0" w:space="0" w:color="auto"/>
      </w:divBdr>
    </w:div>
    <w:div w:id="1628581313">
      <w:bodyDiv w:val="1"/>
      <w:marLeft w:val="0"/>
      <w:marRight w:val="0"/>
      <w:marTop w:val="0"/>
      <w:marBottom w:val="0"/>
      <w:divBdr>
        <w:top w:val="none" w:sz="0" w:space="0" w:color="auto"/>
        <w:left w:val="none" w:sz="0" w:space="0" w:color="auto"/>
        <w:bottom w:val="none" w:sz="0" w:space="0" w:color="auto"/>
        <w:right w:val="none" w:sz="0" w:space="0" w:color="auto"/>
      </w:divBdr>
    </w:div>
    <w:div w:id="1778600242">
      <w:bodyDiv w:val="1"/>
      <w:marLeft w:val="0"/>
      <w:marRight w:val="0"/>
      <w:marTop w:val="0"/>
      <w:marBottom w:val="0"/>
      <w:divBdr>
        <w:top w:val="none" w:sz="0" w:space="0" w:color="auto"/>
        <w:left w:val="none" w:sz="0" w:space="0" w:color="auto"/>
        <w:bottom w:val="none" w:sz="0" w:space="0" w:color="auto"/>
        <w:right w:val="none" w:sz="0" w:space="0" w:color="auto"/>
      </w:divBdr>
    </w:div>
    <w:div w:id="1807428401">
      <w:bodyDiv w:val="1"/>
      <w:marLeft w:val="0"/>
      <w:marRight w:val="0"/>
      <w:marTop w:val="0"/>
      <w:marBottom w:val="0"/>
      <w:divBdr>
        <w:top w:val="none" w:sz="0" w:space="0" w:color="auto"/>
        <w:left w:val="none" w:sz="0" w:space="0" w:color="auto"/>
        <w:bottom w:val="none" w:sz="0" w:space="0" w:color="auto"/>
        <w:right w:val="none" w:sz="0" w:space="0" w:color="auto"/>
      </w:divBdr>
    </w:div>
    <w:div w:id="1809207298">
      <w:bodyDiv w:val="1"/>
      <w:marLeft w:val="0"/>
      <w:marRight w:val="0"/>
      <w:marTop w:val="0"/>
      <w:marBottom w:val="0"/>
      <w:divBdr>
        <w:top w:val="none" w:sz="0" w:space="0" w:color="auto"/>
        <w:left w:val="none" w:sz="0" w:space="0" w:color="auto"/>
        <w:bottom w:val="none" w:sz="0" w:space="0" w:color="auto"/>
        <w:right w:val="none" w:sz="0" w:space="0" w:color="auto"/>
      </w:divBdr>
    </w:div>
    <w:div w:id="1831603600">
      <w:bodyDiv w:val="1"/>
      <w:marLeft w:val="0"/>
      <w:marRight w:val="0"/>
      <w:marTop w:val="0"/>
      <w:marBottom w:val="0"/>
      <w:divBdr>
        <w:top w:val="none" w:sz="0" w:space="0" w:color="auto"/>
        <w:left w:val="none" w:sz="0" w:space="0" w:color="auto"/>
        <w:bottom w:val="none" w:sz="0" w:space="0" w:color="auto"/>
        <w:right w:val="none" w:sz="0" w:space="0" w:color="auto"/>
      </w:divBdr>
    </w:div>
    <w:div w:id="208745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19232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3378A-C59D-40B7-854D-875A99718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7323</TotalTime>
  <Pages>48</Pages>
  <Words>9147</Words>
  <Characters>52140</Characters>
  <Application>Microsoft Office Word</Application>
  <DocSecurity>0</DocSecurity>
  <Lines>434</Lines>
  <Paragraphs>122</Paragraphs>
  <ScaleCrop>false</ScaleCrop>
  <Company>WwW.YlmF.CoM</Company>
  <LinksUpToDate>false</LinksUpToDate>
  <CharactersWithSpaces>61165</CharactersWithSpaces>
  <SharedDoc>false</SharedDoc>
  <HLinks>
    <vt:vector size="312" baseType="variant">
      <vt:variant>
        <vt:i4>262186</vt:i4>
      </vt:variant>
      <vt:variant>
        <vt:i4>261</vt:i4>
      </vt:variant>
      <vt:variant>
        <vt:i4>0</vt:i4>
      </vt:variant>
      <vt:variant>
        <vt:i4>5</vt:i4>
      </vt:variant>
      <vt:variant>
        <vt:lpwstr/>
      </vt:variant>
      <vt:variant>
        <vt:lpwstr>_Virtual_key_command</vt:lpwstr>
      </vt:variant>
      <vt:variant>
        <vt:i4>3080222</vt:i4>
      </vt:variant>
      <vt:variant>
        <vt:i4>258</vt:i4>
      </vt:variant>
      <vt:variant>
        <vt:i4>0</vt:i4>
      </vt:variant>
      <vt:variant>
        <vt:i4>5</vt:i4>
      </vt:variant>
      <vt:variant>
        <vt:lpwstr/>
      </vt:variant>
      <vt:variant>
        <vt:lpwstr>_Number_Format_Comand</vt:lpwstr>
      </vt:variant>
      <vt:variant>
        <vt:i4>4259955</vt:i4>
      </vt:variant>
      <vt:variant>
        <vt:i4>255</vt:i4>
      </vt:variant>
      <vt:variant>
        <vt:i4>0</vt:i4>
      </vt:variant>
      <vt:variant>
        <vt:i4>5</vt:i4>
      </vt:variant>
      <vt:variant>
        <vt:lpwstr/>
      </vt:variant>
      <vt:variant>
        <vt:lpwstr>_Modulate_Wave_Command</vt:lpwstr>
      </vt:variant>
      <vt:variant>
        <vt:i4>5636205</vt:i4>
      </vt:variant>
      <vt:variant>
        <vt:i4>252</vt:i4>
      </vt:variant>
      <vt:variant>
        <vt:i4>0</vt:i4>
      </vt:variant>
      <vt:variant>
        <vt:i4>5</vt:i4>
      </vt:variant>
      <vt:variant>
        <vt:lpwstr/>
      </vt:variant>
      <vt:variant>
        <vt:lpwstr>_Burst_Wave_Command</vt:lpwstr>
      </vt:variant>
      <vt:variant>
        <vt:i4>2621477</vt:i4>
      </vt:variant>
      <vt:variant>
        <vt:i4>249</vt:i4>
      </vt:variant>
      <vt:variant>
        <vt:i4>0</vt:i4>
      </vt:variant>
      <vt:variant>
        <vt:i4>5</vt:i4>
      </vt:variant>
      <vt:variant>
        <vt:lpwstr/>
      </vt:variant>
      <vt:variant>
        <vt:lpwstr>_Sync_Comand</vt:lpwstr>
      </vt:variant>
      <vt:variant>
        <vt:i4>5505145</vt:i4>
      </vt:variant>
      <vt:variant>
        <vt:i4>246</vt:i4>
      </vt:variant>
      <vt:variant>
        <vt:i4>0</vt:i4>
      </vt:variant>
      <vt:variant>
        <vt:i4>5</vt:i4>
      </vt:variant>
      <vt:variant>
        <vt:lpwstr/>
      </vt:variant>
      <vt:variant>
        <vt:lpwstr>_Sweep_Wave_Command</vt:lpwstr>
      </vt:variant>
      <vt:variant>
        <vt:i4>3407873</vt:i4>
      </vt:variant>
      <vt:variant>
        <vt:i4>243</vt:i4>
      </vt:variant>
      <vt:variant>
        <vt:i4>0</vt:i4>
      </vt:variant>
      <vt:variant>
        <vt:i4>5</vt:i4>
      </vt:variant>
      <vt:variant>
        <vt:lpwstr/>
      </vt:variant>
      <vt:variant>
        <vt:lpwstr>_Screen_Save_Command</vt:lpwstr>
      </vt:variant>
      <vt:variant>
        <vt:i4>4784249</vt:i4>
      </vt:variant>
      <vt:variant>
        <vt:i4>240</vt:i4>
      </vt:variant>
      <vt:variant>
        <vt:i4>0</vt:i4>
      </vt:variant>
      <vt:variant>
        <vt:i4>5</vt:i4>
      </vt:variant>
      <vt:variant>
        <vt:lpwstr/>
      </vt:variant>
      <vt:variant>
        <vt:lpwstr>_Parameter_Copy_Command</vt:lpwstr>
      </vt:variant>
      <vt:variant>
        <vt:i4>6094913</vt:i4>
      </vt:variant>
      <vt:variant>
        <vt:i4>237</vt:i4>
      </vt:variant>
      <vt:variant>
        <vt:i4>0</vt:i4>
      </vt:variant>
      <vt:variant>
        <vt:i4>5</vt:i4>
      </vt:variant>
      <vt:variant>
        <vt:lpwstr/>
      </vt:variant>
      <vt:variant>
        <vt:lpwstr>_Output_Command</vt:lpwstr>
      </vt:variant>
      <vt:variant>
        <vt:i4>3211288</vt:i4>
      </vt:variant>
      <vt:variant>
        <vt:i4>234</vt:i4>
      </vt:variant>
      <vt:variant>
        <vt:i4>0</vt:i4>
      </vt:variant>
      <vt:variant>
        <vt:i4>5</vt:i4>
      </vt:variant>
      <vt:variant>
        <vt:lpwstr/>
      </vt:variant>
      <vt:variant>
        <vt:lpwstr>_Clock_Source_Command</vt:lpwstr>
      </vt:variant>
      <vt:variant>
        <vt:i4>8126571</vt:i4>
      </vt:variant>
      <vt:variant>
        <vt:i4>231</vt:i4>
      </vt:variant>
      <vt:variant>
        <vt:i4>0</vt:i4>
      </vt:variant>
      <vt:variant>
        <vt:i4>5</vt:i4>
      </vt:variant>
      <vt:variant>
        <vt:lpwstr/>
      </vt:variant>
      <vt:variant>
        <vt:lpwstr>_Configuration_Command</vt:lpwstr>
      </vt:variant>
      <vt:variant>
        <vt:i4>5111885</vt:i4>
      </vt:variant>
      <vt:variant>
        <vt:i4>228</vt:i4>
      </vt:variant>
      <vt:variant>
        <vt:i4>0</vt:i4>
      </vt:variant>
      <vt:variant>
        <vt:i4>5</vt:i4>
      </vt:variant>
      <vt:variant>
        <vt:lpwstr/>
      </vt:variant>
      <vt:variant>
        <vt:lpwstr>_Buzzer_Command</vt:lpwstr>
      </vt:variant>
      <vt:variant>
        <vt:i4>6094960</vt:i4>
      </vt:variant>
      <vt:variant>
        <vt:i4>225</vt:i4>
      </vt:variant>
      <vt:variant>
        <vt:i4>0</vt:i4>
      </vt:variant>
      <vt:variant>
        <vt:i4>5</vt:i4>
      </vt:variant>
      <vt:variant>
        <vt:lpwstr/>
      </vt:variant>
      <vt:variant>
        <vt:lpwstr>_Arbitrary_Wave_Command</vt:lpwstr>
      </vt:variant>
      <vt:variant>
        <vt:i4>4194403</vt:i4>
      </vt:variant>
      <vt:variant>
        <vt:i4>222</vt:i4>
      </vt:variant>
      <vt:variant>
        <vt:i4>0</vt:i4>
      </vt:variant>
      <vt:variant>
        <vt:i4>5</vt:i4>
      </vt:variant>
      <vt:variant>
        <vt:lpwstr/>
      </vt:variant>
      <vt:variant>
        <vt:lpwstr>_Basic_Wave_Command</vt:lpwstr>
      </vt:variant>
      <vt:variant>
        <vt:i4>458807</vt:i4>
      </vt:variant>
      <vt:variant>
        <vt:i4>219</vt:i4>
      </vt:variant>
      <vt:variant>
        <vt:i4>0</vt:i4>
      </vt:variant>
      <vt:variant>
        <vt:i4>5</vt:i4>
      </vt:variant>
      <vt:variant>
        <vt:lpwstr/>
      </vt:variant>
      <vt:variant>
        <vt:lpwstr>_CHDR</vt:lpwstr>
      </vt:variant>
      <vt:variant>
        <vt:i4>786479</vt:i4>
      </vt:variant>
      <vt:variant>
        <vt:i4>216</vt:i4>
      </vt:variant>
      <vt:variant>
        <vt:i4>0</vt:i4>
      </vt:variant>
      <vt:variant>
        <vt:i4>5</vt:i4>
      </vt:variant>
      <vt:variant>
        <vt:lpwstr/>
      </vt:variant>
      <vt:variant>
        <vt:lpwstr>_OPC</vt:lpwstr>
      </vt:variant>
      <vt:variant>
        <vt:i4>458811</vt:i4>
      </vt:variant>
      <vt:variant>
        <vt:i4>213</vt:i4>
      </vt:variant>
      <vt:variant>
        <vt:i4>0</vt:i4>
      </vt:variant>
      <vt:variant>
        <vt:i4>5</vt:i4>
      </vt:variant>
      <vt:variant>
        <vt:lpwstr/>
      </vt:variant>
      <vt:variant>
        <vt:lpwstr>_IDN</vt:lpwstr>
      </vt:variant>
      <vt:variant>
        <vt:i4>1310770</vt:i4>
      </vt:variant>
      <vt:variant>
        <vt:i4>206</vt:i4>
      </vt:variant>
      <vt:variant>
        <vt:i4>0</vt:i4>
      </vt:variant>
      <vt:variant>
        <vt:i4>5</vt:i4>
      </vt:variant>
      <vt:variant>
        <vt:lpwstr/>
      </vt:variant>
      <vt:variant>
        <vt:lpwstr>_Toc353436147</vt:lpwstr>
      </vt:variant>
      <vt:variant>
        <vt:i4>1310770</vt:i4>
      </vt:variant>
      <vt:variant>
        <vt:i4>200</vt:i4>
      </vt:variant>
      <vt:variant>
        <vt:i4>0</vt:i4>
      </vt:variant>
      <vt:variant>
        <vt:i4>5</vt:i4>
      </vt:variant>
      <vt:variant>
        <vt:lpwstr/>
      </vt:variant>
      <vt:variant>
        <vt:lpwstr>_Toc353436146</vt:lpwstr>
      </vt:variant>
      <vt:variant>
        <vt:i4>1310770</vt:i4>
      </vt:variant>
      <vt:variant>
        <vt:i4>194</vt:i4>
      </vt:variant>
      <vt:variant>
        <vt:i4>0</vt:i4>
      </vt:variant>
      <vt:variant>
        <vt:i4>5</vt:i4>
      </vt:variant>
      <vt:variant>
        <vt:lpwstr/>
      </vt:variant>
      <vt:variant>
        <vt:lpwstr>_Toc353436145</vt:lpwstr>
      </vt:variant>
      <vt:variant>
        <vt:i4>1310770</vt:i4>
      </vt:variant>
      <vt:variant>
        <vt:i4>188</vt:i4>
      </vt:variant>
      <vt:variant>
        <vt:i4>0</vt:i4>
      </vt:variant>
      <vt:variant>
        <vt:i4>5</vt:i4>
      </vt:variant>
      <vt:variant>
        <vt:lpwstr/>
      </vt:variant>
      <vt:variant>
        <vt:lpwstr>_Toc353436144</vt:lpwstr>
      </vt:variant>
      <vt:variant>
        <vt:i4>1310770</vt:i4>
      </vt:variant>
      <vt:variant>
        <vt:i4>182</vt:i4>
      </vt:variant>
      <vt:variant>
        <vt:i4>0</vt:i4>
      </vt:variant>
      <vt:variant>
        <vt:i4>5</vt:i4>
      </vt:variant>
      <vt:variant>
        <vt:lpwstr/>
      </vt:variant>
      <vt:variant>
        <vt:lpwstr>_Toc353436143</vt:lpwstr>
      </vt:variant>
      <vt:variant>
        <vt:i4>1310770</vt:i4>
      </vt:variant>
      <vt:variant>
        <vt:i4>176</vt:i4>
      </vt:variant>
      <vt:variant>
        <vt:i4>0</vt:i4>
      </vt:variant>
      <vt:variant>
        <vt:i4>5</vt:i4>
      </vt:variant>
      <vt:variant>
        <vt:lpwstr/>
      </vt:variant>
      <vt:variant>
        <vt:lpwstr>_Toc353436142</vt:lpwstr>
      </vt:variant>
      <vt:variant>
        <vt:i4>1310770</vt:i4>
      </vt:variant>
      <vt:variant>
        <vt:i4>170</vt:i4>
      </vt:variant>
      <vt:variant>
        <vt:i4>0</vt:i4>
      </vt:variant>
      <vt:variant>
        <vt:i4>5</vt:i4>
      </vt:variant>
      <vt:variant>
        <vt:lpwstr/>
      </vt:variant>
      <vt:variant>
        <vt:lpwstr>_Toc353436141</vt:lpwstr>
      </vt:variant>
      <vt:variant>
        <vt:i4>1310770</vt:i4>
      </vt:variant>
      <vt:variant>
        <vt:i4>164</vt:i4>
      </vt:variant>
      <vt:variant>
        <vt:i4>0</vt:i4>
      </vt:variant>
      <vt:variant>
        <vt:i4>5</vt:i4>
      </vt:variant>
      <vt:variant>
        <vt:lpwstr/>
      </vt:variant>
      <vt:variant>
        <vt:lpwstr>_Toc353436140</vt:lpwstr>
      </vt:variant>
      <vt:variant>
        <vt:i4>1245234</vt:i4>
      </vt:variant>
      <vt:variant>
        <vt:i4>158</vt:i4>
      </vt:variant>
      <vt:variant>
        <vt:i4>0</vt:i4>
      </vt:variant>
      <vt:variant>
        <vt:i4>5</vt:i4>
      </vt:variant>
      <vt:variant>
        <vt:lpwstr/>
      </vt:variant>
      <vt:variant>
        <vt:lpwstr>_Toc353436139</vt:lpwstr>
      </vt:variant>
      <vt:variant>
        <vt:i4>1245234</vt:i4>
      </vt:variant>
      <vt:variant>
        <vt:i4>152</vt:i4>
      </vt:variant>
      <vt:variant>
        <vt:i4>0</vt:i4>
      </vt:variant>
      <vt:variant>
        <vt:i4>5</vt:i4>
      </vt:variant>
      <vt:variant>
        <vt:lpwstr/>
      </vt:variant>
      <vt:variant>
        <vt:lpwstr>_Toc353436138</vt:lpwstr>
      </vt:variant>
      <vt:variant>
        <vt:i4>1245234</vt:i4>
      </vt:variant>
      <vt:variant>
        <vt:i4>146</vt:i4>
      </vt:variant>
      <vt:variant>
        <vt:i4>0</vt:i4>
      </vt:variant>
      <vt:variant>
        <vt:i4>5</vt:i4>
      </vt:variant>
      <vt:variant>
        <vt:lpwstr/>
      </vt:variant>
      <vt:variant>
        <vt:lpwstr>_Toc353436137</vt:lpwstr>
      </vt:variant>
      <vt:variant>
        <vt:i4>1245234</vt:i4>
      </vt:variant>
      <vt:variant>
        <vt:i4>140</vt:i4>
      </vt:variant>
      <vt:variant>
        <vt:i4>0</vt:i4>
      </vt:variant>
      <vt:variant>
        <vt:i4>5</vt:i4>
      </vt:variant>
      <vt:variant>
        <vt:lpwstr/>
      </vt:variant>
      <vt:variant>
        <vt:lpwstr>_Toc353436136</vt:lpwstr>
      </vt:variant>
      <vt:variant>
        <vt:i4>1245234</vt:i4>
      </vt:variant>
      <vt:variant>
        <vt:i4>134</vt:i4>
      </vt:variant>
      <vt:variant>
        <vt:i4>0</vt:i4>
      </vt:variant>
      <vt:variant>
        <vt:i4>5</vt:i4>
      </vt:variant>
      <vt:variant>
        <vt:lpwstr/>
      </vt:variant>
      <vt:variant>
        <vt:lpwstr>_Toc353436135</vt:lpwstr>
      </vt:variant>
      <vt:variant>
        <vt:i4>1245234</vt:i4>
      </vt:variant>
      <vt:variant>
        <vt:i4>128</vt:i4>
      </vt:variant>
      <vt:variant>
        <vt:i4>0</vt:i4>
      </vt:variant>
      <vt:variant>
        <vt:i4>5</vt:i4>
      </vt:variant>
      <vt:variant>
        <vt:lpwstr/>
      </vt:variant>
      <vt:variant>
        <vt:lpwstr>_Toc353436134</vt:lpwstr>
      </vt:variant>
      <vt:variant>
        <vt:i4>1245234</vt:i4>
      </vt:variant>
      <vt:variant>
        <vt:i4>122</vt:i4>
      </vt:variant>
      <vt:variant>
        <vt:i4>0</vt:i4>
      </vt:variant>
      <vt:variant>
        <vt:i4>5</vt:i4>
      </vt:variant>
      <vt:variant>
        <vt:lpwstr/>
      </vt:variant>
      <vt:variant>
        <vt:lpwstr>_Toc353436133</vt:lpwstr>
      </vt:variant>
      <vt:variant>
        <vt:i4>1245234</vt:i4>
      </vt:variant>
      <vt:variant>
        <vt:i4>116</vt:i4>
      </vt:variant>
      <vt:variant>
        <vt:i4>0</vt:i4>
      </vt:variant>
      <vt:variant>
        <vt:i4>5</vt:i4>
      </vt:variant>
      <vt:variant>
        <vt:lpwstr/>
      </vt:variant>
      <vt:variant>
        <vt:lpwstr>_Toc353436132</vt:lpwstr>
      </vt:variant>
      <vt:variant>
        <vt:i4>1245234</vt:i4>
      </vt:variant>
      <vt:variant>
        <vt:i4>110</vt:i4>
      </vt:variant>
      <vt:variant>
        <vt:i4>0</vt:i4>
      </vt:variant>
      <vt:variant>
        <vt:i4>5</vt:i4>
      </vt:variant>
      <vt:variant>
        <vt:lpwstr/>
      </vt:variant>
      <vt:variant>
        <vt:lpwstr>_Toc353436131</vt:lpwstr>
      </vt:variant>
      <vt:variant>
        <vt:i4>1245234</vt:i4>
      </vt:variant>
      <vt:variant>
        <vt:i4>104</vt:i4>
      </vt:variant>
      <vt:variant>
        <vt:i4>0</vt:i4>
      </vt:variant>
      <vt:variant>
        <vt:i4>5</vt:i4>
      </vt:variant>
      <vt:variant>
        <vt:lpwstr/>
      </vt:variant>
      <vt:variant>
        <vt:lpwstr>_Toc353436130</vt:lpwstr>
      </vt:variant>
      <vt:variant>
        <vt:i4>1179698</vt:i4>
      </vt:variant>
      <vt:variant>
        <vt:i4>98</vt:i4>
      </vt:variant>
      <vt:variant>
        <vt:i4>0</vt:i4>
      </vt:variant>
      <vt:variant>
        <vt:i4>5</vt:i4>
      </vt:variant>
      <vt:variant>
        <vt:lpwstr/>
      </vt:variant>
      <vt:variant>
        <vt:lpwstr>_Toc353436129</vt:lpwstr>
      </vt:variant>
      <vt:variant>
        <vt:i4>1179698</vt:i4>
      </vt:variant>
      <vt:variant>
        <vt:i4>92</vt:i4>
      </vt:variant>
      <vt:variant>
        <vt:i4>0</vt:i4>
      </vt:variant>
      <vt:variant>
        <vt:i4>5</vt:i4>
      </vt:variant>
      <vt:variant>
        <vt:lpwstr/>
      </vt:variant>
      <vt:variant>
        <vt:lpwstr>_Toc353436128</vt:lpwstr>
      </vt:variant>
      <vt:variant>
        <vt:i4>1179698</vt:i4>
      </vt:variant>
      <vt:variant>
        <vt:i4>86</vt:i4>
      </vt:variant>
      <vt:variant>
        <vt:i4>0</vt:i4>
      </vt:variant>
      <vt:variant>
        <vt:i4>5</vt:i4>
      </vt:variant>
      <vt:variant>
        <vt:lpwstr/>
      </vt:variant>
      <vt:variant>
        <vt:lpwstr>_Toc353436127</vt:lpwstr>
      </vt:variant>
      <vt:variant>
        <vt:i4>1179698</vt:i4>
      </vt:variant>
      <vt:variant>
        <vt:i4>80</vt:i4>
      </vt:variant>
      <vt:variant>
        <vt:i4>0</vt:i4>
      </vt:variant>
      <vt:variant>
        <vt:i4>5</vt:i4>
      </vt:variant>
      <vt:variant>
        <vt:lpwstr/>
      </vt:variant>
      <vt:variant>
        <vt:lpwstr>_Toc353436126</vt:lpwstr>
      </vt:variant>
      <vt:variant>
        <vt:i4>1179698</vt:i4>
      </vt:variant>
      <vt:variant>
        <vt:i4>74</vt:i4>
      </vt:variant>
      <vt:variant>
        <vt:i4>0</vt:i4>
      </vt:variant>
      <vt:variant>
        <vt:i4>5</vt:i4>
      </vt:variant>
      <vt:variant>
        <vt:lpwstr/>
      </vt:variant>
      <vt:variant>
        <vt:lpwstr>_Toc353436125</vt:lpwstr>
      </vt:variant>
      <vt:variant>
        <vt:i4>1179698</vt:i4>
      </vt:variant>
      <vt:variant>
        <vt:i4>68</vt:i4>
      </vt:variant>
      <vt:variant>
        <vt:i4>0</vt:i4>
      </vt:variant>
      <vt:variant>
        <vt:i4>5</vt:i4>
      </vt:variant>
      <vt:variant>
        <vt:lpwstr/>
      </vt:variant>
      <vt:variant>
        <vt:lpwstr>_Toc353436124</vt:lpwstr>
      </vt:variant>
      <vt:variant>
        <vt:i4>1179698</vt:i4>
      </vt:variant>
      <vt:variant>
        <vt:i4>62</vt:i4>
      </vt:variant>
      <vt:variant>
        <vt:i4>0</vt:i4>
      </vt:variant>
      <vt:variant>
        <vt:i4>5</vt:i4>
      </vt:variant>
      <vt:variant>
        <vt:lpwstr/>
      </vt:variant>
      <vt:variant>
        <vt:lpwstr>_Toc353436123</vt:lpwstr>
      </vt:variant>
      <vt:variant>
        <vt:i4>1179698</vt:i4>
      </vt:variant>
      <vt:variant>
        <vt:i4>56</vt:i4>
      </vt:variant>
      <vt:variant>
        <vt:i4>0</vt:i4>
      </vt:variant>
      <vt:variant>
        <vt:i4>5</vt:i4>
      </vt:variant>
      <vt:variant>
        <vt:lpwstr/>
      </vt:variant>
      <vt:variant>
        <vt:lpwstr>_Toc353436122</vt:lpwstr>
      </vt:variant>
      <vt:variant>
        <vt:i4>1179698</vt:i4>
      </vt:variant>
      <vt:variant>
        <vt:i4>50</vt:i4>
      </vt:variant>
      <vt:variant>
        <vt:i4>0</vt:i4>
      </vt:variant>
      <vt:variant>
        <vt:i4>5</vt:i4>
      </vt:variant>
      <vt:variant>
        <vt:lpwstr/>
      </vt:variant>
      <vt:variant>
        <vt:lpwstr>_Toc353436121</vt:lpwstr>
      </vt:variant>
      <vt:variant>
        <vt:i4>1179698</vt:i4>
      </vt:variant>
      <vt:variant>
        <vt:i4>44</vt:i4>
      </vt:variant>
      <vt:variant>
        <vt:i4>0</vt:i4>
      </vt:variant>
      <vt:variant>
        <vt:i4>5</vt:i4>
      </vt:variant>
      <vt:variant>
        <vt:lpwstr/>
      </vt:variant>
      <vt:variant>
        <vt:lpwstr>_Toc353436120</vt:lpwstr>
      </vt:variant>
      <vt:variant>
        <vt:i4>1114162</vt:i4>
      </vt:variant>
      <vt:variant>
        <vt:i4>38</vt:i4>
      </vt:variant>
      <vt:variant>
        <vt:i4>0</vt:i4>
      </vt:variant>
      <vt:variant>
        <vt:i4>5</vt:i4>
      </vt:variant>
      <vt:variant>
        <vt:lpwstr/>
      </vt:variant>
      <vt:variant>
        <vt:lpwstr>_Toc353436119</vt:lpwstr>
      </vt:variant>
      <vt:variant>
        <vt:i4>1114162</vt:i4>
      </vt:variant>
      <vt:variant>
        <vt:i4>32</vt:i4>
      </vt:variant>
      <vt:variant>
        <vt:i4>0</vt:i4>
      </vt:variant>
      <vt:variant>
        <vt:i4>5</vt:i4>
      </vt:variant>
      <vt:variant>
        <vt:lpwstr/>
      </vt:variant>
      <vt:variant>
        <vt:lpwstr>_Toc353436118</vt:lpwstr>
      </vt:variant>
      <vt:variant>
        <vt:i4>1114162</vt:i4>
      </vt:variant>
      <vt:variant>
        <vt:i4>26</vt:i4>
      </vt:variant>
      <vt:variant>
        <vt:i4>0</vt:i4>
      </vt:variant>
      <vt:variant>
        <vt:i4>5</vt:i4>
      </vt:variant>
      <vt:variant>
        <vt:lpwstr/>
      </vt:variant>
      <vt:variant>
        <vt:lpwstr>_Toc353436117</vt:lpwstr>
      </vt:variant>
      <vt:variant>
        <vt:i4>1114162</vt:i4>
      </vt:variant>
      <vt:variant>
        <vt:i4>20</vt:i4>
      </vt:variant>
      <vt:variant>
        <vt:i4>0</vt:i4>
      </vt:variant>
      <vt:variant>
        <vt:i4>5</vt:i4>
      </vt:variant>
      <vt:variant>
        <vt:lpwstr/>
      </vt:variant>
      <vt:variant>
        <vt:lpwstr>_Toc353436116</vt:lpwstr>
      </vt:variant>
      <vt:variant>
        <vt:i4>1114162</vt:i4>
      </vt:variant>
      <vt:variant>
        <vt:i4>14</vt:i4>
      </vt:variant>
      <vt:variant>
        <vt:i4>0</vt:i4>
      </vt:variant>
      <vt:variant>
        <vt:i4>5</vt:i4>
      </vt:variant>
      <vt:variant>
        <vt:lpwstr/>
      </vt:variant>
      <vt:variant>
        <vt:lpwstr>_Toc353436115</vt:lpwstr>
      </vt:variant>
      <vt:variant>
        <vt:i4>1114162</vt:i4>
      </vt:variant>
      <vt:variant>
        <vt:i4>8</vt:i4>
      </vt:variant>
      <vt:variant>
        <vt:i4>0</vt:i4>
      </vt:variant>
      <vt:variant>
        <vt:i4>5</vt:i4>
      </vt:variant>
      <vt:variant>
        <vt:lpwstr/>
      </vt:variant>
      <vt:variant>
        <vt:lpwstr>_Toc353436114</vt:lpwstr>
      </vt:variant>
      <vt:variant>
        <vt:i4>1114162</vt:i4>
      </vt:variant>
      <vt:variant>
        <vt:i4>2</vt:i4>
      </vt:variant>
      <vt:variant>
        <vt:i4>0</vt:i4>
      </vt:variant>
      <vt:variant>
        <vt:i4>5</vt:i4>
      </vt:variant>
      <vt:variant>
        <vt:lpwstr/>
      </vt:variant>
      <vt:variant>
        <vt:lpwstr>_Toc353436113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雨林木风</dc:creator>
  <cp:keywords/>
  <dc:description/>
  <cp:lastModifiedBy>RD-TE-袁蓉</cp:lastModifiedBy>
  <cp:revision>293</cp:revision>
  <cp:lastPrinted>2014-11-07T03:06:00Z</cp:lastPrinted>
  <dcterms:created xsi:type="dcterms:W3CDTF">2013-04-11T08:46:00Z</dcterms:created>
  <dcterms:modified xsi:type="dcterms:W3CDTF">2015-09-17T02:52:00Z</dcterms:modified>
</cp:coreProperties>
</file>